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drawings/drawing1.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634FC3" w14:textId="42AA7879" w:rsidR="004545F8" w:rsidRPr="003D46C3" w:rsidRDefault="004545F8" w:rsidP="004545F8">
      <w:pPr>
        <w:jc w:val="right"/>
      </w:pPr>
      <w:r w:rsidRPr="003D46C3">
        <w:t xml:space="preserve">Приложение </w:t>
      </w:r>
    </w:p>
    <w:p w14:paraId="1E50FE2F" w14:textId="71CCC0AB" w:rsidR="004545F8" w:rsidRPr="003D46C3" w:rsidRDefault="004545F8" w:rsidP="004545F8">
      <w:pPr>
        <w:jc w:val="right"/>
      </w:pPr>
      <w:r w:rsidRPr="003D46C3">
        <w:t>к</w:t>
      </w:r>
      <w:r w:rsidR="003727DF">
        <w:t xml:space="preserve"> </w:t>
      </w:r>
      <w:r w:rsidRPr="003D46C3">
        <w:t xml:space="preserve"> </w:t>
      </w:r>
      <w:r w:rsidR="00D32C4C">
        <w:t>решению Совета депутатов</w:t>
      </w:r>
      <w:r w:rsidRPr="003D46C3">
        <w:t xml:space="preserve"> </w:t>
      </w:r>
    </w:p>
    <w:p w14:paraId="41668DEF" w14:textId="77777777" w:rsidR="004545F8" w:rsidRPr="003D46C3" w:rsidRDefault="004545F8" w:rsidP="004545F8">
      <w:pPr>
        <w:jc w:val="right"/>
      </w:pPr>
      <w:r w:rsidRPr="003D46C3">
        <w:t xml:space="preserve">муниципального образования </w:t>
      </w:r>
    </w:p>
    <w:p w14:paraId="7990ACB3" w14:textId="77777777" w:rsidR="004545F8" w:rsidRPr="003D46C3" w:rsidRDefault="004545F8" w:rsidP="004545F8">
      <w:pPr>
        <w:jc w:val="right"/>
      </w:pPr>
      <w:r w:rsidRPr="003D46C3">
        <w:t xml:space="preserve">«Муниципальный округ Кезский район </w:t>
      </w:r>
    </w:p>
    <w:p w14:paraId="5082D545" w14:textId="165FF041" w:rsidR="004545F8" w:rsidRDefault="004545F8" w:rsidP="004545F8">
      <w:pPr>
        <w:jc w:val="right"/>
      </w:pPr>
      <w:r w:rsidRPr="003D46C3">
        <w:t>Удмуртской Республики»</w:t>
      </w:r>
    </w:p>
    <w:p w14:paraId="4D4BE911" w14:textId="6F82EB18" w:rsidR="003D46C3" w:rsidRPr="003D46C3" w:rsidRDefault="003D46C3" w:rsidP="004545F8">
      <w:pPr>
        <w:jc w:val="right"/>
      </w:pPr>
      <w:r>
        <w:t>От ____________ № ______</w:t>
      </w:r>
    </w:p>
    <w:p w14:paraId="53C8D1CC" w14:textId="77777777" w:rsidR="00601ADB" w:rsidRDefault="00601ADB" w:rsidP="00601ADB">
      <w:pPr>
        <w:ind w:right="-81"/>
        <w:jc w:val="center"/>
        <w:rPr>
          <w:b/>
          <w:sz w:val="48"/>
          <w:szCs w:val="48"/>
        </w:rPr>
      </w:pPr>
    </w:p>
    <w:p w14:paraId="0021B9E3" w14:textId="77777777" w:rsidR="00FA142D" w:rsidRDefault="00601ADB" w:rsidP="00601ADB">
      <w:pPr>
        <w:ind w:right="-81"/>
        <w:jc w:val="center"/>
        <w:rPr>
          <w:b/>
          <w:sz w:val="48"/>
          <w:szCs w:val="48"/>
        </w:rPr>
      </w:pPr>
      <w:r w:rsidRPr="003D0DF3">
        <w:rPr>
          <w:b/>
          <w:sz w:val="48"/>
          <w:szCs w:val="48"/>
        </w:rPr>
        <w:t xml:space="preserve">Итоги </w:t>
      </w:r>
      <w:r w:rsidR="00FA142D">
        <w:rPr>
          <w:b/>
          <w:sz w:val="48"/>
          <w:szCs w:val="48"/>
        </w:rPr>
        <w:t>исполнения</w:t>
      </w:r>
    </w:p>
    <w:p w14:paraId="4CE243C2" w14:textId="7471C1F3" w:rsidR="00FA142D" w:rsidRDefault="00FA142D" w:rsidP="00601ADB">
      <w:pPr>
        <w:ind w:right="-81"/>
        <w:jc w:val="center"/>
        <w:rPr>
          <w:b/>
          <w:sz w:val="48"/>
          <w:szCs w:val="48"/>
        </w:rPr>
      </w:pPr>
      <w:r>
        <w:rPr>
          <w:b/>
          <w:sz w:val="48"/>
          <w:szCs w:val="48"/>
        </w:rPr>
        <w:t xml:space="preserve">Прогноза </w:t>
      </w:r>
      <w:r w:rsidR="00601ADB" w:rsidRPr="003D0DF3">
        <w:rPr>
          <w:b/>
          <w:sz w:val="48"/>
          <w:szCs w:val="48"/>
        </w:rPr>
        <w:t>социально-экономического развития</w:t>
      </w:r>
      <w:r>
        <w:rPr>
          <w:b/>
          <w:sz w:val="48"/>
          <w:szCs w:val="48"/>
        </w:rPr>
        <w:t xml:space="preserve"> муниципального образования «Муниципальный округ </w:t>
      </w:r>
      <w:r w:rsidR="00995A6E">
        <w:rPr>
          <w:b/>
          <w:sz w:val="48"/>
          <w:szCs w:val="48"/>
        </w:rPr>
        <w:t>Кез</w:t>
      </w:r>
      <w:r w:rsidR="00601ADB" w:rsidRPr="003D0DF3">
        <w:rPr>
          <w:b/>
          <w:sz w:val="48"/>
          <w:szCs w:val="48"/>
        </w:rPr>
        <w:t>ск</w:t>
      </w:r>
      <w:r>
        <w:rPr>
          <w:b/>
          <w:sz w:val="48"/>
          <w:szCs w:val="48"/>
        </w:rPr>
        <w:t>ий</w:t>
      </w:r>
      <w:r w:rsidR="00601ADB" w:rsidRPr="003D0DF3">
        <w:rPr>
          <w:b/>
          <w:sz w:val="48"/>
          <w:szCs w:val="48"/>
        </w:rPr>
        <w:t xml:space="preserve"> район</w:t>
      </w:r>
      <w:r>
        <w:rPr>
          <w:b/>
          <w:sz w:val="48"/>
          <w:szCs w:val="48"/>
        </w:rPr>
        <w:t xml:space="preserve"> Удмуртской Республики» на 20</w:t>
      </w:r>
      <w:r w:rsidR="006803AA">
        <w:rPr>
          <w:b/>
          <w:sz w:val="48"/>
          <w:szCs w:val="48"/>
        </w:rPr>
        <w:t>24</w:t>
      </w:r>
      <w:r>
        <w:rPr>
          <w:b/>
          <w:sz w:val="48"/>
          <w:szCs w:val="48"/>
        </w:rPr>
        <w:t xml:space="preserve"> год и на плановый период 20</w:t>
      </w:r>
      <w:r w:rsidR="006803AA">
        <w:rPr>
          <w:b/>
          <w:sz w:val="48"/>
          <w:szCs w:val="48"/>
        </w:rPr>
        <w:t>25</w:t>
      </w:r>
      <w:r>
        <w:rPr>
          <w:b/>
          <w:sz w:val="48"/>
          <w:szCs w:val="48"/>
        </w:rPr>
        <w:t xml:space="preserve"> и 20</w:t>
      </w:r>
      <w:r w:rsidR="006803AA">
        <w:rPr>
          <w:b/>
          <w:sz w:val="48"/>
          <w:szCs w:val="48"/>
        </w:rPr>
        <w:t>26</w:t>
      </w:r>
      <w:r>
        <w:rPr>
          <w:b/>
          <w:sz w:val="48"/>
          <w:szCs w:val="48"/>
        </w:rPr>
        <w:t xml:space="preserve"> годов </w:t>
      </w:r>
    </w:p>
    <w:p w14:paraId="752885F8" w14:textId="12FB0026" w:rsidR="00601ADB" w:rsidRPr="003D0DF3" w:rsidRDefault="00FA142D" w:rsidP="00601ADB">
      <w:pPr>
        <w:ind w:right="-81"/>
        <w:jc w:val="center"/>
        <w:rPr>
          <w:b/>
          <w:sz w:val="48"/>
          <w:szCs w:val="48"/>
        </w:rPr>
      </w:pPr>
      <w:r>
        <w:rPr>
          <w:b/>
          <w:sz w:val="48"/>
          <w:szCs w:val="48"/>
        </w:rPr>
        <w:t>за 9 месяцев 20</w:t>
      </w:r>
      <w:r w:rsidR="006803AA">
        <w:rPr>
          <w:b/>
          <w:sz w:val="48"/>
          <w:szCs w:val="48"/>
        </w:rPr>
        <w:t>24</w:t>
      </w:r>
      <w:r w:rsidR="00601ADB" w:rsidRPr="003D0DF3">
        <w:rPr>
          <w:b/>
          <w:sz w:val="48"/>
          <w:szCs w:val="48"/>
        </w:rPr>
        <w:t xml:space="preserve"> год</w:t>
      </w:r>
      <w:r w:rsidR="0029587C">
        <w:rPr>
          <w:b/>
          <w:sz w:val="48"/>
          <w:szCs w:val="48"/>
        </w:rPr>
        <w:t>а</w:t>
      </w:r>
    </w:p>
    <w:p w14:paraId="2EA86305" w14:textId="77777777" w:rsidR="00601ADB" w:rsidRPr="003D0DF3" w:rsidRDefault="00601ADB" w:rsidP="00601ADB">
      <w:pPr>
        <w:pStyle w:val="13"/>
        <w:rPr>
          <w:sz w:val="48"/>
          <w:szCs w:val="48"/>
        </w:rPr>
      </w:pPr>
    </w:p>
    <w:p w14:paraId="0CEB8E43" w14:textId="77777777" w:rsidR="00601ADB" w:rsidRPr="006C6381" w:rsidRDefault="00601ADB" w:rsidP="00601ADB">
      <w:pPr>
        <w:pStyle w:val="13"/>
      </w:pPr>
    </w:p>
    <w:p w14:paraId="43BD52D7" w14:textId="77777777" w:rsidR="00601ADB" w:rsidRPr="006C6381" w:rsidRDefault="00601ADB" w:rsidP="00601ADB">
      <w:pPr>
        <w:pStyle w:val="13"/>
      </w:pPr>
    </w:p>
    <w:p w14:paraId="511FEC47" w14:textId="77777777" w:rsidR="00601ADB" w:rsidRPr="006C6381" w:rsidRDefault="00601ADB" w:rsidP="00601ADB">
      <w:pPr>
        <w:pStyle w:val="13"/>
      </w:pPr>
    </w:p>
    <w:p w14:paraId="50B84864" w14:textId="77777777" w:rsidR="00601ADB" w:rsidRPr="006C6381" w:rsidRDefault="00601ADB" w:rsidP="00601ADB">
      <w:pPr>
        <w:pStyle w:val="13"/>
      </w:pPr>
    </w:p>
    <w:p w14:paraId="48BE140C" w14:textId="77777777" w:rsidR="00601ADB" w:rsidRPr="006C6381" w:rsidRDefault="00601ADB" w:rsidP="00601ADB">
      <w:pPr>
        <w:pStyle w:val="13"/>
      </w:pPr>
    </w:p>
    <w:p w14:paraId="3F13E388" w14:textId="77777777" w:rsidR="00601ADB" w:rsidRPr="006C6381" w:rsidRDefault="00601ADB" w:rsidP="00601ADB">
      <w:pPr>
        <w:pStyle w:val="13"/>
      </w:pPr>
    </w:p>
    <w:p w14:paraId="790CA3B5" w14:textId="77777777" w:rsidR="00601ADB" w:rsidRPr="006C6381" w:rsidRDefault="00601ADB" w:rsidP="00601ADB">
      <w:pPr>
        <w:pStyle w:val="13"/>
      </w:pPr>
    </w:p>
    <w:p w14:paraId="74F145A5" w14:textId="77777777" w:rsidR="00601ADB" w:rsidRPr="006C6381" w:rsidRDefault="00601ADB" w:rsidP="00601ADB">
      <w:pPr>
        <w:pStyle w:val="13"/>
      </w:pPr>
    </w:p>
    <w:p w14:paraId="6709C48C" w14:textId="77777777" w:rsidR="00601ADB" w:rsidRPr="006C6381" w:rsidRDefault="00601ADB" w:rsidP="00601ADB">
      <w:pPr>
        <w:pStyle w:val="13"/>
      </w:pPr>
    </w:p>
    <w:p w14:paraId="1C03535F" w14:textId="77777777" w:rsidR="00601ADB" w:rsidRPr="00AD420D" w:rsidRDefault="00601ADB" w:rsidP="00601ADB">
      <w:pPr>
        <w:pStyle w:val="13"/>
      </w:pPr>
    </w:p>
    <w:p w14:paraId="46A21C88" w14:textId="77777777" w:rsidR="00601ADB" w:rsidRPr="00AD420D" w:rsidRDefault="00601ADB" w:rsidP="00601ADB">
      <w:pPr>
        <w:pStyle w:val="13"/>
      </w:pPr>
    </w:p>
    <w:p w14:paraId="542D7003" w14:textId="77777777" w:rsidR="00601ADB" w:rsidRDefault="00601ADB" w:rsidP="00601ADB">
      <w:pPr>
        <w:pStyle w:val="13"/>
      </w:pPr>
    </w:p>
    <w:p w14:paraId="767E2C3E" w14:textId="77777777" w:rsidR="00D32C4C" w:rsidRDefault="00D32C4C" w:rsidP="00D32C4C"/>
    <w:p w14:paraId="436E4F0A" w14:textId="77777777" w:rsidR="00D32C4C" w:rsidRDefault="00D32C4C" w:rsidP="00D32C4C"/>
    <w:p w14:paraId="657CD87A" w14:textId="77777777" w:rsidR="00D32C4C" w:rsidRPr="00D32C4C" w:rsidRDefault="00D32C4C" w:rsidP="00D32C4C"/>
    <w:p w14:paraId="6E2EFE6D" w14:textId="77777777" w:rsidR="00601ADB" w:rsidRPr="00AD420D" w:rsidRDefault="00601ADB" w:rsidP="00601ADB">
      <w:pPr>
        <w:pStyle w:val="13"/>
      </w:pPr>
    </w:p>
    <w:p w14:paraId="1BE3858C" w14:textId="77777777" w:rsidR="00601ADB" w:rsidRPr="00AD420D" w:rsidRDefault="00601ADB" w:rsidP="00601ADB"/>
    <w:p w14:paraId="02871FB5" w14:textId="77777777" w:rsidR="00601ADB" w:rsidRPr="00AD420D" w:rsidRDefault="00601ADB" w:rsidP="00601ADB"/>
    <w:p w14:paraId="14D8200C" w14:textId="77777777" w:rsidR="00601ADB" w:rsidRPr="00AD420D" w:rsidRDefault="00601ADB" w:rsidP="00601ADB"/>
    <w:p w14:paraId="4252362B" w14:textId="77777777" w:rsidR="00601ADB" w:rsidRPr="00AD420D" w:rsidRDefault="00601ADB" w:rsidP="00601ADB"/>
    <w:p w14:paraId="66F4D6E0" w14:textId="77777777" w:rsidR="00601ADB" w:rsidRPr="00AD420D" w:rsidRDefault="00601ADB" w:rsidP="00601ADB">
      <w:pPr>
        <w:ind w:firstLine="851"/>
        <w:jc w:val="center"/>
      </w:pPr>
    </w:p>
    <w:p w14:paraId="59E4459C" w14:textId="77777777" w:rsidR="00601ADB" w:rsidRPr="00AD420D" w:rsidRDefault="00601ADB" w:rsidP="00601ADB">
      <w:pPr>
        <w:ind w:firstLine="851"/>
        <w:jc w:val="center"/>
      </w:pPr>
    </w:p>
    <w:p w14:paraId="254F63A4" w14:textId="0FAA9CC5" w:rsidR="00601ADB" w:rsidRDefault="00601ADB" w:rsidP="00601ADB">
      <w:pPr>
        <w:ind w:firstLine="851"/>
        <w:jc w:val="center"/>
      </w:pPr>
      <w:r w:rsidRPr="00AD420D">
        <w:t xml:space="preserve">п. </w:t>
      </w:r>
      <w:r w:rsidR="00995A6E" w:rsidRPr="00AD420D">
        <w:t>Кез</w:t>
      </w:r>
      <w:r w:rsidRPr="00AD420D">
        <w:t>, 20</w:t>
      </w:r>
      <w:r w:rsidR="003D46C3">
        <w:t xml:space="preserve">24 </w:t>
      </w:r>
    </w:p>
    <w:p w14:paraId="743B4B21" w14:textId="77777777" w:rsidR="003D46C3" w:rsidRDefault="003D46C3" w:rsidP="00601ADB">
      <w:pPr>
        <w:ind w:firstLine="851"/>
        <w:jc w:val="center"/>
      </w:pPr>
    </w:p>
    <w:p w14:paraId="1738A4B9" w14:textId="77777777" w:rsidR="003D46C3" w:rsidRDefault="003D46C3" w:rsidP="00601ADB">
      <w:pPr>
        <w:ind w:firstLine="851"/>
        <w:jc w:val="center"/>
      </w:pPr>
    </w:p>
    <w:p w14:paraId="61C4273C" w14:textId="77777777" w:rsidR="003D46C3" w:rsidRDefault="003D46C3" w:rsidP="00601ADB">
      <w:pPr>
        <w:ind w:firstLine="851"/>
        <w:jc w:val="center"/>
      </w:pPr>
    </w:p>
    <w:p w14:paraId="71AE489E" w14:textId="77777777" w:rsidR="00217D43" w:rsidRPr="00AD420D" w:rsidRDefault="00293EF3" w:rsidP="00601ADB">
      <w:pPr>
        <w:ind w:firstLine="851"/>
        <w:jc w:val="center"/>
        <w:rPr>
          <w:b/>
        </w:rPr>
      </w:pPr>
      <w:r w:rsidRPr="00AD420D">
        <w:rPr>
          <w:b/>
        </w:rPr>
        <w:lastRenderedPageBreak/>
        <w:t xml:space="preserve">Краткий обзор итогов социально-экономического развития </w:t>
      </w:r>
    </w:p>
    <w:p w14:paraId="4624BE86" w14:textId="238504E0" w:rsidR="00293EF3" w:rsidRPr="00AD420D" w:rsidRDefault="00293EF3" w:rsidP="00217D43">
      <w:pPr>
        <w:ind w:firstLine="851"/>
        <w:jc w:val="center"/>
        <w:rPr>
          <w:b/>
        </w:rPr>
      </w:pPr>
      <w:r w:rsidRPr="00AD420D">
        <w:rPr>
          <w:b/>
        </w:rPr>
        <w:t>муниципального образования «</w:t>
      </w:r>
      <w:r w:rsidR="00217D43" w:rsidRPr="00AD420D">
        <w:rPr>
          <w:b/>
        </w:rPr>
        <w:t xml:space="preserve">Муниципальный округ </w:t>
      </w:r>
      <w:r w:rsidR="00995A6E" w:rsidRPr="00AD420D">
        <w:rPr>
          <w:b/>
        </w:rPr>
        <w:t>Кез</w:t>
      </w:r>
      <w:r w:rsidRPr="00AD420D">
        <w:rPr>
          <w:b/>
        </w:rPr>
        <w:t>ский район</w:t>
      </w:r>
      <w:r w:rsidR="00217D43" w:rsidRPr="00AD420D">
        <w:rPr>
          <w:b/>
        </w:rPr>
        <w:t xml:space="preserve"> Удмуртской Республики</w:t>
      </w:r>
      <w:r w:rsidRPr="00AD420D">
        <w:rPr>
          <w:b/>
        </w:rPr>
        <w:t xml:space="preserve">» за </w:t>
      </w:r>
      <w:r w:rsidR="00995A6E" w:rsidRPr="00AD420D">
        <w:rPr>
          <w:b/>
        </w:rPr>
        <w:t>9 месяцев 20</w:t>
      </w:r>
      <w:r w:rsidR="006803AA">
        <w:rPr>
          <w:b/>
        </w:rPr>
        <w:t>24</w:t>
      </w:r>
      <w:r w:rsidRPr="00AD420D">
        <w:rPr>
          <w:b/>
        </w:rPr>
        <w:t xml:space="preserve"> год</w:t>
      </w:r>
      <w:r w:rsidR="003138BF" w:rsidRPr="00AD420D">
        <w:rPr>
          <w:b/>
        </w:rPr>
        <w:t>а</w:t>
      </w:r>
    </w:p>
    <w:p w14:paraId="0AADEE87" w14:textId="77777777" w:rsidR="00293EF3" w:rsidRPr="00AD420D" w:rsidRDefault="00293EF3"/>
    <w:p w14:paraId="4DA46E55" w14:textId="6AB486C3" w:rsidR="00B03B19" w:rsidRPr="003D46C3" w:rsidRDefault="00293EF3" w:rsidP="00293EF3">
      <w:pPr>
        <w:ind w:firstLine="708"/>
      </w:pPr>
      <w:r w:rsidRPr="003D46C3">
        <w:rPr>
          <w:b/>
        </w:rPr>
        <w:t>Численность постоянного населения</w:t>
      </w:r>
      <w:r w:rsidRPr="003D46C3">
        <w:t xml:space="preserve"> на 01.01.20</w:t>
      </w:r>
      <w:r w:rsidR="006803AA" w:rsidRPr="003D46C3">
        <w:t>24</w:t>
      </w:r>
      <w:r w:rsidRPr="003D46C3">
        <w:t xml:space="preserve"> года составила </w:t>
      </w:r>
      <w:r w:rsidR="006803AA" w:rsidRPr="003D46C3">
        <w:t>17833</w:t>
      </w:r>
      <w:r w:rsidRPr="003D46C3">
        <w:t xml:space="preserve"> человек, что составляет </w:t>
      </w:r>
      <w:r w:rsidR="006803AA" w:rsidRPr="003D46C3">
        <w:t>98,9</w:t>
      </w:r>
      <w:r w:rsidRPr="003D46C3">
        <w:t xml:space="preserve">% к аналогичному периоду </w:t>
      </w:r>
      <w:r w:rsidR="00993622" w:rsidRPr="003D46C3">
        <w:t>01.01.20</w:t>
      </w:r>
      <w:r w:rsidR="006803AA" w:rsidRPr="003D46C3">
        <w:t>23</w:t>
      </w:r>
      <w:r w:rsidRPr="003D46C3">
        <w:t xml:space="preserve"> года (</w:t>
      </w:r>
      <w:r w:rsidR="00995A6E" w:rsidRPr="003D46C3">
        <w:t>18</w:t>
      </w:r>
      <w:r w:rsidR="006803AA" w:rsidRPr="003D46C3">
        <w:t>032</w:t>
      </w:r>
      <w:r w:rsidRPr="003D46C3">
        <w:t xml:space="preserve"> чел.). </w:t>
      </w:r>
      <w:r w:rsidR="00BA2255" w:rsidRPr="003D46C3">
        <w:t>Е</w:t>
      </w:r>
      <w:r w:rsidRPr="003D46C3">
        <w:t>стественн</w:t>
      </w:r>
      <w:r w:rsidR="00B03B19" w:rsidRPr="003D46C3">
        <w:t>ая</w:t>
      </w:r>
      <w:r w:rsidRPr="003D46C3">
        <w:t xml:space="preserve"> </w:t>
      </w:r>
      <w:r w:rsidR="00B03B19" w:rsidRPr="003D46C3">
        <w:t>убыль</w:t>
      </w:r>
      <w:r w:rsidRPr="003D46C3">
        <w:t xml:space="preserve"> населения за </w:t>
      </w:r>
      <w:r w:rsidR="004F6614" w:rsidRPr="003D46C3">
        <w:t xml:space="preserve">9 месяцев </w:t>
      </w:r>
      <w:r w:rsidRPr="003D46C3">
        <w:t>20</w:t>
      </w:r>
      <w:r w:rsidR="00C06098" w:rsidRPr="003D46C3">
        <w:t>2</w:t>
      </w:r>
      <w:r w:rsidR="004F6614" w:rsidRPr="003D46C3">
        <w:t>4</w:t>
      </w:r>
      <w:r w:rsidRPr="003D46C3">
        <w:t xml:space="preserve"> год составил</w:t>
      </w:r>
      <w:r w:rsidR="00B03B19" w:rsidRPr="003D46C3">
        <w:t>а</w:t>
      </w:r>
      <w:r w:rsidRPr="003D46C3">
        <w:t xml:space="preserve"> </w:t>
      </w:r>
      <w:r w:rsidR="004F6614" w:rsidRPr="003D46C3">
        <w:t>159</w:t>
      </w:r>
      <w:r w:rsidR="0069054D" w:rsidRPr="003D46C3">
        <w:t xml:space="preserve"> </w:t>
      </w:r>
      <w:r w:rsidRPr="003D46C3">
        <w:t>человек</w:t>
      </w:r>
      <w:r w:rsidR="00993622" w:rsidRPr="003D46C3">
        <w:t>а</w:t>
      </w:r>
      <w:r w:rsidRPr="003D46C3">
        <w:t xml:space="preserve"> (</w:t>
      </w:r>
      <w:r w:rsidR="004F6614" w:rsidRPr="003D46C3">
        <w:t xml:space="preserve">9 месяцев </w:t>
      </w:r>
      <w:r w:rsidRPr="003D46C3">
        <w:t>20</w:t>
      </w:r>
      <w:r w:rsidR="00993622" w:rsidRPr="003D46C3">
        <w:t>2</w:t>
      </w:r>
      <w:r w:rsidR="004F6614" w:rsidRPr="003D46C3">
        <w:t>3</w:t>
      </w:r>
      <w:r w:rsidRPr="003D46C3">
        <w:t xml:space="preserve"> год</w:t>
      </w:r>
      <w:r w:rsidR="004F6614" w:rsidRPr="003D46C3">
        <w:t>а</w:t>
      </w:r>
      <w:r w:rsidRPr="003D46C3">
        <w:t xml:space="preserve"> </w:t>
      </w:r>
      <w:r w:rsidR="004F6614" w:rsidRPr="003D46C3">
        <w:t>– (-</w:t>
      </w:r>
      <w:r w:rsidRPr="003D46C3">
        <w:t xml:space="preserve"> </w:t>
      </w:r>
      <w:r w:rsidR="004F6614" w:rsidRPr="003D46C3">
        <w:t>88</w:t>
      </w:r>
      <w:r w:rsidRPr="003D46C3">
        <w:t xml:space="preserve"> человек). </w:t>
      </w:r>
    </w:p>
    <w:p w14:paraId="15BD40A0" w14:textId="59ADC961" w:rsidR="006803AA" w:rsidRPr="003D46C3" w:rsidRDefault="006803AA" w:rsidP="006803AA">
      <w:pPr>
        <w:ind w:firstLine="708"/>
        <w:rPr>
          <w:bCs/>
        </w:rPr>
      </w:pPr>
      <w:r w:rsidRPr="003D46C3">
        <w:rPr>
          <w:b/>
        </w:rPr>
        <w:t>Число родившихся</w:t>
      </w:r>
      <w:r w:rsidRPr="003D46C3">
        <w:rPr>
          <w:bCs/>
        </w:rPr>
        <w:t xml:space="preserve"> по состоянию на 01.10.2024</w:t>
      </w:r>
      <w:r w:rsidR="001A6EA7" w:rsidRPr="003D46C3">
        <w:rPr>
          <w:bCs/>
        </w:rPr>
        <w:t xml:space="preserve"> </w:t>
      </w:r>
      <w:r w:rsidR="004F6614" w:rsidRPr="003D46C3">
        <w:rPr>
          <w:bCs/>
        </w:rPr>
        <w:t>года составило</w:t>
      </w:r>
      <w:r w:rsidRPr="003D46C3">
        <w:rPr>
          <w:bCs/>
        </w:rPr>
        <w:t xml:space="preserve"> 105 человек (на 01.10.2023 – 99). Число умерших за отчетный период 2024 года составило 264 человека или 141,2% к уровню аналогичного периода 2023 года (01.10.2023 – 187).</w:t>
      </w:r>
    </w:p>
    <w:p w14:paraId="3829A30C" w14:textId="6D644740" w:rsidR="00B03B19" w:rsidRPr="003D46C3" w:rsidRDefault="00293EF3" w:rsidP="00722EC5">
      <w:pPr>
        <w:ind w:firstLine="708"/>
        <w:rPr>
          <w:rFonts w:eastAsia="TimesNewRomanPSMT"/>
        </w:rPr>
      </w:pPr>
      <w:r w:rsidRPr="003D46C3">
        <w:rPr>
          <w:b/>
        </w:rPr>
        <w:t>Объем отгруженных товаров собственного производства, выполненных работ и услуг</w:t>
      </w:r>
      <w:r w:rsidRPr="003D46C3">
        <w:t xml:space="preserve"> собственными силами производителей промышленной продукции по крупным и средним предприятиям, в действующих ценах составил </w:t>
      </w:r>
      <w:r w:rsidR="004F6614" w:rsidRPr="003D46C3">
        <w:t>9850,2</w:t>
      </w:r>
      <w:r w:rsidRPr="003D46C3">
        <w:t xml:space="preserve"> млн. руб. или </w:t>
      </w:r>
      <w:r w:rsidR="004F6614" w:rsidRPr="003D46C3">
        <w:t>113,4</w:t>
      </w:r>
      <w:r w:rsidRPr="003D46C3">
        <w:t xml:space="preserve">% к показателю прошлого года. </w:t>
      </w:r>
      <w:r w:rsidR="00722EC5" w:rsidRPr="003D46C3">
        <w:rPr>
          <w:rFonts w:eastAsia="TimesNewRomanPSMT"/>
        </w:rPr>
        <w:t>Основная доля в объеме отгруженной продукции занимает отрасль «</w:t>
      </w:r>
      <w:r w:rsidR="00F132C2" w:rsidRPr="003D46C3">
        <w:rPr>
          <w:rFonts w:eastAsia="TimesNewRomanPSMT"/>
        </w:rPr>
        <w:t>Обрабатывающие производства</w:t>
      </w:r>
      <w:r w:rsidR="00722EC5" w:rsidRPr="003D46C3">
        <w:rPr>
          <w:rFonts w:eastAsia="TimesNewRomanPSMT"/>
        </w:rPr>
        <w:t>» (</w:t>
      </w:r>
      <w:r w:rsidR="00F132C2" w:rsidRPr="003D46C3">
        <w:rPr>
          <w:rFonts w:eastAsia="TimesNewRomanPSMT"/>
        </w:rPr>
        <w:t>85</w:t>
      </w:r>
      <w:r w:rsidR="00722EC5" w:rsidRPr="003D46C3">
        <w:rPr>
          <w:rFonts w:eastAsia="TimesNewRomanPSMT"/>
        </w:rPr>
        <w:t>%).</w:t>
      </w:r>
    </w:p>
    <w:p w14:paraId="6BF6F43D" w14:textId="53E09904" w:rsidR="00B03B19" w:rsidRPr="003D46C3" w:rsidRDefault="00496C22" w:rsidP="00293EF3">
      <w:pPr>
        <w:ind w:firstLine="708"/>
      </w:pPr>
      <w:bookmarkStart w:id="0" w:name="_Hlk150523782"/>
      <w:r w:rsidRPr="003D46C3">
        <w:rPr>
          <w:b/>
        </w:rPr>
        <w:t>Среднемесячная заработная плата</w:t>
      </w:r>
      <w:r w:rsidR="00293EF3" w:rsidRPr="003D46C3">
        <w:t xml:space="preserve"> за </w:t>
      </w:r>
      <w:r w:rsidR="00CE4E5E" w:rsidRPr="003D46C3">
        <w:t>январь-август текущего года</w:t>
      </w:r>
      <w:r w:rsidR="00293EF3" w:rsidRPr="003D46C3">
        <w:t xml:space="preserve"> составил</w:t>
      </w:r>
      <w:r w:rsidR="00CE4E5E" w:rsidRPr="003D46C3">
        <w:t>а</w:t>
      </w:r>
      <w:r w:rsidR="00293EF3" w:rsidRPr="003D46C3">
        <w:t xml:space="preserve"> </w:t>
      </w:r>
      <w:r w:rsidR="00CE4E5E" w:rsidRPr="003D46C3">
        <w:t>45980</w:t>
      </w:r>
      <w:r w:rsidR="00344FB8" w:rsidRPr="003D46C3">
        <w:t xml:space="preserve"> рублей</w:t>
      </w:r>
      <w:r w:rsidR="00293EF3" w:rsidRPr="003D46C3">
        <w:t xml:space="preserve">, или </w:t>
      </w:r>
      <w:r w:rsidR="00CE4E5E" w:rsidRPr="003D46C3">
        <w:t>120,3</w:t>
      </w:r>
      <w:r w:rsidR="00293EF3" w:rsidRPr="003D46C3">
        <w:t>% к аналогичному периоду 20</w:t>
      </w:r>
      <w:r w:rsidR="00CE4E5E" w:rsidRPr="003D46C3">
        <w:t>23</w:t>
      </w:r>
      <w:r w:rsidR="00293EF3" w:rsidRPr="003D46C3">
        <w:t xml:space="preserve"> года. </w:t>
      </w:r>
    </w:p>
    <w:bookmarkEnd w:id="0"/>
    <w:p w14:paraId="13EE70E2" w14:textId="11D77ECA" w:rsidR="00604793" w:rsidRPr="003D46C3" w:rsidRDefault="00604793" w:rsidP="00293EF3">
      <w:pPr>
        <w:ind w:firstLine="708"/>
        <w:rPr>
          <w:bCs/>
        </w:rPr>
      </w:pPr>
      <w:r w:rsidRPr="003D46C3">
        <w:rPr>
          <w:b/>
        </w:rPr>
        <w:t xml:space="preserve">Доходная часть бюджета района </w:t>
      </w:r>
      <w:r w:rsidRPr="003D46C3">
        <w:rPr>
          <w:bCs/>
        </w:rPr>
        <w:t>за 9 месяцев 2024 года составила 898543 тыс. руб., что на 9,9 % выше аналогичного периода прошлого года (9 месяцев 2023 года – 817981,2 тыс. рублей), расходная часть – составила 869253,2 тыс. рублей. По сравнению с аналогичным периодом 2023 года расходы составили 801462, 6 тыс. руб. или выросли на 8,5%.</w:t>
      </w:r>
    </w:p>
    <w:p w14:paraId="2113718F" w14:textId="127C60B7" w:rsidR="00DA3CCD" w:rsidRPr="003D46C3" w:rsidRDefault="00293EF3" w:rsidP="00106AD4">
      <w:pPr>
        <w:suppressAutoHyphens/>
        <w:ind w:firstLine="709"/>
        <w:rPr>
          <w:b/>
          <w:bCs/>
          <w:lang w:eastAsia="ar-SA"/>
        </w:rPr>
      </w:pPr>
      <w:r w:rsidRPr="003D46C3">
        <w:rPr>
          <w:b/>
        </w:rPr>
        <w:t>Количество зарегистрированных безработных</w:t>
      </w:r>
      <w:r w:rsidRPr="003D46C3">
        <w:t xml:space="preserve"> граждан составило </w:t>
      </w:r>
      <w:r w:rsidR="00CE4E5E" w:rsidRPr="003D46C3">
        <w:t>95</w:t>
      </w:r>
      <w:r w:rsidR="00A23068" w:rsidRPr="003D46C3">
        <w:t xml:space="preserve"> человек (01.</w:t>
      </w:r>
      <w:r w:rsidR="00106AD4" w:rsidRPr="003D46C3">
        <w:t>10</w:t>
      </w:r>
      <w:r w:rsidRPr="003D46C3">
        <w:t>.20</w:t>
      </w:r>
      <w:r w:rsidR="00CE4E5E" w:rsidRPr="003D46C3">
        <w:t>23</w:t>
      </w:r>
      <w:r w:rsidRPr="003D46C3">
        <w:t xml:space="preserve"> - </w:t>
      </w:r>
      <w:r w:rsidR="00CE4E5E" w:rsidRPr="003D46C3">
        <w:t>80</w:t>
      </w:r>
      <w:r w:rsidRPr="003D46C3">
        <w:t xml:space="preserve"> человек</w:t>
      </w:r>
      <w:r w:rsidR="00106AD4" w:rsidRPr="003D46C3">
        <w:t>а</w:t>
      </w:r>
      <w:r w:rsidRPr="003D46C3">
        <w:t xml:space="preserve">). </w:t>
      </w:r>
      <w:r w:rsidR="00DA3CCD" w:rsidRPr="003D46C3">
        <w:rPr>
          <w:bCs/>
          <w:lang w:eastAsia="ar-SA"/>
        </w:rPr>
        <w:t>Уровень безработицы на 1 октября 20</w:t>
      </w:r>
      <w:r w:rsidR="00CE4E5E" w:rsidRPr="003D46C3">
        <w:rPr>
          <w:bCs/>
          <w:lang w:eastAsia="ar-SA"/>
        </w:rPr>
        <w:t>24</w:t>
      </w:r>
      <w:r w:rsidR="00DA3CCD" w:rsidRPr="003D46C3">
        <w:rPr>
          <w:bCs/>
          <w:lang w:eastAsia="ar-SA"/>
        </w:rPr>
        <w:t xml:space="preserve"> года составляет </w:t>
      </w:r>
      <w:r w:rsidR="00CE4E5E" w:rsidRPr="003D46C3">
        <w:rPr>
          <w:bCs/>
          <w:lang w:eastAsia="ar-SA"/>
        </w:rPr>
        <w:t>1,11</w:t>
      </w:r>
      <w:r w:rsidR="00DA3CCD" w:rsidRPr="003D46C3">
        <w:rPr>
          <w:bCs/>
          <w:lang w:eastAsia="ar-SA"/>
        </w:rPr>
        <w:t xml:space="preserve"> %.</w:t>
      </w:r>
    </w:p>
    <w:p w14:paraId="152EA870" w14:textId="58964134" w:rsidR="003F5073" w:rsidRPr="003D46C3" w:rsidRDefault="00293EF3" w:rsidP="00293EF3">
      <w:pPr>
        <w:ind w:firstLine="708"/>
      </w:pPr>
      <w:r w:rsidRPr="003D46C3">
        <w:t xml:space="preserve">Сеть </w:t>
      </w:r>
      <w:r w:rsidRPr="003D46C3">
        <w:rPr>
          <w:b/>
        </w:rPr>
        <w:t xml:space="preserve">образовательных </w:t>
      </w:r>
      <w:r w:rsidR="00592121" w:rsidRPr="003D46C3">
        <w:rPr>
          <w:b/>
        </w:rPr>
        <w:t>учреждений</w:t>
      </w:r>
      <w:r w:rsidRPr="003D46C3">
        <w:rPr>
          <w:b/>
        </w:rPr>
        <w:t xml:space="preserve"> района</w:t>
      </w:r>
      <w:r w:rsidRPr="003D46C3">
        <w:t xml:space="preserve"> </w:t>
      </w:r>
      <w:r w:rsidR="00592121" w:rsidRPr="003D46C3">
        <w:t xml:space="preserve">представлена </w:t>
      </w:r>
      <w:r w:rsidR="00946A69" w:rsidRPr="003D46C3">
        <w:t>24</w:t>
      </w:r>
      <w:r w:rsidR="0025758E" w:rsidRPr="003D46C3">
        <w:t xml:space="preserve"> </w:t>
      </w:r>
      <w:r w:rsidR="00592121" w:rsidRPr="003D46C3">
        <w:t>образовательным</w:t>
      </w:r>
      <w:r w:rsidR="00946A69" w:rsidRPr="003D46C3">
        <w:t>и</w:t>
      </w:r>
      <w:r w:rsidR="00592121" w:rsidRPr="003D46C3">
        <w:t xml:space="preserve"> учреждени</w:t>
      </w:r>
      <w:r w:rsidR="00946A69" w:rsidRPr="003D46C3">
        <w:t>ями</w:t>
      </w:r>
      <w:r w:rsidR="00592121" w:rsidRPr="003D46C3">
        <w:t xml:space="preserve"> и включает в себя </w:t>
      </w:r>
      <w:r w:rsidR="00B6001F" w:rsidRPr="003D46C3">
        <w:t>13</w:t>
      </w:r>
      <w:r w:rsidR="00592121" w:rsidRPr="003D46C3">
        <w:t xml:space="preserve"> о</w:t>
      </w:r>
      <w:r w:rsidR="00204524" w:rsidRPr="003D46C3">
        <w:t>бщеобразовательных учреждений</w:t>
      </w:r>
      <w:r w:rsidR="00CE4E5E" w:rsidRPr="003D46C3">
        <w:t xml:space="preserve"> (в 9 из них 10 дошкольных групп, реализующих основную общеобразовательную программу дошкольного образования)</w:t>
      </w:r>
      <w:r w:rsidR="00204524" w:rsidRPr="003D46C3">
        <w:t xml:space="preserve">, </w:t>
      </w:r>
      <w:r w:rsidR="00B6001F" w:rsidRPr="003D46C3">
        <w:t>8</w:t>
      </w:r>
      <w:r w:rsidR="00592121" w:rsidRPr="003D46C3">
        <w:t xml:space="preserve"> дошкольн</w:t>
      </w:r>
      <w:r w:rsidR="00B6001F" w:rsidRPr="003D46C3">
        <w:t>ых</w:t>
      </w:r>
      <w:r w:rsidR="00592121" w:rsidRPr="003D46C3">
        <w:t xml:space="preserve"> </w:t>
      </w:r>
      <w:r w:rsidR="00106AD4" w:rsidRPr="003D46C3">
        <w:t>образовательн</w:t>
      </w:r>
      <w:r w:rsidR="00B6001F" w:rsidRPr="003D46C3">
        <w:t>ых</w:t>
      </w:r>
      <w:r w:rsidR="00106AD4" w:rsidRPr="003D46C3">
        <w:t xml:space="preserve"> учреждени</w:t>
      </w:r>
      <w:r w:rsidR="00B6001F" w:rsidRPr="003D46C3">
        <w:t>й</w:t>
      </w:r>
      <w:r w:rsidR="00CE4E5E" w:rsidRPr="003D46C3">
        <w:t xml:space="preserve">, </w:t>
      </w:r>
      <w:r w:rsidR="00592121" w:rsidRPr="003D46C3">
        <w:t xml:space="preserve"> </w:t>
      </w:r>
      <w:r w:rsidR="00B6001F" w:rsidRPr="003D46C3">
        <w:t>3</w:t>
      </w:r>
      <w:r w:rsidR="00592121" w:rsidRPr="003D46C3">
        <w:t xml:space="preserve"> учреждения дополнительного образования.</w:t>
      </w:r>
      <w:r w:rsidRPr="003D46C3">
        <w:t xml:space="preserve"> </w:t>
      </w:r>
    </w:p>
    <w:p w14:paraId="2EA0DD6F" w14:textId="226575C8" w:rsidR="00DD5C07" w:rsidRPr="003D46C3" w:rsidRDefault="001D6B96" w:rsidP="00DD5C07">
      <w:pPr>
        <w:ind w:firstLine="360"/>
      </w:pPr>
      <w:r w:rsidRPr="003D46C3">
        <w:rPr>
          <w:b/>
        </w:rPr>
        <w:t xml:space="preserve">     </w:t>
      </w:r>
      <w:r w:rsidR="00293EF3" w:rsidRPr="003D46C3">
        <w:rPr>
          <w:b/>
        </w:rPr>
        <w:t xml:space="preserve">Систему </w:t>
      </w:r>
      <w:r w:rsidR="00DD5C07" w:rsidRPr="003D46C3">
        <w:rPr>
          <w:b/>
        </w:rPr>
        <w:t>здравоохранения</w:t>
      </w:r>
      <w:r w:rsidR="00DD5C07" w:rsidRPr="003D46C3">
        <w:t xml:space="preserve"> </w:t>
      </w:r>
      <w:r w:rsidR="00DD5C07" w:rsidRPr="003D46C3">
        <w:rPr>
          <w:shd w:val="clear" w:color="auto" w:fill="FFFFFF"/>
        </w:rPr>
        <w:t xml:space="preserve">представляет </w:t>
      </w:r>
      <w:r w:rsidR="00DD5C07" w:rsidRPr="003D46C3">
        <w:t xml:space="preserve">бюджетное учреждение здравоохранения УР «Кезская РБ МЗ УР», имеющее статус юридического лица, в состав которого входит: 1 поликлиника, 1 участковая больница, 1 амбулатория и 23 фельдшерско-акушерских пункта. </w:t>
      </w:r>
    </w:p>
    <w:p w14:paraId="2D8CC686" w14:textId="0D77EDFC" w:rsidR="00C06098" w:rsidRPr="003D46C3" w:rsidRDefault="001D6B96" w:rsidP="00F54418">
      <w:pPr>
        <w:ind w:firstLine="284"/>
        <w:rPr>
          <w:b/>
          <w:bCs/>
          <w:lang w:eastAsia="en-US"/>
        </w:rPr>
      </w:pPr>
      <w:r w:rsidRPr="003D46C3">
        <w:rPr>
          <w:b/>
        </w:rPr>
        <w:t xml:space="preserve">       </w:t>
      </w:r>
      <w:r w:rsidR="00E56423" w:rsidRPr="003D46C3">
        <w:rPr>
          <w:b/>
        </w:rPr>
        <w:t xml:space="preserve">В </w:t>
      </w:r>
      <w:r w:rsidR="00293EF3" w:rsidRPr="003D46C3">
        <w:rPr>
          <w:b/>
        </w:rPr>
        <w:t>сеть учреждений культуры</w:t>
      </w:r>
      <w:r w:rsidR="00293EF3" w:rsidRPr="003D46C3">
        <w:t xml:space="preserve"> </w:t>
      </w:r>
      <w:r w:rsidR="00F54418" w:rsidRPr="003D46C3">
        <w:t>входят 48 учреждений культуры, в том числе:  МБУК «Кезский районный Дом культуры» и 24 структурных подразделения (в том числе Дом ремесел, ДК «Леспромхоз», Дом фольклора), МБУК «Кезская межпоселенческая библиотечная система» (районная и детская библиотека) и 18 сельских библиотек, МБУК «Кезский районный краеведческий музей имени О.А. Поскребышева» и филиал музея «Истоки» в с. Кулига, МБОУДО  «Кезская детская школа искусств».</w:t>
      </w:r>
    </w:p>
    <w:p w14:paraId="68A81970" w14:textId="77777777" w:rsidR="00F54418" w:rsidRPr="003D46C3" w:rsidRDefault="00F54418" w:rsidP="000F1A23">
      <w:pPr>
        <w:pStyle w:val="aa"/>
        <w:jc w:val="center"/>
        <w:rPr>
          <w:rFonts w:ascii="Times New Roman" w:hAnsi="Times New Roman"/>
          <w:b/>
          <w:bCs/>
          <w:sz w:val="24"/>
          <w:szCs w:val="24"/>
        </w:rPr>
      </w:pPr>
    </w:p>
    <w:p w14:paraId="14E17C19" w14:textId="4CF185D5" w:rsidR="000F1A23" w:rsidRPr="003D46C3" w:rsidRDefault="000F1A23" w:rsidP="000F1A23">
      <w:pPr>
        <w:pStyle w:val="aa"/>
        <w:jc w:val="center"/>
        <w:rPr>
          <w:rFonts w:ascii="Times New Roman" w:hAnsi="Times New Roman"/>
          <w:b/>
          <w:bCs/>
          <w:sz w:val="24"/>
          <w:szCs w:val="24"/>
        </w:rPr>
      </w:pPr>
      <w:r w:rsidRPr="003D46C3">
        <w:rPr>
          <w:rFonts w:ascii="Times New Roman" w:hAnsi="Times New Roman"/>
          <w:b/>
          <w:bCs/>
          <w:sz w:val="24"/>
          <w:szCs w:val="24"/>
        </w:rPr>
        <w:t>Динамика основных показателей социально-экономического развития</w:t>
      </w:r>
    </w:p>
    <w:p w14:paraId="2962884D" w14:textId="37A2C563" w:rsidR="000F1A23" w:rsidRPr="003D46C3" w:rsidRDefault="000F1A23" w:rsidP="000F1A23">
      <w:pPr>
        <w:pStyle w:val="aa"/>
        <w:jc w:val="center"/>
        <w:rPr>
          <w:rFonts w:ascii="Times New Roman" w:hAnsi="Times New Roman"/>
          <w:b/>
          <w:bCs/>
          <w:sz w:val="24"/>
          <w:szCs w:val="24"/>
        </w:rPr>
      </w:pPr>
      <w:r w:rsidRPr="003D46C3">
        <w:rPr>
          <w:rFonts w:ascii="Times New Roman" w:hAnsi="Times New Roman"/>
          <w:b/>
          <w:bCs/>
          <w:sz w:val="24"/>
          <w:szCs w:val="24"/>
        </w:rPr>
        <w:t xml:space="preserve">Кезского района за 9 </w:t>
      </w:r>
      <w:r w:rsidR="00417FD3" w:rsidRPr="003D46C3">
        <w:rPr>
          <w:rFonts w:ascii="Times New Roman" w:hAnsi="Times New Roman"/>
          <w:b/>
          <w:bCs/>
          <w:sz w:val="24"/>
          <w:szCs w:val="24"/>
        </w:rPr>
        <w:t>месяцев 20</w:t>
      </w:r>
      <w:r w:rsidR="006803AA" w:rsidRPr="003D46C3">
        <w:rPr>
          <w:rFonts w:ascii="Times New Roman" w:hAnsi="Times New Roman"/>
          <w:b/>
          <w:bCs/>
          <w:sz w:val="24"/>
          <w:szCs w:val="24"/>
        </w:rPr>
        <w:t>24</w:t>
      </w:r>
      <w:r w:rsidR="00417FD3" w:rsidRPr="003D46C3">
        <w:rPr>
          <w:rFonts w:ascii="Times New Roman" w:hAnsi="Times New Roman"/>
          <w:b/>
          <w:bCs/>
          <w:sz w:val="24"/>
          <w:szCs w:val="24"/>
        </w:rPr>
        <w:t xml:space="preserve"> года </w:t>
      </w:r>
    </w:p>
    <w:p w14:paraId="1D111A5C" w14:textId="77777777" w:rsidR="00417FD3" w:rsidRPr="003D46C3" w:rsidRDefault="00417FD3" w:rsidP="000F1A23">
      <w:pPr>
        <w:pStyle w:val="aa"/>
        <w:jc w:val="center"/>
        <w:rPr>
          <w:rFonts w:ascii="Times New Roman" w:hAnsi="Times New Roman"/>
          <w:b/>
          <w:bCs/>
          <w:sz w:val="24"/>
          <w:szCs w:val="24"/>
        </w:rPr>
      </w:pPr>
    </w:p>
    <w:tbl>
      <w:tblPr>
        <w:tblW w:w="10206" w:type="dxa"/>
        <w:tblInd w:w="-497" w:type="dxa"/>
        <w:tblLayout w:type="fixed"/>
        <w:tblCellMar>
          <w:left w:w="70" w:type="dxa"/>
          <w:right w:w="70" w:type="dxa"/>
        </w:tblCellMar>
        <w:tblLook w:val="0000" w:firstRow="0" w:lastRow="0" w:firstColumn="0" w:lastColumn="0" w:noHBand="0" w:noVBand="0"/>
      </w:tblPr>
      <w:tblGrid>
        <w:gridCol w:w="425"/>
        <w:gridCol w:w="4111"/>
        <w:gridCol w:w="992"/>
        <w:gridCol w:w="993"/>
        <w:gridCol w:w="993"/>
        <w:gridCol w:w="993"/>
        <w:gridCol w:w="849"/>
        <w:gridCol w:w="850"/>
      </w:tblGrid>
      <w:tr w:rsidR="003D46C3" w:rsidRPr="003D46C3" w14:paraId="46639E1F" w14:textId="77777777" w:rsidTr="006803AA">
        <w:trPr>
          <w:cantSplit/>
          <w:trHeight w:val="479"/>
          <w:tblHeader/>
        </w:trPr>
        <w:tc>
          <w:tcPr>
            <w:tcW w:w="425" w:type="dxa"/>
            <w:vMerge w:val="restart"/>
            <w:tcBorders>
              <w:top w:val="single" w:sz="4" w:space="0" w:color="000000"/>
              <w:left w:val="single" w:sz="4" w:space="0" w:color="000000"/>
            </w:tcBorders>
          </w:tcPr>
          <w:p w14:paraId="4413B4CF" w14:textId="77777777" w:rsidR="00F54418" w:rsidRPr="003D46C3" w:rsidRDefault="00F54418" w:rsidP="00F54418">
            <w:pPr>
              <w:pStyle w:val="aa"/>
              <w:jc w:val="center"/>
              <w:rPr>
                <w:rFonts w:ascii="Times New Roman" w:hAnsi="Times New Roman"/>
                <w:sz w:val="20"/>
                <w:szCs w:val="20"/>
              </w:rPr>
            </w:pPr>
            <w:r w:rsidRPr="003D46C3">
              <w:rPr>
                <w:rFonts w:ascii="Times New Roman" w:hAnsi="Times New Roman"/>
                <w:sz w:val="20"/>
                <w:szCs w:val="20"/>
              </w:rPr>
              <w:t>№</w:t>
            </w:r>
          </w:p>
          <w:p w14:paraId="430C43F0" w14:textId="77777777" w:rsidR="00F54418" w:rsidRPr="003D46C3" w:rsidRDefault="00F54418" w:rsidP="00F54418">
            <w:pPr>
              <w:pStyle w:val="aa"/>
              <w:jc w:val="center"/>
              <w:rPr>
                <w:rFonts w:ascii="Times New Roman" w:hAnsi="Times New Roman"/>
                <w:sz w:val="20"/>
                <w:szCs w:val="20"/>
              </w:rPr>
            </w:pPr>
            <w:r w:rsidRPr="003D46C3">
              <w:rPr>
                <w:rFonts w:ascii="Times New Roman" w:hAnsi="Times New Roman"/>
                <w:sz w:val="20"/>
                <w:szCs w:val="20"/>
              </w:rPr>
              <w:t>п/п</w:t>
            </w:r>
          </w:p>
        </w:tc>
        <w:tc>
          <w:tcPr>
            <w:tcW w:w="4111" w:type="dxa"/>
            <w:vMerge w:val="restart"/>
            <w:tcBorders>
              <w:top w:val="single" w:sz="4" w:space="0" w:color="000000"/>
              <w:left w:val="single" w:sz="4" w:space="0" w:color="000000"/>
            </w:tcBorders>
            <w:vAlign w:val="center"/>
          </w:tcPr>
          <w:p w14:paraId="489726C1" w14:textId="77777777" w:rsidR="00F54418" w:rsidRPr="003D46C3" w:rsidRDefault="00F54418" w:rsidP="00F54418">
            <w:pPr>
              <w:pStyle w:val="aa"/>
              <w:jc w:val="center"/>
              <w:rPr>
                <w:rFonts w:ascii="Times New Roman" w:hAnsi="Times New Roman"/>
                <w:sz w:val="20"/>
                <w:szCs w:val="20"/>
              </w:rPr>
            </w:pPr>
            <w:r w:rsidRPr="003D46C3">
              <w:rPr>
                <w:rFonts w:ascii="Times New Roman" w:hAnsi="Times New Roman"/>
                <w:sz w:val="20"/>
                <w:szCs w:val="20"/>
              </w:rPr>
              <w:t>Показатели</w:t>
            </w:r>
          </w:p>
        </w:tc>
        <w:tc>
          <w:tcPr>
            <w:tcW w:w="992" w:type="dxa"/>
            <w:vMerge w:val="restart"/>
            <w:tcBorders>
              <w:top w:val="single" w:sz="4" w:space="0" w:color="000000"/>
              <w:left w:val="single" w:sz="4" w:space="0" w:color="000000"/>
            </w:tcBorders>
          </w:tcPr>
          <w:p w14:paraId="69B68869" w14:textId="77777777" w:rsidR="00F54418" w:rsidRPr="003D46C3" w:rsidRDefault="00F54418" w:rsidP="00F54418">
            <w:pPr>
              <w:pStyle w:val="aa"/>
              <w:jc w:val="center"/>
              <w:rPr>
                <w:rFonts w:ascii="Times New Roman" w:hAnsi="Times New Roman"/>
                <w:sz w:val="20"/>
                <w:szCs w:val="20"/>
              </w:rPr>
            </w:pPr>
            <w:r w:rsidRPr="003D46C3">
              <w:rPr>
                <w:rFonts w:ascii="Times New Roman" w:hAnsi="Times New Roman"/>
                <w:sz w:val="20"/>
                <w:szCs w:val="20"/>
              </w:rPr>
              <w:t>Ед. изм.</w:t>
            </w:r>
          </w:p>
        </w:tc>
        <w:tc>
          <w:tcPr>
            <w:tcW w:w="993" w:type="dxa"/>
            <w:tcBorders>
              <w:top w:val="single" w:sz="4" w:space="0" w:color="000000"/>
              <w:left w:val="single" w:sz="4" w:space="0" w:color="000000"/>
              <w:right w:val="single" w:sz="4" w:space="0" w:color="000000"/>
            </w:tcBorders>
          </w:tcPr>
          <w:p w14:paraId="08925C2B" w14:textId="70CB457D" w:rsidR="00F54418" w:rsidRPr="003D46C3" w:rsidRDefault="006803AA" w:rsidP="00F54418">
            <w:pPr>
              <w:pStyle w:val="aa"/>
              <w:jc w:val="center"/>
              <w:rPr>
                <w:rFonts w:ascii="Times New Roman" w:hAnsi="Times New Roman"/>
                <w:sz w:val="20"/>
                <w:szCs w:val="20"/>
              </w:rPr>
            </w:pPr>
            <w:r w:rsidRPr="003D46C3">
              <w:rPr>
                <w:rFonts w:ascii="Times New Roman" w:hAnsi="Times New Roman"/>
                <w:sz w:val="20"/>
                <w:szCs w:val="20"/>
              </w:rPr>
              <w:t>9 мес. 2023 г.</w:t>
            </w:r>
          </w:p>
        </w:tc>
        <w:tc>
          <w:tcPr>
            <w:tcW w:w="993" w:type="dxa"/>
            <w:tcBorders>
              <w:top w:val="single" w:sz="4" w:space="0" w:color="000000"/>
              <w:left w:val="single" w:sz="4" w:space="0" w:color="000000"/>
              <w:right w:val="single" w:sz="4" w:space="0" w:color="000000"/>
            </w:tcBorders>
          </w:tcPr>
          <w:p w14:paraId="4F5B3CCB" w14:textId="10BF5C70" w:rsidR="00F54418" w:rsidRPr="003D46C3" w:rsidRDefault="00F54418" w:rsidP="00F54418">
            <w:pPr>
              <w:pStyle w:val="aa"/>
              <w:jc w:val="center"/>
              <w:rPr>
                <w:rFonts w:ascii="Times New Roman" w:hAnsi="Times New Roman"/>
                <w:sz w:val="20"/>
                <w:szCs w:val="20"/>
              </w:rPr>
            </w:pPr>
            <w:r w:rsidRPr="003D46C3">
              <w:rPr>
                <w:rFonts w:ascii="Times New Roman" w:hAnsi="Times New Roman"/>
                <w:sz w:val="20"/>
                <w:szCs w:val="20"/>
              </w:rPr>
              <w:t>Прогноз 20</w:t>
            </w:r>
            <w:r w:rsidR="006803AA" w:rsidRPr="003D46C3">
              <w:rPr>
                <w:rFonts w:ascii="Times New Roman" w:hAnsi="Times New Roman"/>
                <w:sz w:val="20"/>
                <w:szCs w:val="20"/>
              </w:rPr>
              <w:t>24</w:t>
            </w:r>
            <w:r w:rsidRPr="003D46C3">
              <w:rPr>
                <w:rFonts w:ascii="Times New Roman" w:hAnsi="Times New Roman"/>
                <w:sz w:val="20"/>
                <w:szCs w:val="20"/>
              </w:rPr>
              <w:t xml:space="preserve"> г.</w:t>
            </w:r>
          </w:p>
        </w:tc>
        <w:tc>
          <w:tcPr>
            <w:tcW w:w="993" w:type="dxa"/>
            <w:vMerge w:val="restart"/>
            <w:tcBorders>
              <w:top w:val="single" w:sz="4" w:space="0" w:color="000000"/>
              <w:left w:val="single" w:sz="4" w:space="0" w:color="000000"/>
            </w:tcBorders>
          </w:tcPr>
          <w:p w14:paraId="1A9C1D3B" w14:textId="6FC024A2" w:rsidR="00F54418" w:rsidRPr="003D46C3" w:rsidRDefault="00F54418" w:rsidP="00F54418">
            <w:pPr>
              <w:pStyle w:val="aa"/>
              <w:jc w:val="center"/>
              <w:rPr>
                <w:rFonts w:ascii="Times New Roman" w:hAnsi="Times New Roman"/>
                <w:sz w:val="20"/>
                <w:szCs w:val="20"/>
              </w:rPr>
            </w:pPr>
            <w:r w:rsidRPr="003D46C3">
              <w:rPr>
                <w:rFonts w:ascii="Times New Roman" w:hAnsi="Times New Roman"/>
                <w:sz w:val="20"/>
                <w:szCs w:val="20"/>
              </w:rPr>
              <w:t>9 мес. 20</w:t>
            </w:r>
            <w:r w:rsidR="006803AA" w:rsidRPr="003D46C3">
              <w:rPr>
                <w:rFonts w:ascii="Times New Roman" w:hAnsi="Times New Roman"/>
                <w:sz w:val="20"/>
                <w:szCs w:val="20"/>
              </w:rPr>
              <w:t>24</w:t>
            </w:r>
            <w:r w:rsidRPr="003D46C3">
              <w:rPr>
                <w:rFonts w:ascii="Times New Roman" w:hAnsi="Times New Roman"/>
                <w:sz w:val="20"/>
                <w:szCs w:val="20"/>
              </w:rPr>
              <w:t xml:space="preserve"> г.</w:t>
            </w:r>
          </w:p>
        </w:tc>
        <w:tc>
          <w:tcPr>
            <w:tcW w:w="1699" w:type="dxa"/>
            <w:gridSpan w:val="2"/>
            <w:tcBorders>
              <w:top w:val="single" w:sz="4" w:space="0" w:color="000000"/>
              <w:left w:val="single" w:sz="4" w:space="0" w:color="000000"/>
              <w:bottom w:val="single" w:sz="4" w:space="0" w:color="auto"/>
              <w:right w:val="single" w:sz="4" w:space="0" w:color="auto"/>
            </w:tcBorders>
          </w:tcPr>
          <w:p w14:paraId="3FA8B63A" w14:textId="77777777" w:rsidR="00F54418" w:rsidRPr="003D46C3" w:rsidRDefault="00F54418" w:rsidP="00F54418">
            <w:pPr>
              <w:pStyle w:val="aa"/>
              <w:jc w:val="center"/>
              <w:rPr>
                <w:rFonts w:ascii="Times New Roman" w:hAnsi="Times New Roman"/>
                <w:sz w:val="20"/>
                <w:szCs w:val="20"/>
              </w:rPr>
            </w:pPr>
            <w:r w:rsidRPr="003D46C3">
              <w:rPr>
                <w:rFonts w:ascii="Times New Roman" w:hAnsi="Times New Roman"/>
                <w:sz w:val="20"/>
                <w:szCs w:val="20"/>
              </w:rPr>
              <w:t>Темп роста, %</w:t>
            </w:r>
          </w:p>
        </w:tc>
      </w:tr>
      <w:tr w:rsidR="003D46C3" w:rsidRPr="003D46C3" w14:paraId="5A46E224" w14:textId="77777777" w:rsidTr="006803AA">
        <w:trPr>
          <w:cantSplit/>
          <w:trHeight w:val="363"/>
          <w:tblHeader/>
        </w:trPr>
        <w:tc>
          <w:tcPr>
            <w:tcW w:w="425" w:type="dxa"/>
            <w:vMerge/>
            <w:tcBorders>
              <w:left w:val="single" w:sz="4" w:space="0" w:color="000000"/>
              <w:bottom w:val="single" w:sz="4" w:space="0" w:color="000000"/>
            </w:tcBorders>
          </w:tcPr>
          <w:p w14:paraId="76B5D6F0" w14:textId="77777777" w:rsidR="00F54418" w:rsidRPr="003D46C3" w:rsidRDefault="00F54418" w:rsidP="00F54418">
            <w:pPr>
              <w:pStyle w:val="aa"/>
              <w:jc w:val="center"/>
              <w:rPr>
                <w:rFonts w:ascii="Times New Roman" w:hAnsi="Times New Roman"/>
                <w:sz w:val="20"/>
                <w:szCs w:val="20"/>
              </w:rPr>
            </w:pPr>
          </w:p>
        </w:tc>
        <w:tc>
          <w:tcPr>
            <w:tcW w:w="4111" w:type="dxa"/>
            <w:vMerge/>
            <w:tcBorders>
              <w:left w:val="single" w:sz="4" w:space="0" w:color="000000"/>
              <w:bottom w:val="single" w:sz="4" w:space="0" w:color="000000"/>
            </w:tcBorders>
            <w:vAlign w:val="center"/>
          </w:tcPr>
          <w:p w14:paraId="3903A08F" w14:textId="77777777" w:rsidR="00F54418" w:rsidRPr="003D46C3" w:rsidRDefault="00F54418" w:rsidP="00F54418">
            <w:pPr>
              <w:pStyle w:val="aa"/>
              <w:jc w:val="center"/>
              <w:rPr>
                <w:rFonts w:ascii="Times New Roman" w:hAnsi="Times New Roman"/>
                <w:sz w:val="20"/>
                <w:szCs w:val="20"/>
              </w:rPr>
            </w:pPr>
          </w:p>
        </w:tc>
        <w:tc>
          <w:tcPr>
            <w:tcW w:w="992" w:type="dxa"/>
            <w:vMerge/>
            <w:tcBorders>
              <w:left w:val="single" w:sz="4" w:space="0" w:color="000000"/>
              <w:bottom w:val="single" w:sz="4" w:space="0" w:color="000000"/>
            </w:tcBorders>
          </w:tcPr>
          <w:p w14:paraId="5B337307" w14:textId="77777777" w:rsidR="00F54418" w:rsidRPr="003D46C3" w:rsidRDefault="00F54418" w:rsidP="00F54418">
            <w:pPr>
              <w:pStyle w:val="aa"/>
              <w:jc w:val="center"/>
              <w:rPr>
                <w:rFonts w:ascii="Times New Roman" w:hAnsi="Times New Roman"/>
                <w:sz w:val="20"/>
                <w:szCs w:val="20"/>
              </w:rPr>
            </w:pPr>
          </w:p>
        </w:tc>
        <w:tc>
          <w:tcPr>
            <w:tcW w:w="993" w:type="dxa"/>
            <w:tcBorders>
              <w:left w:val="single" w:sz="4" w:space="0" w:color="000000"/>
              <w:bottom w:val="single" w:sz="4" w:space="0" w:color="auto"/>
              <w:right w:val="single" w:sz="4" w:space="0" w:color="000000"/>
            </w:tcBorders>
          </w:tcPr>
          <w:p w14:paraId="3681506F" w14:textId="77777777" w:rsidR="00F54418" w:rsidRPr="003D46C3" w:rsidRDefault="00F54418" w:rsidP="00F54418">
            <w:pPr>
              <w:pStyle w:val="aa"/>
              <w:jc w:val="center"/>
              <w:rPr>
                <w:rFonts w:ascii="Times New Roman" w:hAnsi="Times New Roman"/>
                <w:sz w:val="20"/>
                <w:szCs w:val="20"/>
              </w:rPr>
            </w:pPr>
          </w:p>
        </w:tc>
        <w:tc>
          <w:tcPr>
            <w:tcW w:w="993" w:type="dxa"/>
            <w:tcBorders>
              <w:left w:val="single" w:sz="4" w:space="0" w:color="000000"/>
              <w:bottom w:val="single" w:sz="4" w:space="0" w:color="auto"/>
              <w:right w:val="single" w:sz="4" w:space="0" w:color="000000"/>
            </w:tcBorders>
          </w:tcPr>
          <w:p w14:paraId="5360C0AA" w14:textId="77777777" w:rsidR="00F54418" w:rsidRPr="003D46C3" w:rsidRDefault="00F54418" w:rsidP="00F54418">
            <w:pPr>
              <w:pStyle w:val="aa"/>
              <w:jc w:val="center"/>
              <w:rPr>
                <w:rFonts w:ascii="Times New Roman" w:hAnsi="Times New Roman"/>
                <w:sz w:val="20"/>
                <w:szCs w:val="20"/>
              </w:rPr>
            </w:pPr>
          </w:p>
        </w:tc>
        <w:tc>
          <w:tcPr>
            <w:tcW w:w="993" w:type="dxa"/>
            <w:vMerge/>
            <w:tcBorders>
              <w:left w:val="single" w:sz="4" w:space="0" w:color="000000"/>
              <w:bottom w:val="single" w:sz="4" w:space="0" w:color="auto"/>
            </w:tcBorders>
          </w:tcPr>
          <w:p w14:paraId="5FD0AEA7" w14:textId="7A380D3C" w:rsidR="00F54418" w:rsidRPr="003D46C3" w:rsidRDefault="00F54418" w:rsidP="00F54418">
            <w:pPr>
              <w:pStyle w:val="aa"/>
              <w:jc w:val="center"/>
              <w:rPr>
                <w:rFonts w:ascii="Times New Roman" w:hAnsi="Times New Roman"/>
                <w:sz w:val="20"/>
                <w:szCs w:val="20"/>
              </w:rPr>
            </w:pPr>
          </w:p>
        </w:tc>
        <w:tc>
          <w:tcPr>
            <w:tcW w:w="849" w:type="dxa"/>
            <w:tcBorders>
              <w:top w:val="single" w:sz="4" w:space="0" w:color="000000"/>
              <w:left w:val="single" w:sz="4" w:space="0" w:color="000000"/>
              <w:bottom w:val="single" w:sz="4" w:space="0" w:color="auto"/>
            </w:tcBorders>
          </w:tcPr>
          <w:p w14:paraId="748C81F5" w14:textId="77777777" w:rsidR="00F54418" w:rsidRPr="003D46C3" w:rsidRDefault="00F54418" w:rsidP="00F54418">
            <w:pPr>
              <w:pStyle w:val="aa"/>
              <w:jc w:val="center"/>
              <w:rPr>
                <w:rFonts w:ascii="Times New Roman" w:hAnsi="Times New Roman"/>
                <w:sz w:val="18"/>
                <w:szCs w:val="18"/>
              </w:rPr>
            </w:pPr>
            <w:r w:rsidRPr="003D46C3">
              <w:rPr>
                <w:rFonts w:ascii="Times New Roman" w:hAnsi="Times New Roman"/>
                <w:sz w:val="18"/>
                <w:szCs w:val="18"/>
              </w:rPr>
              <w:t>гр6/гр.4*100</w:t>
            </w:r>
          </w:p>
        </w:tc>
        <w:tc>
          <w:tcPr>
            <w:tcW w:w="850" w:type="dxa"/>
            <w:tcBorders>
              <w:top w:val="single" w:sz="4" w:space="0" w:color="000000"/>
              <w:left w:val="single" w:sz="4" w:space="0" w:color="000000"/>
              <w:bottom w:val="single" w:sz="4" w:space="0" w:color="auto"/>
              <w:right w:val="single" w:sz="4" w:space="0" w:color="auto"/>
            </w:tcBorders>
          </w:tcPr>
          <w:p w14:paraId="4D6296FA" w14:textId="77777777" w:rsidR="00F54418" w:rsidRPr="003D46C3" w:rsidRDefault="00F54418" w:rsidP="00F54418">
            <w:pPr>
              <w:pStyle w:val="aa"/>
              <w:jc w:val="center"/>
              <w:rPr>
                <w:rFonts w:ascii="Times New Roman" w:hAnsi="Times New Roman"/>
                <w:sz w:val="18"/>
                <w:szCs w:val="18"/>
              </w:rPr>
            </w:pPr>
            <w:r w:rsidRPr="003D46C3">
              <w:rPr>
                <w:rFonts w:ascii="Times New Roman" w:hAnsi="Times New Roman"/>
                <w:sz w:val="18"/>
                <w:szCs w:val="18"/>
              </w:rPr>
              <w:t>гр.6/гр.5*100</w:t>
            </w:r>
          </w:p>
        </w:tc>
      </w:tr>
      <w:tr w:rsidR="003D46C3" w:rsidRPr="003D46C3" w14:paraId="7D1F4F53" w14:textId="77777777" w:rsidTr="006803AA">
        <w:trPr>
          <w:cantSplit/>
          <w:trHeight w:val="179"/>
          <w:tblHeader/>
        </w:trPr>
        <w:tc>
          <w:tcPr>
            <w:tcW w:w="425" w:type="dxa"/>
            <w:tcBorders>
              <w:left w:val="single" w:sz="4" w:space="0" w:color="000000"/>
              <w:bottom w:val="single" w:sz="4" w:space="0" w:color="000000"/>
            </w:tcBorders>
            <w:vAlign w:val="center"/>
          </w:tcPr>
          <w:p w14:paraId="6C5E5970" w14:textId="77777777" w:rsidR="00F54418" w:rsidRPr="003D46C3" w:rsidRDefault="00F54418" w:rsidP="00F54418">
            <w:pPr>
              <w:pStyle w:val="aa"/>
              <w:jc w:val="center"/>
              <w:rPr>
                <w:rFonts w:ascii="Times New Roman" w:hAnsi="Times New Roman"/>
                <w:sz w:val="20"/>
                <w:szCs w:val="20"/>
              </w:rPr>
            </w:pPr>
            <w:r w:rsidRPr="003D46C3">
              <w:rPr>
                <w:rFonts w:ascii="Times New Roman" w:hAnsi="Times New Roman"/>
                <w:sz w:val="20"/>
                <w:szCs w:val="20"/>
              </w:rPr>
              <w:t>1</w:t>
            </w:r>
          </w:p>
        </w:tc>
        <w:tc>
          <w:tcPr>
            <w:tcW w:w="4111" w:type="dxa"/>
            <w:tcBorders>
              <w:left w:val="single" w:sz="4" w:space="0" w:color="000000"/>
              <w:bottom w:val="single" w:sz="4" w:space="0" w:color="000000"/>
            </w:tcBorders>
            <w:vAlign w:val="center"/>
          </w:tcPr>
          <w:p w14:paraId="7A9A2022" w14:textId="77777777" w:rsidR="00F54418" w:rsidRPr="003D46C3" w:rsidRDefault="00F54418" w:rsidP="00F54418">
            <w:pPr>
              <w:pStyle w:val="aa"/>
              <w:jc w:val="center"/>
              <w:rPr>
                <w:rFonts w:ascii="Times New Roman" w:hAnsi="Times New Roman"/>
                <w:sz w:val="20"/>
                <w:szCs w:val="20"/>
              </w:rPr>
            </w:pPr>
            <w:r w:rsidRPr="003D46C3">
              <w:rPr>
                <w:rFonts w:ascii="Times New Roman" w:hAnsi="Times New Roman"/>
                <w:sz w:val="20"/>
                <w:szCs w:val="20"/>
              </w:rPr>
              <w:t>2</w:t>
            </w:r>
          </w:p>
        </w:tc>
        <w:tc>
          <w:tcPr>
            <w:tcW w:w="992" w:type="dxa"/>
            <w:tcBorders>
              <w:left w:val="single" w:sz="4" w:space="0" w:color="000000"/>
              <w:bottom w:val="single" w:sz="4" w:space="0" w:color="000000"/>
            </w:tcBorders>
            <w:vAlign w:val="center"/>
          </w:tcPr>
          <w:p w14:paraId="05CFC1B3" w14:textId="77777777" w:rsidR="00F54418" w:rsidRPr="003D46C3" w:rsidRDefault="00F54418" w:rsidP="00F54418">
            <w:pPr>
              <w:pStyle w:val="aa"/>
              <w:jc w:val="center"/>
              <w:rPr>
                <w:rFonts w:ascii="Times New Roman" w:hAnsi="Times New Roman"/>
                <w:sz w:val="20"/>
                <w:szCs w:val="20"/>
              </w:rPr>
            </w:pPr>
            <w:r w:rsidRPr="003D46C3">
              <w:rPr>
                <w:rFonts w:ascii="Times New Roman" w:hAnsi="Times New Roman"/>
                <w:sz w:val="20"/>
                <w:szCs w:val="20"/>
              </w:rPr>
              <w:t>3</w:t>
            </w:r>
          </w:p>
        </w:tc>
        <w:tc>
          <w:tcPr>
            <w:tcW w:w="993" w:type="dxa"/>
            <w:tcBorders>
              <w:left w:val="single" w:sz="4" w:space="0" w:color="000000"/>
              <w:bottom w:val="single" w:sz="4" w:space="0" w:color="auto"/>
              <w:right w:val="single" w:sz="4" w:space="0" w:color="000000"/>
            </w:tcBorders>
            <w:vAlign w:val="center"/>
          </w:tcPr>
          <w:p w14:paraId="485BBDD8" w14:textId="45E8F94A" w:rsidR="00F54418" w:rsidRPr="003D46C3" w:rsidRDefault="006803AA" w:rsidP="00F54418">
            <w:pPr>
              <w:pStyle w:val="aa"/>
              <w:jc w:val="center"/>
              <w:rPr>
                <w:rFonts w:ascii="Times New Roman" w:hAnsi="Times New Roman"/>
                <w:sz w:val="20"/>
                <w:szCs w:val="20"/>
              </w:rPr>
            </w:pPr>
            <w:r w:rsidRPr="003D46C3">
              <w:rPr>
                <w:rFonts w:ascii="Times New Roman" w:hAnsi="Times New Roman"/>
                <w:sz w:val="20"/>
                <w:szCs w:val="20"/>
              </w:rPr>
              <w:t>4</w:t>
            </w:r>
          </w:p>
        </w:tc>
        <w:tc>
          <w:tcPr>
            <w:tcW w:w="993" w:type="dxa"/>
            <w:tcBorders>
              <w:left w:val="single" w:sz="4" w:space="0" w:color="000000"/>
              <w:bottom w:val="single" w:sz="4" w:space="0" w:color="auto"/>
              <w:right w:val="single" w:sz="4" w:space="0" w:color="000000"/>
            </w:tcBorders>
            <w:vAlign w:val="center"/>
          </w:tcPr>
          <w:p w14:paraId="4E5A97C5" w14:textId="53DF8250" w:rsidR="00F54418" w:rsidRPr="003D46C3" w:rsidRDefault="00F54418" w:rsidP="00F54418">
            <w:pPr>
              <w:pStyle w:val="aa"/>
              <w:jc w:val="center"/>
              <w:rPr>
                <w:rFonts w:ascii="Times New Roman" w:hAnsi="Times New Roman"/>
                <w:sz w:val="20"/>
                <w:szCs w:val="20"/>
              </w:rPr>
            </w:pPr>
            <w:r w:rsidRPr="003D46C3">
              <w:rPr>
                <w:rFonts w:ascii="Times New Roman" w:hAnsi="Times New Roman"/>
                <w:sz w:val="20"/>
                <w:szCs w:val="20"/>
              </w:rPr>
              <w:t>5</w:t>
            </w:r>
          </w:p>
        </w:tc>
        <w:tc>
          <w:tcPr>
            <w:tcW w:w="993" w:type="dxa"/>
            <w:tcBorders>
              <w:left w:val="single" w:sz="4" w:space="0" w:color="000000"/>
              <w:bottom w:val="single" w:sz="4" w:space="0" w:color="auto"/>
            </w:tcBorders>
            <w:vAlign w:val="center"/>
          </w:tcPr>
          <w:p w14:paraId="0E46A18F" w14:textId="07B68644" w:rsidR="00F54418" w:rsidRPr="003D46C3" w:rsidRDefault="00F54418" w:rsidP="00F54418">
            <w:pPr>
              <w:pStyle w:val="aa"/>
              <w:jc w:val="center"/>
              <w:rPr>
                <w:rFonts w:ascii="Times New Roman" w:hAnsi="Times New Roman"/>
                <w:sz w:val="20"/>
                <w:szCs w:val="20"/>
              </w:rPr>
            </w:pPr>
            <w:r w:rsidRPr="003D46C3">
              <w:rPr>
                <w:rFonts w:ascii="Times New Roman" w:hAnsi="Times New Roman"/>
                <w:sz w:val="20"/>
                <w:szCs w:val="20"/>
              </w:rPr>
              <w:t>6</w:t>
            </w:r>
          </w:p>
        </w:tc>
        <w:tc>
          <w:tcPr>
            <w:tcW w:w="849" w:type="dxa"/>
            <w:tcBorders>
              <w:top w:val="single" w:sz="4" w:space="0" w:color="000000"/>
              <w:left w:val="single" w:sz="4" w:space="0" w:color="000000"/>
              <w:bottom w:val="single" w:sz="4" w:space="0" w:color="auto"/>
            </w:tcBorders>
            <w:vAlign w:val="center"/>
          </w:tcPr>
          <w:p w14:paraId="46DE0FD9" w14:textId="77777777" w:rsidR="00F54418" w:rsidRPr="003D46C3" w:rsidRDefault="00F54418" w:rsidP="00F54418">
            <w:pPr>
              <w:pStyle w:val="aa"/>
              <w:jc w:val="center"/>
              <w:rPr>
                <w:rFonts w:ascii="Times New Roman" w:hAnsi="Times New Roman"/>
                <w:sz w:val="20"/>
                <w:szCs w:val="20"/>
              </w:rPr>
            </w:pPr>
            <w:r w:rsidRPr="003D46C3">
              <w:rPr>
                <w:rFonts w:ascii="Times New Roman" w:hAnsi="Times New Roman"/>
                <w:sz w:val="20"/>
                <w:szCs w:val="20"/>
              </w:rPr>
              <w:t>7</w:t>
            </w:r>
          </w:p>
        </w:tc>
        <w:tc>
          <w:tcPr>
            <w:tcW w:w="850" w:type="dxa"/>
            <w:tcBorders>
              <w:top w:val="single" w:sz="4" w:space="0" w:color="000000"/>
              <w:left w:val="single" w:sz="4" w:space="0" w:color="000000"/>
              <w:bottom w:val="single" w:sz="4" w:space="0" w:color="auto"/>
              <w:right w:val="single" w:sz="4" w:space="0" w:color="auto"/>
            </w:tcBorders>
            <w:vAlign w:val="center"/>
          </w:tcPr>
          <w:p w14:paraId="5012D26C" w14:textId="77777777" w:rsidR="00F54418" w:rsidRPr="003D46C3" w:rsidRDefault="00F54418" w:rsidP="00F54418">
            <w:pPr>
              <w:pStyle w:val="aa"/>
              <w:jc w:val="center"/>
              <w:rPr>
                <w:rFonts w:ascii="Times New Roman" w:hAnsi="Times New Roman"/>
                <w:sz w:val="20"/>
                <w:szCs w:val="20"/>
              </w:rPr>
            </w:pPr>
            <w:r w:rsidRPr="003D46C3">
              <w:rPr>
                <w:rFonts w:ascii="Times New Roman" w:hAnsi="Times New Roman"/>
                <w:sz w:val="20"/>
                <w:szCs w:val="20"/>
              </w:rPr>
              <w:t>8</w:t>
            </w:r>
          </w:p>
        </w:tc>
      </w:tr>
      <w:tr w:rsidR="003D46C3" w:rsidRPr="003D46C3" w14:paraId="603C5933" w14:textId="77777777" w:rsidTr="006803AA">
        <w:trPr>
          <w:cantSplit/>
          <w:trHeight w:val="179"/>
          <w:tblHeader/>
        </w:trPr>
        <w:tc>
          <w:tcPr>
            <w:tcW w:w="425" w:type="dxa"/>
            <w:tcBorders>
              <w:left w:val="single" w:sz="4" w:space="0" w:color="000000"/>
              <w:bottom w:val="single" w:sz="4" w:space="0" w:color="000000"/>
            </w:tcBorders>
            <w:vAlign w:val="center"/>
          </w:tcPr>
          <w:p w14:paraId="04F4AAC9" w14:textId="15B06054" w:rsidR="006803AA" w:rsidRPr="003D46C3" w:rsidRDefault="006803AA" w:rsidP="00F54418">
            <w:pPr>
              <w:pStyle w:val="aa"/>
              <w:jc w:val="center"/>
              <w:rPr>
                <w:rFonts w:ascii="Times New Roman" w:hAnsi="Times New Roman"/>
                <w:sz w:val="20"/>
                <w:szCs w:val="20"/>
              </w:rPr>
            </w:pPr>
            <w:r w:rsidRPr="003D46C3">
              <w:rPr>
                <w:rFonts w:ascii="Times New Roman" w:hAnsi="Times New Roman"/>
                <w:sz w:val="20"/>
                <w:szCs w:val="20"/>
              </w:rPr>
              <w:t>1</w:t>
            </w:r>
          </w:p>
        </w:tc>
        <w:tc>
          <w:tcPr>
            <w:tcW w:w="4111" w:type="dxa"/>
            <w:tcBorders>
              <w:left w:val="single" w:sz="4" w:space="0" w:color="000000"/>
              <w:bottom w:val="single" w:sz="4" w:space="0" w:color="000000"/>
            </w:tcBorders>
            <w:vAlign w:val="center"/>
          </w:tcPr>
          <w:p w14:paraId="3948849C" w14:textId="7B178B39" w:rsidR="006803AA" w:rsidRPr="003D46C3" w:rsidRDefault="006803AA" w:rsidP="006803AA">
            <w:pPr>
              <w:pStyle w:val="aa"/>
              <w:jc w:val="both"/>
              <w:rPr>
                <w:rFonts w:ascii="Times New Roman" w:hAnsi="Times New Roman"/>
                <w:sz w:val="20"/>
                <w:szCs w:val="20"/>
              </w:rPr>
            </w:pPr>
            <w:r w:rsidRPr="003D46C3">
              <w:rPr>
                <w:rFonts w:ascii="Times New Roman" w:hAnsi="Times New Roman"/>
                <w:sz w:val="20"/>
                <w:szCs w:val="20"/>
              </w:rPr>
              <w:t>Численность населения</w:t>
            </w:r>
          </w:p>
        </w:tc>
        <w:tc>
          <w:tcPr>
            <w:tcW w:w="992" w:type="dxa"/>
            <w:tcBorders>
              <w:left w:val="single" w:sz="4" w:space="0" w:color="000000"/>
              <w:bottom w:val="single" w:sz="4" w:space="0" w:color="000000"/>
            </w:tcBorders>
            <w:vAlign w:val="center"/>
          </w:tcPr>
          <w:p w14:paraId="2E14393A" w14:textId="03E5C71B" w:rsidR="006803AA" w:rsidRPr="003D46C3" w:rsidRDefault="00AB2D9E" w:rsidP="00F54418">
            <w:pPr>
              <w:pStyle w:val="aa"/>
              <w:jc w:val="center"/>
              <w:rPr>
                <w:rFonts w:ascii="Times New Roman" w:hAnsi="Times New Roman"/>
                <w:sz w:val="20"/>
                <w:szCs w:val="20"/>
              </w:rPr>
            </w:pPr>
            <w:r w:rsidRPr="003D46C3">
              <w:rPr>
                <w:rFonts w:ascii="Times New Roman" w:hAnsi="Times New Roman"/>
                <w:sz w:val="20"/>
                <w:szCs w:val="20"/>
              </w:rPr>
              <w:t>т</w:t>
            </w:r>
            <w:r w:rsidR="006803AA" w:rsidRPr="003D46C3">
              <w:rPr>
                <w:rFonts w:ascii="Times New Roman" w:hAnsi="Times New Roman"/>
                <w:sz w:val="20"/>
                <w:szCs w:val="20"/>
              </w:rPr>
              <w:t>ыс.чел.</w:t>
            </w:r>
          </w:p>
        </w:tc>
        <w:tc>
          <w:tcPr>
            <w:tcW w:w="993" w:type="dxa"/>
            <w:tcBorders>
              <w:left w:val="single" w:sz="4" w:space="0" w:color="000000"/>
              <w:bottom w:val="single" w:sz="4" w:space="0" w:color="auto"/>
              <w:right w:val="single" w:sz="4" w:space="0" w:color="000000"/>
            </w:tcBorders>
            <w:vAlign w:val="center"/>
          </w:tcPr>
          <w:p w14:paraId="58E436C4" w14:textId="01DFA219" w:rsidR="006803AA" w:rsidRPr="003D46C3" w:rsidRDefault="006803AA" w:rsidP="00F54418">
            <w:pPr>
              <w:pStyle w:val="aa"/>
              <w:jc w:val="center"/>
              <w:rPr>
                <w:rFonts w:ascii="Times New Roman" w:hAnsi="Times New Roman"/>
                <w:sz w:val="20"/>
                <w:szCs w:val="20"/>
              </w:rPr>
            </w:pPr>
            <w:r w:rsidRPr="003D46C3">
              <w:rPr>
                <w:rFonts w:ascii="Times New Roman" w:hAnsi="Times New Roman"/>
                <w:sz w:val="20"/>
                <w:szCs w:val="20"/>
              </w:rPr>
              <w:t>18,032</w:t>
            </w:r>
          </w:p>
        </w:tc>
        <w:tc>
          <w:tcPr>
            <w:tcW w:w="993" w:type="dxa"/>
            <w:tcBorders>
              <w:left w:val="single" w:sz="4" w:space="0" w:color="000000"/>
              <w:bottom w:val="single" w:sz="4" w:space="0" w:color="auto"/>
              <w:right w:val="single" w:sz="4" w:space="0" w:color="000000"/>
            </w:tcBorders>
            <w:vAlign w:val="center"/>
          </w:tcPr>
          <w:p w14:paraId="4615EF18" w14:textId="3DB49770" w:rsidR="006803AA" w:rsidRPr="003D46C3" w:rsidRDefault="006803AA" w:rsidP="00F54418">
            <w:pPr>
              <w:pStyle w:val="aa"/>
              <w:jc w:val="center"/>
              <w:rPr>
                <w:rFonts w:ascii="Times New Roman" w:hAnsi="Times New Roman"/>
                <w:sz w:val="20"/>
                <w:szCs w:val="20"/>
              </w:rPr>
            </w:pPr>
            <w:r w:rsidRPr="003D46C3">
              <w:rPr>
                <w:rFonts w:ascii="Times New Roman" w:hAnsi="Times New Roman"/>
                <w:sz w:val="20"/>
                <w:szCs w:val="20"/>
              </w:rPr>
              <w:t>17,882</w:t>
            </w:r>
          </w:p>
        </w:tc>
        <w:tc>
          <w:tcPr>
            <w:tcW w:w="993" w:type="dxa"/>
            <w:tcBorders>
              <w:left w:val="single" w:sz="4" w:space="0" w:color="000000"/>
              <w:bottom w:val="single" w:sz="4" w:space="0" w:color="auto"/>
            </w:tcBorders>
            <w:vAlign w:val="center"/>
          </w:tcPr>
          <w:p w14:paraId="52824927" w14:textId="1996FE62" w:rsidR="006803AA" w:rsidRPr="003D46C3" w:rsidRDefault="006803AA" w:rsidP="00F54418">
            <w:pPr>
              <w:pStyle w:val="aa"/>
              <w:jc w:val="center"/>
              <w:rPr>
                <w:rFonts w:ascii="Times New Roman" w:hAnsi="Times New Roman"/>
                <w:sz w:val="20"/>
                <w:szCs w:val="20"/>
              </w:rPr>
            </w:pPr>
            <w:r w:rsidRPr="003D46C3">
              <w:rPr>
                <w:rFonts w:ascii="Times New Roman" w:hAnsi="Times New Roman"/>
                <w:sz w:val="20"/>
                <w:szCs w:val="20"/>
              </w:rPr>
              <w:t>17,833</w:t>
            </w:r>
          </w:p>
        </w:tc>
        <w:tc>
          <w:tcPr>
            <w:tcW w:w="849" w:type="dxa"/>
            <w:tcBorders>
              <w:top w:val="single" w:sz="4" w:space="0" w:color="000000"/>
              <w:left w:val="single" w:sz="4" w:space="0" w:color="000000"/>
              <w:bottom w:val="single" w:sz="4" w:space="0" w:color="auto"/>
            </w:tcBorders>
            <w:vAlign w:val="center"/>
          </w:tcPr>
          <w:p w14:paraId="6B3D4A69" w14:textId="76766424" w:rsidR="006803AA" w:rsidRPr="003D46C3" w:rsidRDefault="006803AA" w:rsidP="00F54418">
            <w:pPr>
              <w:pStyle w:val="aa"/>
              <w:jc w:val="center"/>
              <w:rPr>
                <w:rFonts w:ascii="Times New Roman" w:hAnsi="Times New Roman"/>
                <w:sz w:val="20"/>
                <w:szCs w:val="20"/>
              </w:rPr>
            </w:pPr>
            <w:r w:rsidRPr="003D46C3">
              <w:rPr>
                <w:rFonts w:ascii="Times New Roman" w:hAnsi="Times New Roman"/>
                <w:sz w:val="20"/>
                <w:szCs w:val="20"/>
              </w:rPr>
              <w:t>98,9</w:t>
            </w:r>
          </w:p>
        </w:tc>
        <w:tc>
          <w:tcPr>
            <w:tcW w:w="850" w:type="dxa"/>
            <w:tcBorders>
              <w:top w:val="single" w:sz="4" w:space="0" w:color="000000"/>
              <w:left w:val="single" w:sz="4" w:space="0" w:color="000000"/>
              <w:bottom w:val="single" w:sz="4" w:space="0" w:color="auto"/>
              <w:right w:val="single" w:sz="4" w:space="0" w:color="auto"/>
            </w:tcBorders>
            <w:vAlign w:val="center"/>
          </w:tcPr>
          <w:p w14:paraId="295C97E8" w14:textId="0DF3329A" w:rsidR="006803AA" w:rsidRPr="003D46C3" w:rsidRDefault="006803AA" w:rsidP="00F54418">
            <w:pPr>
              <w:pStyle w:val="aa"/>
              <w:jc w:val="center"/>
              <w:rPr>
                <w:rFonts w:ascii="Times New Roman" w:hAnsi="Times New Roman"/>
                <w:sz w:val="20"/>
                <w:szCs w:val="20"/>
              </w:rPr>
            </w:pPr>
            <w:r w:rsidRPr="003D46C3">
              <w:rPr>
                <w:rFonts w:ascii="Times New Roman" w:hAnsi="Times New Roman"/>
                <w:sz w:val="20"/>
                <w:szCs w:val="20"/>
              </w:rPr>
              <w:t>99,7</w:t>
            </w:r>
          </w:p>
        </w:tc>
      </w:tr>
      <w:tr w:rsidR="003D46C3" w:rsidRPr="003D46C3" w14:paraId="0081148E" w14:textId="77777777" w:rsidTr="006803AA">
        <w:trPr>
          <w:trHeight w:val="260"/>
        </w:trPr>
        <w:tc>
          <w:tcPr>
            <w:tcW w:w="425" w:type="dxa"/>
            <w:tcBorders>
              <w:left w:val="single" w:sz="4" w:space="0" w:color="000000"/>
              <w:bottom w:val="single" w:sz="4" w:space="0" w:color="000000"/>
            </w:tcBorders>
            <w:vAlign w:val="center"/>
          </w:tcPr>
          <w:p w14:paraId="3533180B" w14:textId="16A73801"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2</w:t>
            </w:r>
          </w:p>
        </w:tc>
        <w:tc>
          <w:tcPr>
            <w:tcW w:w="4111" w:type="dxa"/>
            <w:tcBorders>
              <w:left w:val="single" w:sz="4" w:space="0" w:color="000000"/>
              <w:bottom w:val="single" w:sz="4" w:space="0" w:color="000000"/>
            </w:tcBorders>
            <w:vAlign w:val="center"/>
          </w:tcPr>
          <w:p w14:paraId="042E1F43" w14:textId="1052FA3D" w:rsidR="006803AA" w:rsidRPr="003D46C3" w:rsidRDefault="006803AA" w:rsidP="006803AA">
            <w:pPr>
              <w:pStyle w:val="aa"/>
              <w:jc w:val="both"/>
              <w:rPr>
                <w:rFonts w:ascii="Times New Roman" w:hAnsi="Times New Roman"/>
                <w:sz w:val="20"/>
                <w:szCs w:val="20"/>
              </w:rPr>
            </w:pPr>
            <w:r w:rsidRPr="003D46C3">
              <w:rPr>
                <w:rFonts w:ascii="Times New Roman" w:hAnsi="Times New Roman"/>
                <w:sz w:val="20"/>
                <w:szCs w:val="20"/>
              </w:rPr>
              <w:t>Отгружено товаров собственного производства, выполнено работ, услуг собственными силами по кругу крупных и средних организаций</w:t>
            </w:r>
          </w:p>
        </w:tc>
        <w:tc>
          <w:tcPr>
            <w:tcW w:w="992" w:type="dxa"/>
            <w:tcBorders>
              <w:left w:val="single" w:sz="4" w:space="0" w:color="000000"/>
              <w:bottom w:val="single" w:sz="4" w:space="0" w:color="000000"/>
            </w:tcBorders>
            <w:vAlign w:val="center"/>
          </w:tcPr>
          <w:p w14:paraId="787208D4" w14:textId="77777777"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млн. руб.</w:t>
            </w:r>
          </w:p>
        </w:tc>
        <w:tc>
          <w:tcPr>
            <w:tcW w:w="993" w:type="dxa"/>
            <w:tcBorders>
              <w:left w:val="single" w:sz="4" w:space="0" w:color="000000"/>
              <w:bottom w:val="single" w:sz="4" w:space="0" w:color="000000"/>
              <w:right w:val="single" w:sz="4" w:space="0" w:color="000000"/>
            </w:tcBorders>
            <w:vAlign w:val="center"/>
          </w:tcPr>
          <w:p w14:paraId="3ECDE0B7" w14:textId="3BB7054B" w:rsidR="006803AA" w:rsidRPr="003D46C3" w:rsidRDefault="00A21CFC" w:rsidP="006803AA">
            <w:pPr>
              <w:pStyle w:val="aa"/>
              <w:jc w:val="center"/>
              <w:rPr>
                <w:rFonts w:ascii="Times New Roman" w:hAnsi="Times New Roman"/>
                <w:sz w:val="20"/>
                <w:szCs w:val="20"/>
              </w:rPr>
            </w:pPr>
            <w:r w:rsidRPr="003D46C3">
              <w:rPr>
                <w:rFonts w:ascii="Times New Roman" w:hAnsi="Times New Roman"/>
                <w:sz w:val="20"/>
                <w:szCs w:val="20"/>
              </w:rPr>
              <w:t>8685,9</w:t>
            </w:r>
          </w:p>
        </w:tc>
        <w:tc>
          <w:tcPr>
            <w:tcW w:w="993" w:type="dxa"/>
            <w:tcBorders>
              <w:left w:val="single" w:sz="4" w:space="0" w:color="000000"/>
              <w:bottom w:val="single" w:sz="4" w:space="0" w:color="000000"/>
              <w:right w:val="single" w:sz="4" w:space="0" w:color="000000"/>
            </w:tcBorders>
            <w:vAlign w:val="center"/>
          </w:tcPr>
          <w:p w14:paraId="52F73C4C" w14:textId="7A8FFAA8"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11399</w:t>
            </w:r>
          </w:p>
        </w:tc>
        <w:tc>
          <w:tcPr>
            <w:tcW w:w="993" w:type="dxa"/>
            <w:tcBorders>
              <w:left w:val="single" w:sz="4" w:space="0" w:color="000000"/>
              <w:bottom w:val="single" w:sz="4" w:space="0" w:color="000000"/>
            </w:tcBorders>
            <w:vAlign w:val="center"/>
          </w:tcPr>
          <w:p w14:paraId="49C9B5C2" w14:textId="41E1D96C" w:rsidR="006803AA" w:rsidRPr="003D46C3" w:rsidRDefault="00A21CFC" w:rsidP="006803AA">
            <w:pPr>
              <w:pStyle w:val="aa"/>
              <w:jc w:val="center"/>
              <w:rPr>
                <w:rFonts w:ascii="Times New Roman" w:hAnsi="Times New Roman"/>
                <w:sz w:val="20"/>
                <w:szCs w:val="20"/>
              </w:rPr>
            </w:pPr>
            <w:r w:rsidRPr="003D46C3">
              <w:rPr>
                <w:rFonts w:ascii="Times New Roman" w:hAnsi="Times New Roman"/>
                <w:sz w:val="20"/>
                <w:szCs w:val="20"/>
              </w:rPr>
              <w:t>9850,2</w:t>
            </w:r>
          </w:p>
        </w:tc>
        <w:tc>
          <w:tcPr>
            <w:tcW w:w="849" w:type="dxa"/>
            <w:tcBorders>
              <w:top w:val="single" w:sz="4" w:space="0" w:color="auto"/>
              <w:left w:val="single" w:sz="4" w:space="0" w:color="000000"/>
              <w:bottom w:val="single" w:sz="4" w:space="0" w:color="000000"/>
            </w:tcBorders>
            <w:vAlign w:val="center"/>
          </w:tcPr>
          <w:p w14:paraId="21DB7EB4" w14:textId="722B618F" w:rsidR="006803AA" w:rsidRPr="003D46C3" w:rsidRDefault="00AB2D9E" w:rsidP="006803AA">
            <w:pPr>
              <w:pStyle w:val="aa"/>
              <w:jc w:val="center"/>
              <w:rPr>
                <w:rFonts w:ascii="Times New Roman" w:hAnsi="Times New Roman"/>
                <w:sz w:val="20"/>
                <w:szCs w:val="20"/>
              </w:rPr>
            </w:pPr>
            <w:r w:rsidRPr="003D46C3">
              <w:rPr>
                <w:rFonts w:ascii="Times New Roman" w:hAnsi="Times New Roman"/>
                <w:sz w:val="20"/>
                <w:szCs w:val="20"/>
              </w:rPr>
              <w:t>113,4</w:t>
            </w:r>
          </w:p>
        </w:tc>
        <w:tc>
          <w:tcPr>
            <w:tcW w:w="850" w:type="dxa"/>
            <w:tcBorders>
              <w:top w:val="single" w:sz="4" w:space="0" w:color="auto"/>
              <w:left w:val="single" w:sz="4" w:space="0" w:color="000000"/>
              <w:bottom w:val="single" w:sz="4" w:space="0" w:color="000000"/>
              <w:right w:val="single" w:sz="4" w:space="0" w:color="auto"/>
            </w:tcBorders>
            <w:vAlign w:val="center"/>
          </w:tcPr>
          <w:p w14:paraId="7C9879AE" w14:textId="31A1AC86" w:rsidR="006803AA" w:rsidRPr="003D46C3" w:rsidRDefault="00AB2D9E" w:rsidP="006803AA">
            <w:pPr>
              <w:pStyle w:val="aa"/>
              <w:jc w:val="center"/>
              <w:rPr>
                <w:rFonts w:ascii="Times New Roman" w:hAnsi="Times New Roman"/>
                <w:sz w:val="20"/>
                <w:szCs w:val="20"/>
              </w:rPr>
            </w:pPr>
            <w:r w:rsidRPr="003D46C3">
              <w:rPr>
                <w:rFonts w:ascii="Times New Roman" w:hAnsi="Times New Roman"/>
                <w:sz w:val="20"/>
                <w:szCs w:val="20"/>
              </w:rPr>
              <w:t>86,4</w:t>
            </w:r>
          </w:p>
        </w:tc>
      </w:tr>
      <w:tr w:rsidR="003D46C3" w:rsidRPr="003D46C3" w14:paraId="241C4309" w14:textId="77777777" w:rsidTr="006803AA">
        <w:trPr>
          <w:trHeight w:val="480"/>
        </w:trPr>
        <w:tc>
          <w:tcPr>
            <w:tcW w:w="425" w:type="dxa"/>
            <w:tcBorders>
              <w:left w:val="single" w:sz="4" w:space="0" w:color="000000"/>
              <w:bottom w:val="single" w:sz="4" w:space="0" w:color="000000"/>
            </w:tcBorders>
            <w:vAlign w:val="center"/>
          </w:tcPr>
          <w:p w14:paraId="72FE474D" w14:textId="5CA8372A"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3</w:t>
            </w:r>
          </w:p>
        </w:tc>
        <w:tc>
          <w:tcPr>
            <w:tcW w:w="4111" w:type="dxa"/>
            <w:tcBorders>
              <w:left w:val="single" w:sz="4" w:space="0" w:color="000000"/>
              <w:bottom w:val="single" w:sz="4" w:space="0" w:color="000000"/>
            </w:tcBorders>
            <w:vAlign w:val="center"/>
          </w:tcPr>
          <w:p w14:paraId="20024C43" w14:textId="042CC584" w:rsidR="006803AA" w:rsidRPr="003D46C3" w:rsidRDefault="006803AA" w:rsidP="006803AA">
            <w:pPr>
              <w:pStyle w:val="aa"/>
              <w:jc w:val="both"/>
              <w:rPr>
                <w:rFonts w:ascii="Times New Roman" w:hAnsi="Times New Roman"/>
                <w:sz w:val="20"/>
                <w:szCs w:val="20"/>
              </w:rPr>
            </w:pPr>
            <w:r w:rsidRPr="003D46C3">
              <w:rPr>
                <w:rFonts w:ascii="Times New Roman" w:hAnsi="Times New Roman"/>
                <w:sz w:val="20"/>
                <w:szCs w:val="20"/>
              </w:rPr>
              <w:t>Выручка от реализации сельскохозяйственной продукции</w:t>
            </w:r>
          </w:p>
        </w:tc>
        <w:tc>
          <w:tcPr>
            <w:tcW w:w="992" w:type="dxa"/>
            <w:tcBorders>
              <w:left w:val="single" w:sz="4" w:space="0" w:color="000000"/>
              <w:bottom w:val="single" w:sz="4" w:space="0" w:color="000000"/>
            </w:tcBorders>
            <w:vAlign w:val="center"/>
          </w:tcPr>
          <w:p w14:paraId="13346BF4" w14:textId="77777777"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млн. руб.</w:t>
            </w:r>
          </w:p>
        </w:tc>
        <w:tc>
          <w:tcPr>
            <w:tcW w:w="993" w:type="dxa"/>
            <w:tcBorders>
              <w:left w:val="single" w:sz="4" w:space="0" w:color="000000"/>
              <w:bottom w:val="single" w:sz="4" w:space="0" w:color="000000"/>
              <w:right w:val="single" w:sz="4" w:space="0" w:color="000000"/>
            </w:tcBorders>
            <w:vAlign w:val="center"/>
          </w:tcPr>
          <w:p w14:paraId="61D5B872" w14:textId="745A9308" w:rsidR="006803AA" w:rsidRPr="003D46C3" w:rsidRDefault="00F56061" w:rsidP="006803AA">
            <w:pPr>
              <w:pStyle w:val="aa"/>
              <w:jc w:val="center"/>
              <w:rPr>
                <w:rFonts w:ascii="Times New Roman" w:hAnsi="Times New Roman"/>
                <w:sz w:val="20"/>
                <w:szCs w:val="20"/>
              </w:rPr>
            </w:pPr>
            <w:r w:rsidRPr="003D46C3">
              <w:rPr>
                <w:rFonts w:ascii="Times New Roman" w:hAnsi="Times New Roman"/>
                <w:sz w:val="20"/>
                <w:szCs w:val="20"/>
              </w:rPr>
              <w:t>986</w:t>
            </w:r>
          </w:p>
        </w:tc>
        <w:tc>
          <w:tcPr>
            <w:tcW w:w="993" w:type="dxa"/>
            <w:tcBorders>
              <w:left w:val="single" w:sz="4" w:space="0" w:color="000000"/>
              <w:bottom w:val="single" w:sz="4" w:space="0" w:color="000000"/>
              <w:right w:val="single" w:sz="4" w:space="0" w:color="000000"/>
            </w:tcBorders>
            <w:vAlign w:val="center"/>
          </w:tcPr>
          <w:p w14:paraId="7D69BB2B" w14:textId="474BE6F4" w:rsidR="006803AA" w:rsidRPr="003D46C3" w:rsidRDefault="00C03B95" w:rsidP="006803AA">
            <w:pPr>
              <w:pStyle w:val="aa"/>
              <w:jc w:val="center"/>
              <w:rPr>
                <w:rFonts w:ascii="Times New Roman" w:hAnsi="Times New Roman"/>
                <w:sz w:val="20"/>
                <w:szCs w:val="20"/>
              </w:rPr>
            </w:pPr>
            <w:r w:rsidRPr="003D46C3">
              <w:rPr>
                <w:rFonts w:ascii="Times New Roman" w:hAnsi="Times New Roman"/>
                <w:sz w:val="20"/>
                <w:szCs w:val="20"/>
              </w:rPr>
              <w:t>1441,6</w:t>
            </w:r>
          </w:p>
        </w:tc>
        <w:tc>
          <w:tcPr>
            <w:tcW w:w="993" w:type="dxa"/>
            <w:tcBorders>
              <w:left w:val="single" w:sz="4" w:space="0" w:color="000000"/>
              <w:bottom w:val="single" w:sz="4" w:space="0" w:color="000000"/>
            </w:tcBorders>
            <w:vAlign w:val="center"/>
          </w:tcPr>
          <w:p w14:paraId="5D1E194D" w14:textId="4A6BB557" w:rsidR="006803AA" w:rsidRPr="003D46C3" w:rsidRDefault="00F56061" w:rsidP="006803AA">
            <w:pPr>
              <w:pStyle w:val="aa"/>
              <w:jc w:val="center"/>
              <w:rPr>
                <w:rFonts w:ascii="Times New Roman" w:hAnsi="Times New Roman"/>
                <w:sz w:val="20"/>
                <w:szCs w:val="20"/>
              </w:rPr>
            </w:pPr>
            <w:r w:rsidRPr="003D46C3">
              <w:rPr>
                <w:rFonts w:ascii="Times New Roman" w:hAnsi="Times New Roman"/>
                <w:sz w:val="20"/>
                <w:szCs w:val="20"/>
              </w:rPr>
              <w:t>1113</w:t>
            </w:r>
          </w:p>
        </w:tc>
        <w:tc>
          <w:tcPr>
            <w:tcW w:w="849" w:type="dxa"/>
            <w:tcBorders>
              <w:left w:val="single" w:sz="4" w:space="0" w:color="000000"/>
              <w:bottom w:val="single" w:sz="4" w:space="0" w:color="000000"/>
            </w:tcBorders>
            <w:vAlign w:val="center"/>
          </w:tcPr>
          <w:p w14:paraId="5CE0509F" w14:textId="5E66AE70" w:rsidR="006803AA" w:rsidRPr="003D46C3" w:rsidRDefault="00C03B95" w:rsidP="006803AA">
            <w:pPr>
              <w:pStyle w:val="aa"/>
              <w:jc w:val="center"/>
              <w:rPr>
                <w:rFonts w:ascii="Times New Roman" w:hAnsi="Times New Roman"/>
                <w:sz w:val="20"/>
                <w:szCs w:val="20"/>
              </w:rPr>
            </w:pPr>
            <w:r w:rsidRPr="003D46C3">
              <w:rPr>
                <w:rFonts w:ascii="Times New Roman" w:hAnsi="Times New Roman"/>
                <w:sz w:val="20"/>
                <w:szCs w:val="20"/>
              </w:rPr>
              <w:t>112,9</w:t>
            </w:r>
          </w:p>
        </w:tc>
        <w:tc>
          <w:tcPr>
            <w:tcW w:w="850" w:type="dxa"/>
            <w:tcBorders>
              <w:left w:val="single" w:sz="4" w:space="0" w:color="000000"/>
              <w:bottom w:val="single" w:sz="4" w:space="0" w:color="000000"/>
              <w:right w:val="single" w:sz="4" w:space="0" w:color="auto"/>
            </w:tcBorders>
            <w:vAlign w:val="center"/>
          </w:tcPr>
          <w:p w14:paraId="2481D6DB" w14:textId="2ADD2090" w:rsidR="006803AA" w:rsidRPr="003D46C3" w:rsidRDefault="00C03B95" w:rsidP="006803AA">
            <w:pPr>
              <w:pStyle w:val="aa"/>
              <w:jc w:val="center"/>
              <w:rPr>
                <w:rFonts w:ascii="Times New Roman" w:hAnsi="Times New Roman"/>
                <w:sz w:val="20"/>
                <w:szCs w:val="20"/>
              </w:rPr>
            </w:pPr>
            <w:r w:rsidRPr="003D46C3">
              <w:rPr>
                <w:rFonts w:ascii="Times New Roman" w:hAnsi="Times New Roman"/>
                <w:sz w:val="20"/>
                <w:szCs w:val="20"/>
              </w:rPr>
              <w:t>77,2</w:t>
            </w:r>
          </w:p>
        </w:tc>
      </w:tr>
      <w:tr w:rsidR="003D46C3" w:rsidRPr="003D46C3" w14:paraId="3BF0283A" w14:textId="77777777" w:rsidTr="006803AA">
        <w:trPr>
          <w:trHeight w:val="480"/>
        </w:trPr>
        <w:tc>
          <w:tcPr>
            <w:tcW w:w="425" w:type="dxa"/>
            <w:tcBorders>
              <w:left w:val="single" w:sz="4" w:space="0" w:color="000000"/>
              <w:bottom w:val="single" w:sz="4" w:space="0" w:color="000000"/>
            </w:tcBorders>
            <w:vAlign w:val="center"/>
          </w:tcPr>
          <w:p w14:paraId="6B4481F0" w14:textId="43FA3C31"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lastRenderedPageBreak/>
              <w:t>4</w:t>
            </w:r>
          </w:p>
        </w:tc>
        <w:tc>
          <w:tcPr>
            <w:tcW w:w="4111" w:type="dxa"/>
            <w:tcBorders>
              <w:left w:val="single" w:sz="4" w:space="0" w:color="000000"/>
              <w:bottom w:val="single" w:sz="4" w:space="0" w:color="000000"/>
            </w:tcBorders>
            <w:vAlign w:val="center"/>
          </w:tcPr>
          <w:p w14:paraId="3E39D3F1" w14:textId="77777777" w:rsidR="006803AA" w:rsidRPr="003D46C3" w:rsidRDefault="006803AA" w:rsidP="006803AA">
            <w:pPr>
              <w:pStyle w:val="aa"/>
              <w:jc w:val="both"/>
              <w:rPr>
                <w:rFonts w:ascii="Times New Roman" w:hAnsi="Times New Roman"/>
                <w:sz w:val="20"/>
                <w:szCs w:val="20"/>
              </w:rPr>
            </w:pPr>
            <w:r w:rsidRPr="003D46C3">
              <w:rPr>
                <w:rFonts w:ascii="Times New Roman" w:hAnsi="Times New Roman"/>
                <w:sz w:val="20"/>
                <w:szCs w:val="20"/>
              </w:rPr>
              <w:t>Инвестиции в основной капитал по крупным и средним предприятиям</w:t>
            </w:r>
          </w:p>
        </w:tc>
        <w:tc>
          <w:tcPr>
            <w:tcW w:w="992" w:type="dxa"/>
            <w:tcBorders>
              <w:left w:val="single" w:sz="4" w:space="0" w:color="000000"/>
              <w:bottom w:val="single" w:sz="4" w:space="0" w:color="000000"/>
            </w:tcBorders>
            <w:vAlign w:val="center"/>
          </w:tcPr>
          <w:p w14:paraId="4B8492DA" w14:textId="5A56A956"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млн. руб.</w:t>
            </w:r>
          </w:p>
        </w:tc>
        <w:tc>
          <w:tcPr>
            <w:tcW w:w="993" w:type="dxa"/>
            <w:tcBorders>
              <w:left w:val="single" w:sz="4" w:space="0" w:color="000000"/>
              <w:bottom w:val="single" w:sz="4" w:space="0" w:color="000000"/>
              <w:right w:val="single" w:sz="4" w:space="0" w:color="000000"/>
            </w:tcBorders>
            <w:vAlign w:val="center"/>
          </w:tcPr>
          <w:p w14:paraId="489FD414" w14:textId="27F943EE" w:rsidR="006803AA" w:rsidRPr="003D46C3" w:rsidRDefault="00F06F56" w:rsidP="006803AA">
            <w:pPr>
              <w:pStyle w:val="aa"/>
              <w:jc w:val="center"/>
              <w:rPr>
                <w:rFonts w:ascii="Times New Roman" w:hAnsi="Times New Roman"/>
                <w:sz w:val="20"/>
                <w:szCs w:val="20"/>
              </w:rPr>
            </w:pPr>
            <w:r w:rsidRPr="003D46C3">
              <w:rPr>
                <w:rFonts w:ascii="Times New Roman" w:hAnsi="Times New Roman"/>
                <w:sz w:val="20"/>
                <w:szCs w:val="20"/>
              </w:rPr>
              <w:t>182,4</w:t>
            </w:r>
            <w:r w:rsidR="008A382E" w:rsidRPr="003D46C3">
              <w:rPr>
                <w:rFonts w:ascii="Times New Roman" w:hAnsi="Times New Roman"/>
                <w:sz w:val="20"/>
                <w:szCs w:val="20"/>
              </w:rPr>
              <w:t>*</w:t>
            </w:r>
          </w:p>
        </w:tc>
        <w:tc>
          <w:tcPr>
            <w:tcW w:w="993" w:type="dxa"/>
            <w:tcBorders>
              <w:left w:val="single" w:sz="4" w:space="0" w:color="000000"/>
              <w:bottom w:val="single" w:sz="4" w:space="0" w:color="000000"/>
              <w:right w:val="single" w:sz="4" w:space="0" w:color="000000"/>
            </w:tcBorders>
            <w:vAlign w:val="center"/>
          </w:tcPr>
          <w:p w14:paraId="5E1B6729" w14:textId="41DB98FE"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700</w:t>
            </w:r>
          </w:p>
        </w:tc>
        <w:tc>
          <w:tcPr>
            <w:tcW w:w="993" w:type="dxa"/>
            <w:tcBorders>
              <w:left w:val="single" w:sz="4" w:space="0" w:color="000000"/>
              <w:bottom w:val="single" w:sz="4" w:space="0" w:color="000000"/>
            </w:tcBorders>
            <w:vAlign w:val="center"/>
          </w:tcPr>
          <w:p w14:paraId="380287EB" w14:textId="405CD37A" w:rsidR="006803AA" w:rsidRPr="003D46C3" w:rsidRDefault="00F06F56" w:rsidP="006803AA">
            <w:pPr>
              <w:pStyle w:val="aa"/>
              <w:jc w:val="center"/>
              <w:rPr>
                <w:rFonts w:ascii="Times New Roman" w:hAnsi="Times New Roman"/>
                <w:sz w:val="20"/>
                <w:szCs w:val="20"/>
              </w:rPr>
            </w:pPr>
            <w:r w:rsidRPr="003D46C3">
              <w:rPr>
                <w:rFonts w:ascii="Times New Roman" w:hAnsi="Times New Roman"/>
                <w:sz w:val="20"/>
                <w:szCs w:val="20"/>
              </w:rPr>
              <w:t>358,3*</w:t>
            </w:r>
          </w:p>
        </w:tc>
        <w:tc>
          <w:tcPr>
            <w:tcW w:w="849" w:type="dxa"/>
            <w:tcBorders>
              <w:left w:val="single" w:sz="4" w:space="0" w:color="000000"/>
              <w:bottom w:val="single" w:sz="4" w:space="0" w:color="000000"/>
            </w:tcBorders>
            <w:vAlign w:val="center"/>
          </w:tcPr>
          <w:p w14:paraId="05124B84" w14:textId="6107A971" w:rsidR="006803AA" w:rsidRPr="003D46C3" w:rsidRDefault="00F06F56" w:rsidP="006803AA">
            <w:pPr>
              <w:pStyle w:val="aa"/>
              <w:jc w:val="center"/>
              <w:rPr>
                <w:rFonts w:ascii="Times New Roman" w:hAnsi="Times New Roman"/>
                <w:sz w:val="20"/>
                <w:szCs w:val="20"/>
              </w:rPr>
            </w:pPr>
            <w:r w:rsidRPr="003D46C3">
              <w:rPr>
                <w:rFonts w:ascii="Times New Roman" w:hAnsi="Times New Roman"/>
                <w:sz w:val="20"/>
                <w:szCs w:val="20"/>
              </w:rPr>
              <w:t>196,4</w:t>
            </w:r>
          </w:p>
        </w:tc>
        <w:tc>
          <w:tcPr>
            <w:tcW w:w="850" w:type="dxa"/>
            <w:tcBorders>
              <w:left w:val="single" w:sz="4" w:space="0" w:color="000000"/>
              <w:bottom w:val="single" w:sz="4" w:space="0" w:color="000000"/>
              <w:right w:val="single" w:sz="4" w:space="0" w:color="auto"/>
            </w:tcBorders>
            <w:vAlign w:val="center"/>
          </w:tcPr>
          <w:p w14:paraId="29E7C7FE" w14:textId="70DE9933" w:rsidR="006803AA" w:rsidRPr="003D46C3" w:rsidRDefault="00F06F56" w:rsidP="006803AA">
            <w:pPr>
              <w:pStyle w:val="aa"/>
              <w:jc w:val="center"/>
              <w:rPr>
                <w:rFonts w:ascii="Times New Roman" w:hAnsi="Times New Roman"/>
                <w:sz w:val="20"/>
                <w:szCs w:val="20"/>
              </w:rPr>
            </w:pPr>
            <w:r w:rsidRPr="003D46C3">
              <w:rPr>
                <w:rFonts w:ascii="Times New Roman" w:hAnsi="Times New Roman"/>
                <w:sz w:val="20"/>
                <w:szCs w:val="20"/>
              </w:rPr>
              <w:t>51,2</w:t>
            </w:r>
          </w:p>
        </w:tc>
      </w:tr>
      <w:tr w:rsidR="003D46C3" w:rsidRPr="003D46C3" w14:paraId="0D431A12" w14:textId="77777777" w:rsidTr="006803AA">
        <w:trPr>
          <w:trHeight w:val="603"/>
        </w:trPr>
        <w:tc>
          <w:tcPr>
            <w:tcW w:w="425" w:type="dxa"/>
            <w:tcBorders>
              <w:left w:val="single" w:sz="4" w:space="0" w:color="000000"/>
              <w:bottom w:val="single" w:sz="4" w:space="0" w:color="000000"/>
            </w:tcBorders>
            <w:vAlign w:val="center"/>
          </w:tcPr>
          <w:p w14:paraId="07440174" w14:textId="51FF3454"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5</w:t>
            </w:r>
          </w:p>
        </w:tc>
        <w:tc>
          <w:tcPr>
            <w:tcW w:w="4111" w:type="dxa"/>
            <w:tcBorders>
              <w:left w:val="single" w:sz="4" w:space="0" w:color="000000"/>
              <w:bottom w:val="single" w:sz="4" w:space="0" w:color="000000"/>
            </w:tcBorders>
            <w:vAlign w:val="center"/>
          </w:tcPr>
          <w:p w14:paraId="56F88473" w14:textId="77777777" w:rsidR="006803AA" w:rsidRPr="003D46C3" w:rsidRDefault="006803AA" w:rsidP="006803AA">
            <w:pPr>
              <w:pStyle w:val="aa"/>
              <w:jc w:val="both"/>
              <w:rPr>
                <w:rFonts w:ascii="Times New Roman" w:hAnsi="Times New Roman"/>
                <w:sz w:val="20"/>
                <w:szCs w:val="20"/>
              </w:rPr>
            </w:pPr>
            <w:r w:rsidRPr="003D46C3">
              <w:rPr>
                <w:rFonts w:ascii="Times New Roman" w:hAnsi="Times New Roman"/>
                <w:sz w:val="20"/>
                <w:szCs w:val="20"/>
              </w:rPr>
              <w:t>Фонд оплаты труда по крупным и средним предприятиям</w:t>
            </w:r>
          </w:p>
        </w:tc>
        <w:tc>
          <w:tcPr>
            <w:tcW w:w="992" w:type="dxa"/>
            <w:tcBorders>
              <w:left w:val="single" w:sz="4" w:space="0" w:color="000000"/>
              <w:bottom w:val="single" w:sz="4" w:space="0" w:color="000000"/>
            </w:tcBorders>
            <w:vAlign w:val="center"/>
          </w:tcPr>
          <w:p w14:paraId="16FE0A4B" w14:textId="77777777"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млн. руб.</w:t>
            </w:r>
            <w:r w:rsidRPr="003D46C3">
              <w:rPr>
                <w:rFonts w:ascii="Times New Roman" w:hAnsi="Times New Roman"/>
                <w:sz w:val="20"/>
                <w:szCs w:val="20"/>
              </w:rPr>
              <w:br/>
            </w:r>
          </w:p>
        </w:tc>
        <w:tc>
          <w:tcPr>
            <w:tcW w:w="993" w:type="dxa"/>
            <w:tcBorders>
              <w:left w:val="single" w:sz="4" w:space="0" w:color="000000"/>
              <w:bottom w:val="single" w:sz="4" w:space="0" w:color="000000"/>
              <w:right w:val="single" w:sz="4" w:space="0" w:color="000000"/>
            </w:tcBorders>
            <w:vAlign w:val="center"/>
          </w:tcPr>
          <w:p w14:paraId="7A12F199" w14:textId="68E047F9"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1028,3</w:t>
            </w:r>
          </w:p>
        </w:tc>
        <w:tc>
          <w:tcPr>
            <w:tcW w:w="993" w:type="dxa"/>
            <w:tcBorders>
              <w:left w:val="single" w:sz="4" w:space="0" w:color="000000"/>
              <w:bottom w:val="single" w:sz="4" w:space="0" w:color="000000"/>
              <w:right w:val="single" w:sz="4" w:space="0" w:color="000000"/>
            </w:tcBorders>
            <w:vAlign w:val="center"/>
          </w:tcPr>
          <w:p w14:paraId="3AC23DED" w14:textId="18558D7A"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1728</w:t>
            </w:r>
          </w:p>
        </w:tc>
        <w:tc>
          <w:tcPr>
            <w:tcW w:w="993" w:type="dxa"/>
            <w:tcBorders>
              <w:left w:val="single" w:sz="4" w:space="0" w:color="000000"/>
              <w:bottom w:val="single" w:sz="4" w:space="0" w:color="000000"/>
            </w:tcBorders>
            <w:vAlign w:val="center"/>
          </w:tcPr>
          <w:p w14:paraId="2ADDA2E8" w14:textId="62B5B7E4" w:rsidR="006803AA" w:rsidRPr="003D46C3" w:rsidRDefault="004E64F9" w:rsidP="006803AA">
            <w:pPr>
              <w:pStyle w:val="aa"/>
              <w:jc w:val="center"/>
              <w:rPr>
                <w:rFonts w:ascii="Times New Roman" w:hAnsi="Times New Roman"/>
                <w:sz w:val="20"/>
                <w:szCs w:val="20"/>
              </w:rPr>
            </w:pPr>
            <w:r w:rsidRPr="003D46C3">
              <w:rPr>
                <w:rFonts w:ascii="Times New Roman" w:hAnsi="Times New Roman"/>
                <w:sz w:val="20"/>
                <w:szCs w:val="20"/>
              </w:rPr>
              <w:t>1168,9</w:t>
            </w:r>
          </w:p>
        </w:tc>
        <w:tc>
          <w:tcPr>
            <w:tcW w:w="849" w:type="dxa"/>
            <w:tcBorders>
              <w:left w:val="single" w:sz="4" w:space="0" w:color="000000"/>
              <w:bottom w:val="single" w:sz="4" w:space="0" w:color="000000"/>
            </w:tcBorders>
            <w:vAlign w:val="center"/>
          </w:tcPr>
          <w:p w14:paraId="2A004D03" w14:textId="3E514A17" w:rsidR="006803AA" w:rsidRPr="003D46C3" w:rsidRDefault="004E64F9" w:rsidP="006803AA">
            <w:pPr>
              <w:pStyle w:val="aa"/>
              <w:jc w:val="center"/>
              <w:rPr>
                <w:rFonts w:ascii="Times New Roman" w:hAnsi="Times New Roman"/>
                <w:sz w:val="20"/>
                <w:szCs w:val="20"/>
              </w:rPr>
            </w:pPr>
            <w:r w:rsidRPr="003D46C3">
              <w:rPr>
                <w:rFonts w:ascii="Times New Roman" w:hAnsi="Times New Roman"/>
                <w:sz w:val="20"/>
                <w:szCs w:val="20"/>
              </w:rPr>
              <w:t>113,7</w:t>
            </w:r>
          </w:p>
        </w:tc>
        <w:tc>
          <w:tcPr>
            <w:tcW w:w="850" w:type="dxa"/>
            <w:tcBorders>
              <w:left w:val="single" w:sz="4" w:space="0" w:color="000000"/>
              <w:bottom w:val="single" w:sz="4" w:space="0" w:color="000000"/>
              <w:right w:val="single" w:sz="4" w:space="0" w:color="auto"/>
            </w:tcBorders>
            <w:vAlign w:val="center"/>
          </w:tcPr>
          <w:p w14:paraId="68973E6F" w14:textId="01F3CEE5" w:rsidR="006803AA" w:rsidRPr="003D46C3" w:rsidRDefault="004E64F9" w:rsidP="006803AA">
            <w:pPr>
              <w:pStyle w:val="aa"/>
              <w:jc w:val="center"/>
              <w:rPr>
                <w:rFonts w:ascii="Times New Roman" w:hAnsi="Times New Roman"/>
                <w:sz w:val="20"/>
                <w:szCs w:val="20"/>
              </w:rPr>
            </w:pPr>
            <w:r w:rsidRPr="003D46C3">
              <w:rPr>
                <w:rFonts w:ascii="Times New Roman" w:hAnsi="Times New Roman"/>
                <w:sz w:val="20"/>
                <w:szCs w:val="20"/>
              </w:rPr>
              <w:t>68</w:t>
            </w:r>
          </w:p>
        </w:tc>
      </w:tr>
      <w:tr w:rsidR="003D46C3" w:rsidRPr="003D46C3" w14:paraId="349D6F1E" w14:textId="77777777" w:rsidTr="006803AA">
        <w:trPr>
          <w:trHeight w:val="650"/>
        </w:trPr>
        <w:tc>
          <w:tcPr>
            <w:tcW w:w="425" w:type="dxa"/>
            <w:tcBorders>
              <w:left w:val="single" w:sz="4" w:space="0" w:color="000000"/>
              <w:bottom w:val="single" w:sz="4" w:space="0" w:color="auto"/>
            </w:tcBorders>
            <w:vAlign w:val="center"/>
          </w:tcPr>
          <w:p w14:paraId="624BCDAC" w14:textId="50F57625"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6</w:t>
            </w:r>
          </w:p>
        </w:tc>
        <w:tc>
          <w:tcPr>
            <w:tcW w:w="4111" w:type="dxa"/>
            <w:tcBorders>
              <w:left w:val="single" w:sz="4" w:space="0" w:color="000000"/>
              <w:bottom w:val="single" w:sz="4" w:space="0" w:color="auto"/>
            </w:tcBorders>
            <w:vAlign w:val="center"/>
          </w:tcPr>
          <w:p w14:paraId="111E34FA" w14:textId="0CBC47B9" w:rsidR="006803AA" w:rsidRPr="003D46C3" w:rsidRDefault="006803AA" w:rsidP="006803AA">
            <w:pPr>
              <w:pStyle w:val="aa"/>
              <w:jc w:val="both"/>
              <w:rPr>
                <w:rFonts w:ascii="Times New Roman" w:hAnsi="Times New Roman"/>
                <w:sz w:val="20"/>
                <w:szCs w:val="20"/>
              </w:rPr>
            </w:pPr>
            <w:r w:rsidRPr="003D46C3">
              <w:rPr>
                <w:rFonts w:ascii="Times New Roman" w:hAnsi="Times New Roman"/>
                <w:sz w:val="20"/>
                <w:szCs w:val="20"/>
              </w:rPr>
              <w:t>Среднемесячная         заработная плата одного работника   по крупным и средним предприятиям</w:t>
            </w:r>
          </w:p>
        </w:tc>
        <w:tc>
          <w:tcPr>
            <w:tcW w:w="992" w:type="dxa"/>
            <w:tcBorders>
              <w:left w:val="single" w:sz="4" w:space="0" w:color="000000"/>
              <w:bottom w:val="single" w:sz="4" w:space="0" w:color="auto"/>
            </w:tcBorders>
            <w:vAlign w:val="center"/>
          </w:tcPr>
          <w:p w14:paraId="4EE3071A" w14:textId="77777777"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руб.</w:t>
            </w:r>
          </w:p>
        </w:tc>
        <w:tc>
          <w:tcPr>
            <w:tcW w:w="993" w:type="dxa"/>
            <w:tcBorders>
              <w:left w:val="single" w:sz="4" w:space="0" w:color="000000"/>
              <w:bottom w:val="single" w:sz="4" w:space="0" w:color="auto"/>
              <w:right w:val="single" w:sz="4" w:space="0" w:color="000000"/>
            </w:tcBorders>
            <w:vAlign w:val="center"/>
          </w:tcPr>
          <w:p w14:paraId="717FB3C3" w14:textId="7F361B82"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38154</w:t>
            </w:r>
          </w:p>
        </w:tc>
        <w:tc>
          <w:tcPr>
            <w:tcW w:w="993" w:type="dxa"/>
            <w:tcBorders>
              <w:left w:val="single" w:sz="4" w:space="0" w:color="000000"/>
              <w:bottom w:val="single" w:sz="4" w:space="0" w:color="auto"/>
              <w:right w:val="single" w:sz="4" w:space="0" w:color="000000"/>
            </w:tcBorders>
            <w:vAlign w:val="center"/>
          </w:tcPr>
          <w:p w14:paraId="34F3642E" w14:textId="25214C67"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42350</w:t>
            </w:r>
          </w:p>
        </w:tc>
        <w:tc>
          <w:tcPr>
            <w:tcW w:w="993" w:type="dxa"/>
            <w:tcBorders>
              <w:left w:val="single" w:sz="4" w:space="0" w:color="000000"/>
              <w:bottom w:val="single" w:sz="4" w:space="0" w:color="auto"/>
            </w:tcBorders>
            <w:vAlign w:val="center"/>
          </w:tcPr>
          <w:p w14:paraId="769457B2" w14:textId="42682A6A" w:rsidR="006803AA" w:rsidRPr="003D46C3" w:rsidRDefault="00CE4E5E" w:rsidP="006803AA">
            <w:pPr>
              <w:pStyle w:val="aa"/>
              <w:jc w:val="center"/>
              <w:rPr>
                <w:rFonts w:ascii="Times New Roman" w:hAnsi="Times New Roman"/>
                <w:sz w:val="20"/>
                <w:szCs w:val="20"/>
              </w:rPr>
            </w:pPr>
            <w:r w:rsidRPr="003D46C3">
              <w:rPr>
                <w:rFonts w:ascii="Times New Roman" w:hAnsi="Times New Roman"/>
                <w:sz w:val="20"/>
                <w:szCs w:val="20"/>
              </w:rPr>
              <w:t>45980</w:t>
            </w:r>
          </w:p>
        </w:tc>
        <w:tc>
          <w:tcPr>
            <w:tcW w:w="849" w:type="dxa"/>
            <w:tcBorders>
              <w:left w:val="single" w:sz="4" w:space="0" w:color="000000"/>
              <w:bottom w:val="single" w:sz="4" w:space="0" w:color="auto"/>
            </w:tcBorders>
            <w:vAlign w:val="center"/>
          </w:tcPr>
          <w:p w14:paraId="75A5AB30" w14:textId="75E168D2" w:rsidR="006803AA" w:rsidRPr="003D46C3" w:rsidRDefault="00CE4E5E" w:rsidP="006803AA">
            <w:pPr>
              <w:pStyle w:val="aa"/>
              <w:jc w:val="center"/>
              <w:rPr>
                <w:rFonts w:ascii="Times New Roman" w:hAnsi="Times New Roman"/>
                <w:sz w:val="20"/>
                <w:szCs w:val="20"/>
              </w:rPr>
            </w:pPr>
            <w:r w:rsidRPr="003D46C3">
              <w:rPr>
                <w:rFonts w:ascii="Times New Roman" w:hAnsi="Times New Roman"/>
                <w:sz w:val="20"/>
                <w:szCs w:val="20"/>
              </w:rPr>
              <w:t>120,3</w:t>
            </w:r>
          </w:p>
        </w:tc>
        <w:tc>
          <w:tcPr>
            <w:tcW w:w="850" w:type="dxa"/>
            <w:tcBorders>
              <w:left w:val="single" w:sz="4" w:space="0" w:color="000000"/>
              <w:bottom w:val="single" w:sz="4" w:space="0" w:color="auto"/>
              <w:right w:val="single" w:sz="4" w:space="0" w:color="auto"/>
            </w:tcBorders>
            <w:vAlign w:val="center"/>
          </w:tcPr>
          <w:p w14:paraId="6FA5543C" w14:textId="3CF4700C" w:rsidR="006803AA" w:rsidRPr="003D46C3" w:rsidRDefault="004E64F9" w:rsidP="006803AA">
            <w:pPr>
              <w:pStyle w:val="aa"/>
              <w:jc w:val="center"/>
              <w:rPr>
                <w:rFonts w:ascii="Times New Roman" w:hAnsi="Times New Roman"/>
                <w:sz w:val="20"/>
                <w:szCs w:val="20"/>
              </w:rPr>
            </w:pPr>
            <w:r w:rsidRPr="003D46C3">
              <w:rPr>
                <w:rFonts w:ascii="Times New Roman" w:hAnsi="Times New Roman"/>
                <w:sz w:val="20"/>
                <w:szCs w:val="20"/>
              </w:rPr>
              <w:t>108,6</w:t>
            </w:r>
          </w:p>
        </w:tc>
      </w:tr>
      <w:tr w:rsidR="003D46C3" w:rsidRPr="003D46C3" w14:paraId="1F3A35A8" w14:textId="77777777" w:rsidTr="006803AA">
        <w:trPr>
          <w:trHeight w:val="480"/>
        </w:trPr>
        <w:tc>
          <w:tcPr>
            <w:tcW w:w="425" w:type="dxa"/>
            <w:tcBorders>
              <w:left w:val="single" w:sz="4" w:space="0" w:color="000000"/>
              <w:bottom w:val="single" w:sz="4" w:space="0" w:color="000000"/>
            </w:tcBorders>
            <w:vAlign w:val="center"/>
          </w:tcPr>
          <w:p w14:paraId="16BCAC57" w14:textId="7DB03D6E"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7</w:t>
            </w:r>
          </w:p>
        </w:tc>
        <w:tc>
          <w:tcPr>
            <w:tcW w:w="4111" w:type="dxa"/>
            <w:tcBorders>
              <w:left w:val="single" w:sz="4" w:space="0" w:color="000000"/>
              <w:bottom w:val="single" w:sz="4" w:space="0" w:color="000000"/>
            </w:tcBorders>
            <w:vAlign w:val="center"/>
          </w:tcPr>
          <w:p w14:paraId="5F2C424C" w14:textId="77777777" w:rsidR="006803AA" w:rsidRPr="003D46C3" w:rsidRDefault="006803AA" w:rsidP="006803AA">
            <w:pPr>
              <w:pStyle w:val="aa"/>
              <w:jc w:val="both"/>
              <w:rPr>
                <w:rFonts w:ascii="Times New Roman" w:hAnsi="Times New Roman"/>
                <w:sz w:val="20"/>
                <w:szCs w:val="20"/>
              </w:rPr>
            </w:pPr>
            <w:r w:rsidRPr="003D46C3">
              <w:rPr>
                <w:rFonts w:ascii="Times New Roman" w:hAnsi="Times New Roman"/>
                <w:sz w:val="20"/>
                <w:szCs w:val="20"/>
              </w:rPr>
              <w:t>Среднесписочная численность работников по крупным и средним предприятиям</w:t>
            </w:r>
          </w:p>
        </w:tc>
        <w:tc>
          <w:tcPr>
            <w:tcW w:w="992" w:type="dxa"/>
            <w:tcBorders>
              <w:left w:val="single" w:sz="4" w:space="0" w:color="000000"/>
              <w:bottom w:val="single" w:sz="4" w:space="0" w:color="000000"/>
            </w:tcBorders>
            <w:vAlign w:val="center"/>
          </w:tcPr>
          <w:p w14:paraId="3FF83C65" w14:textId="77777777" w:rsidR="006803AA" w:rsidRPr="003D46C3" w:rsidRDefault="006803AA" w:rsidP="006803AA">
            <w:pPr>
              <w:pStyle w:val="aa"/>
              <w:jc w:val="center"/>
              <w:rPr>
                <w:rFonts w:ascii="Times New Roman" w:hAnsi="Times New Roman"/>
                <w:sz w:val="20"/>
                <w:szCs w:val="20"/>
              </w:rPr>
            </w:pPr>
          </w:p>
          <w:p w14:paraId="3131BFEA" w14:textId="77777777"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чел.</w:t>
            </w:r>
          </w:p>
        </w:tc>
        <w:tc>
          <w:tcPr>
            <w:tcW w:w="993" w:type="dxa"/>
            <w:tcBorders>
              <w:left w:val="single" w:sz="4" w:space="0" w:color="000000"/>
              <w:bottom w:val="single" w:sz="4" w:space="0" w:color="000000"/>
              <w:right w:val="single" w:sz="4" w:space="0" w:color="000000"/>
            </w:tcBorders>
            <w:vAlign w:val="center"/>
          </w:tcPr>
          <w:p w14:paraId="2D996B17" w14:textId="59CA3453"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3369</w:t>
            </w:r>
          </w:p>
        </w:tc>
        <w:tc>
          <w:tcPr>
            <w:tcW w:w="993" w:type="dxa"/>
            <w:tcBorders>
              <w:left w:val="single" w:sz="4" w:space="0" w:color="000000"/>
              <w:bottom w:val="single" w:sz="4" w:space="0" w:color="000000"/>
              <w:right w:val="single" w:sz="4" w:space="0" w:color="000000"/>
            </w:tcBorders>
            <w:vAlign w:val="center"/>
          </w:tcPr>
          <w:p w14:paraId="3FBD1967" w14:textId="11B9E89C"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3400</w:t>
            </w:r>
          </w:p>
        </w:tc>
        <w:tc>
          <w:tcPr>
            <w:tcW w:w="993" w:type="dxa"/>
            <w:tcBorders>
              <w:left w:val="single" w:sz="4" w:space="0" w:color="000000"/>
              <w:bottom w:val="single" w:sz="4" w:space="0" w:color="000000"/>
            </w:tcBorders>
            <w:vAlign w:val="center"/>
          </w:tcPr>
          <w:p w14:paraId="5C9C49F3" w14:textId="0638A176" w:rsidR="006803AA" w:rsidRPr="003D46C3" w:rsidRDefault="00CE4E5E" w:rsidP="006803AA">
            <w:pPr>
              <w:pStyle w:val="aa"/>
              <w:jc w:val="center"/>
              <w:rPr>
                <w:rFonts w:ascii="Times New Roman" w:hAnsi="Times New Roman"/>
                <w:sz w:val="20"/>
                <w:szCs w:val="20"/>
              </w:rPr>
            </w:pPr>
            <w:r w:rsidRPr="003D46C3">
              <w:rPr>
                <w:rFonts w:ascii="Times New Roman" w:hAnsi="Times New Roman"/>
                <w:sz w:val="20"/>
                <w:szCs w:val="20"/>
              </w:rPr>
              <w:t>3178</w:t>
            </w:r>
          </w:p>
        </w:tc>
        <w:tc>
          <w:tcPr>
            <w:tcW w:w="849" w:type="dxa"/>
            <w:tcBorders>
              <w:left w:val="single" w:sz="4" w:space="0" w:color="000000"/>
              <w:bottom w:val="single" w:sz="4" w:space="0" w:color="000000"/>
            </w:tcBorders>
            <w:vAlign w:val="center"/>
          </w:tcPr>
          <w:p w14:paraId="6C66FE5E" w14:textId="2BBB5BC7" w:rsidR="006803AA" w:rsidRPr="003D46C3" w:rsidRDefault="00CE4E5E" w:rsidP="006803AA">
            <w:pPr>
              <w:pStyle w:val="aa"/>
              <w:jc w:val="center"/>
              <w:rPr>
                <w:rFonts w:ascii="Times New Roman" w:hAnsi="Times New Roman"/>
                <w:sz w:val="20"/>
                <w:szCs w:val="20"/>
              </w:rPr>
            </w:pPr>
            <w:r w:rsidRPr="003D46C3">
              <w:rPr>
                <w:rFonts w:ascii="Times New Roman" w:hAnsi="Times New Roman"/>
                <w:sz w:val="20"/>
                <w:szCs w:val="20"/>
              </w:rPr>
              <w:t>95</w:t>
            </w:r>
          </w:p>
        </w:tc>
        <w:tc>
          <w:tcPr>
            <w:tcW w:w="850" w:type="dxa"/>
            <w:tcBorders>
              <w:left w:val="single" w:sz="4" w:space="0" w:color="000000"/>
              <w:bottom w:val="single" w:sz="4" w:space="0" w:color="000000"/>
              <w:right w:val="single" w:sz="4" w:space="0" w:color="auto"/>
            </w:tcBorders>
            <w:vAlign w:val="center"/>
          </w:tcPr>
          <w:p w14:paraId="46394C8A" w14:textId="77FD87BC" w:rsidR="006803AA" w:rsidRPr="003D46C3" w:rsidRDefault="004E64F9" w:rsidP="006803AA">
            <w:pPr>
              <w:pStyle w:val="aa"/>
              <w:jc w:val="center"/>
              <w:rPr>
                <w:rFonts w:ascii="Times New Roman" w:hAnsi="Times New Roman"/>
                <w:sz w:val="20"/>
                <w:szCs w:val="20"/>
              </w:rPr>
            </w:pPr>
            <w:r w:rsidRPr="003D46C3">
              <w:rPr>
                <w:rFonts w:ascii="Times New Roman" w:hAnsi="Times New Roman"/>
                <w:sz w:val="20"/>
                <w:szCs w:val="20"/>
              </w:rPr>
              <w:t>93,5</w:t>
            </w:r>
          </w:p>
        </w:tc>
      </w:tr>
      <w:tr w:rsidR="003D46C3" w:rsidRPr="003D46C3" w14:paraId="7F89DDEE" w14:textId="77777777" w:rsidTr="006803AA">
        <w:trPr>
          <w:trHeight w:val="600"/>
        </w:trPr>
        <w:tc>
          <w:tcPr>
            <w:tcW w:w="425" w:type="dxa"/>
            <w:tcBorders>
              <w:left w:val="single" w:sz="4" w:space="0" w:color="000000"/>
              <w:bottom w:val="single" w:sz="4" w:space="0" w:color="000000"/>
            </w:tcBorders>
            <w:vAlign w:val="center"/>
          </w:tcPr>
          <w:p w14:paraId="17293A9C" w14:textId="7214FA17"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8</w:t>
            </w:r>
          </w:p>
        </w:tc>
        <w:tc>
          <w:tcPr>
            <w:tcW w:w="4111" w:type="dxa"/>
            <w:tcBorders>
              <w:left w:val="single" w:sz="4" w:space="0" w:color="000000"/>
              <w:bottom w:val="single" w:sz="4" w:space="0" w:color="000000"/>
            </w:tcBorders>
            <w:vAlign w:val="center"/>
          </w:tcPr>
          <w:p w14:paraId="23BA3E94" w14:textId="77777777" w:rsidR="006803AA" w:rsidRPr="003D46C3" w:rsidRDefault="006803AA" w:rsidP="006803AA">
            <w:pPr>
              <w:pStyle w:val="aa"/>
              <w:jc w:val="both"/>
              <w:rPr>
                <w:rFonts w:ascii="Times New Roman" w:hAnsi="Times New Roman"/>
                <w:sz w:val="20"/>
                <w:szCs w:val="20"/>
              </w:rPr>
            </w:pPr>
            <w:r w:rsidRPr="003D46C3">
              <w:rPr>
                <w:rFonts w:ascii="Times New Roman" w:hAnsi="Times New Roman"/>
                <w:sz w:val="20"/>
                <w:szCs w:val="20"/>
              </w:rPr>
              <w:t>Численность зарегистрированных</w:t>
            </w:r>
            <w:r w:rsidRPr="003D46C3">
              <w:rPr>
                <w:rFonts w:ascii="Times New Roman" w:hAnsi="Times New Roman"/>
                <w:sz w:val="20"/>
                <w:szCs w:val="20"/>
              </w:rPr>
              <w:br/>
              <w:t>безработных     на конец периода</w:t>
            </w:r>
          </w:p>
        </w:tc>
        <w:tc>
          <w:tcPr>
            <w:tcW w:w="992" w:type="dxa"/>
            <w:tcBorders>
              <w:left w:val="single" w:sz="4" w:space="0" w:color="000000"/>
              <w:bottom w:val="single" w:sz="4" w:space="0" w:color="000000"/>
            </w:tcBorders>
            <w:vAlign w:val="center"/>
          </w:tcPr>
          <w:p w14:paraId="3AFF6751" w14:textId="77777777"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чел.</w:t>
            </w:r>
          </w:p>
        </w:tc>
        <w:tc>
          <w:tcPr>
            <w:tcW w:w="993" w:type="dxa"/>
            <w:tcBorders>
              <w:left w:val="single" w:sz="4" w:space="0" w:color="000000"/>
              <w:bottom w:val="single" w:sz="4" w:space="0" w:color="000000"/>
              <w:right w:val="single" w:sz="4" w:space="0" w:color="000000"/>
            </w:tcBorders>
            <w:vAlign w:val="center"/>
          </w:tcPr>
          <w:p w14:paraId="3E0A3962" w14:textId="3D4635C9"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80</w:t>
            </w:r>
          </w:p>
        </w:tc>
        <w:tc>
          <w:tcPr>
            <w:tcW w:w="993" w:type="dxa"/>
            <w:tcBorders>
              <w:left w:val="single" w:sz="4" w:space="0" w:color="000000"/>
              <w:bottom w:val="single" w:sz="4" w:space="0" w:color="000000"/>
              <w:right w:val="single" w:sz="4" w:space="0" w:color="000000"/>
            </w:tcBorders>
            <w:vAlign w:val="center"/>
          </w:tcPr>
          <w:p w14:paraId="75A515B2" w14:textId="368AB582"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105</w:t>
            </w:r>
          </w:p>
        </w:tc>
        <w:tc>
          <w:tcPr>
            <w:tcW w:w="993" w:type="dxa"/>
            <w:tcBorders>
              <w:left w:val="single" w:sz="4" w:space="0" w:color="000000"/>
              <w:bottom w:val="single" w:sz="4" w:space="0" w:color="000000"/>
            </w:tcBorders>
            <w:vAlign w:val="center"/>
          </w:tcPr>
          <w:p w14:paraId="732B6710" w14:textId="4A2AEBCF" w:rsidR="006803AA" w:rsidRPr="003D46C3" w:rsidRDefault="00CE4E5E" w:rsidP="006803AA">
            <w:pPr>
              <w:pStyle w:val="aa"/>
              <w:jc w:val="center"/>
              <w:rPr>
                <w:rFonts w:ascii="Times New Roman" w:hAnsi="Times New Roman"/>
                <w:sz w:val="20"/>
                <w:szCs w:val="20"/>
              </w:rPr>
            </w:pPr>
            <w:r w:rsidRPr="003D46C3">
              <w:rPr>
                <w:rFonts w:ascii="Times New Roman" w:hAnsi="Times New Roman"/>
                <w:sz w:val="20"/>
                <w:szCs w:val="20"/>
              </w:rPr>
              <w:t>95</w:t>
            </w:r>
          </w:p>
        </w:tc>
        <w:tc>
          <w:tcPr>
            <w:tcW w:w="849" w:type="dxa"/>
            <w:tcBorders>
              <w:left w:val="single" w:sz="4" w:space="0" w:color="000000"/>
              <w:bottom w:val="single" w:sz="4" w:space="0" w:color="000000"/>
            </w:tcBorders>
            <w:vAlign w:val="center"/>
          </w:tcPr>
          <w:p w14:paraId="6AC8216C" w14:textId="6DB5EC1B" w:rsidR="006803AA" w:rsidRPr="003D46C3" w:rsidRDefault="004E64F9" w:rsidP="006803AA">
            <w:pPr>
              <w:pStyle w:val="aa"/>
              <w:jc w:val="center"/>
              <w:rPr>
                <w:rFonts w:ascii="Times New Roman" w:hAnsi="Times New Roman"/>
                <w:sz w:val="20"/>
                <w:szCs w:val="20"/>
              </w:rPr>
            </w:pPr>
            <w:r w:rsidRPr="003D46C3">
              <w:rPr>
                <w:rFonts w:ascii="Times New Roman" w:hAnsi="Times New Roman"/>
                <w:sz w:val="20"/>
                <w:szCs w:val="20"/>
              </w:rPr>
              <w:t>118,7</w:t>
            </w:r>
          </w:p>
        </w:tc>
        <w:tc>
          <w:tcPr>
            <w:tcW w:w="850" w:type="dxa"/>
            <w:tcBorders>
              <w:left w:val="single" w:sz="4" w:space="0" w:color="000000"/>
              <w:bottom w:val="single" w:sz="4" w:space="0" w:color="000000"/>
              <w:right w:val="single" w:sz="4" w:space="0" w:color="auto"/>
            </w:tcBorders>
            <w:vAlign w:val="center"/>
          </w:tcPr>
          <w:p w14:paraId="1AB72818" w14:textId="7D7AFF75" w:rsidR="006803AA" w:rsidRPr="003D46C3" w:rsidRDefault="004E64F9" w:rsidP="006803AA">
            <w:pPr>
              <w:pStyle w:val="aa"/>
              <w:jc w:val="center"/>
              <w:rPr>
                <w:rFonts w:ascii="Times New Roman" w:hAnsi="Times New Roman"/>
                <w:sz w:val="20"/>
                <w:szCs w:val="20"/>
              </w:rPr>
            </w:pPr>
            <w:r w:rsidRPr="003D46C3">
              <w:rPr>
                <w:rFonts w:ascii="Times New Roman" w:hAnsi="Times New Roman"/>
                <w:sz w:val="20"/>
                <w:szCs w:val="20"/>
              </w:rPr>
              <w:t>90</w:t>
            </w:r>
          </w:p>
        </w:tc>
      </w:tr>
      <w:tr w:rsidR="003D46C3" w:rsidRPr="003D46C3" w14:paraId="6C4D4E69" w14:textId="77777777" w:rsidTr="006803AA">
        <w:trPr>
          <w:trHeight w:val="541"/>
        </w:trPr>
        <w:tc>
          <w:tcPr>
            <w:tcW w:w="425" w:type="dxa"/>
            <w:tcBorders>
              <w:left w:val="single" w:sz="4" w:space="0" w:color="000000"/>
              <w:bottom w:val="single" w:sz="4" w:space="0" w:color="000000"/>
            </w:tcBorders>
            <w:vAlign w:val="center"/>
          </w:tcPr>
          <w:p w14:paraId="67140305" w14:textId="76906E01"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9</w:t>
            </w:r>
          </w:p>
        </w:tc>
        <w:tc>
          <w:tcPr>
            <w:tcW w:w="4111" w:type="dxa"/>
            <w:tcBorders>
              <w:left w:val="single" w:sz="4" w:space="0" w:color="000000"/>
              <w:bottom w:val="single" w:sz="4" w:space="0" w:color="000000"/>
            </w:tcBorders>
            <w:vAlign w:val="center"/>
          </w:tcPr>
          <w:p w14:paraId="05C4D7EC" w14:textId="77777777" w:rsidR="006803AA" w:rsidRPr="003D46C3" w:rsidRDefault="006803AA" w:rsidP="006803AA">
            <w:pPr>
              <w:pStyle w:val="aa"/>
              <w:jc w:val="both"/>
              <w:rPr>
                <w:rFonts w:ascii="Times New Roman" w:hAnsi="Times New Roman"/>
                <w:sz w:val="20"/>
                <w:szCs w:val="20"/>
              </w:rPr>
            </w:pPr>
            <w:r w:rsidRPr="003D46C3">
              <w:rPr>
                <w:rFonts w:ascii="Times New Roman" w:hAnsi="Times New Roman"/>
                <w:sz w:val="20"/>
                <w:szCs w:val="20"/>
              </w:rPr>
              <w:t xml:space="preserve">Уровень зарегистрированной  </w:t>
            </w:r>
            <w:r w:rsidRPr="003D46C3">
              <w:rPr>
                <w:rFonts w:ascii="Times New Roman" w:hAnsi="Times New Roman"/>
                <w:sz w:val="20"/>
                <w:szCs w:val="20"/>
              </w:rPr>
              <w:br/>
              <w:t>безработицы   от трудоспособного населения</w:t>
            </w:r>
          </w:p>
        </w:tc>
        <w:tc>
          <w:tcPr>
            <w:tcW w:w="992" w:type="dxa"/>
            <w:tcBorders>
              <w:left w:val="single" w:sz="4" w:space="0" w:color="000000"/>
              <w:bottom w:val="single" w:sz="4" w:space="0" w:color="000000"/>
            </w:tcBorders>
            <w:vAlign w:val="center"/>
          </w:tcPr>
          <w:p w14:paraId="6B9C2AEF" w14:textId="77777777"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w:t>
            </w:r>
          </w:p>
        </w:tc>
        <w:tc>
          <w:tcPr>
            <w:tcW w:w="993" w:type="dxa"/>
            <w:tcBorders>
              <w:left w:val="single" w:sz="4" w:space="0" w:color="000000"/>
              <w:bottom w:val="single" w:sz="4" w:space="0" w:color="000000"/>
              <w:right w:val="single" w:sz="4" w:space="0" w:color="000000"/>
            </w:tcBorders>
            <w:vAlign w:val="center"/>
          </w:tcPr>
          <w:p w14:paraId="5578F0BC" w14:textId="498A2D7F"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0,9</w:t>
            </w:r>
          </w:p>
        </w:tc>
        <w:tc>
          <w:tcPr>
            <w:tcW w:w="993" w:type="dxa"/>
            <w:tcBorders>
              <w:left w:val="single" w:sz="4" w:space="0" w:color="000000"/>
              <w:bottom w:val="single" w:sz="4" w:space="0" w:color="000000"/>
              <w:right w:val="single" w:sz="4" w:space="0" w:color="000000"/>
            </w:tcBorders>
            <w:vAlign w:val="center"/>
          </w:tcPr>
          <w:p w14:paraId="46830C4B" w14:textId="645BF964"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1,2</w:t>
            </w:r>
          </w:p>
        </w:tc>
        <w:tc>
          <w:tcPr>
            <w:tcW w:w="993" w:type="dxa"/>
            <w:tcBorders>
              <w:left w:val="single" w:sz="4" w:space="0" w:color="000000"/>
              <w:bottom w:val="single" w:sz="4" w:space="0" w:color="000000"/>
            </w:tcBorders>
            <w:vAlign w:val="center"/>
          </w:tcPr>
          <w:p w14:paraId="6128077C" w14:textId="088F8784" w:rsidR="006803AA" w:rsidRPr="003D46C3" w:rsidRDefault="00CE4E5E" w:rsidP="006803AA">
            <w:pPr>
              <w:pStyle w:val="aa"/>
              <w:jc w:val="center"/>
              <w:rPr>
                <w:rFonts w:ascii="Times New Roman" w:hAnsi="Times New Roman"/>
                <w:sz w:val="20"/>
                <w:szCs w:val="20"/>
              </w:rPr>
            </w:pPr>
            <w:r w:rsidRPr="003D46C3">
              <w:rPr>
                <w:rFonts w:ascii="Times New Roman" w:hAnsi="Times New Roman"/>
                <w:sz w:val="20"/>
                <w:szCs w:val="20"/>
              </w:rPr>
              <w:t>1,11</w:t>
            </w:r>
          </w:p>
        </w:tc>
        <w:tc>
          <w:tcPr>
            <w:tcW w:w="849" w:type="dxa"/>
            <w:tcBorders>
              <w:left w:val="single" w:sz="4" w:space="0" w:color="000000"/>
              <w:bottom w:val="single" w:sz="4" w:space="0" w:color="000000"/>
            </w:tcBorders>
            <w:vAlign w:val="center"/>
          </w:tcPr>
          <w:p w14:paraId="7FF63D66" w14:textId="747CBEAA" w:rsidR="006803AA" w:rsidRPr="003D46C3" w:rsidRDefault="004E64F9" w:rsidP="006803AA">
            <w:pPr>
              <w:pStyle w:val="aa"/>
              <w:jc w:val="center"/>
              <w:rPr>
                <w:rFonts w:ascii="Times New Roman" w:hAnsi="Times New Roman"/>
                <w:sz w:val="20"/>
                <w:szCs w:val="20"/>
              </w:rPr>
            </w:pPr>
            <w:r w:rsidRPr="003D46C3">
              <w:rPr>
                <w:rFonts w:ascii="Times New Roman" w:hAnsi="Times New Roman"/>
                <w:sz w:val="20"/>
                <w:szCs w:val="20"/>
              </w:rPr>
              <w:t>123,3</w:t>
            </w:r>
          </w:p>
        </w:tc>
        <w:tc>
          <w:tcPr>
            <w:tcW w:w="850" w:type="dxa"/>
            <w:tcBorders>
              <w:left w:val="single" w:sz="4" w:space="0" w:color="000000"/>
              <w:bottom w:val="single" w:sz="4" w:space="0" w:color="000000"/>
              <w:right w:val="single" w:sz="4" w:space="0" w:color="auto"/>
            </w:tcBorders>
            <w:vAlign w:val="center"/>
          </w:tcPr>
          <w:p w14:paraId="249E69CB" w14:textId="7ACF5AC6" w:rsidR="006803AA" w:rsidRPr="003D46C3" w:rsidRDefault="004E64F9" w:rsidP="006803AA">
            <w:pPr>
              <w:pStyle w:val="aa"/>
              <w:jc w:val="center"/>
              <w:rPr>
                <w:rFonts w:ascii="Times New Roman" w:hAnsi="Times New Roman"/>
                <w:sz w:val="20"/>
                <w:szCs w:val="20"/>
              </w:rPr>
            </w:pPr>
            <w:r w:rsidRPr="003D46C3">
              <w:rPr>
                <w:rFonts w:ascii="Times New Roman" w:hAnsi="Times New Roman"/>
                <w:sz w:val="20"/>
                <w:szCs w:val="20"/>
              </w:rPr>
              <w:t>92</w:t>
            </w:r>
          </w:p>
        </w:tc>
      </w:tr>
      <w:tr w:rsidR="003D46C3" w:rsidRPr="003D46C3" w14:paraId="5555A517" w14:textId="77777777" w:rsidTr="006803AA">
        <w:trPr>
          <w:trHeight w:val="549"/>
        </w:trPr>
        <w:tc>
          <w:tcPr>
            <w:tcW w:w="425" w:type="dxa"/>
            <w:tcBorders>
              <w:left w:val="single" w:sz="4" w:space="0" w:color="000000"/>
              <w:bottom w:val="single" w:sz="4" w:space="0" w:color="auto"/>
            </w:tcBorders>
            <w:vAlign w:val="center"/>
          </w:tcPr>
          <w:p w14:paraId="6CC5FECA" w14:textId="7033E49F"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10</w:t>
            </w:r>
          </w:p>
        </w:tc>
        <w:tc>
          <w:tcPr>
            <w:tcW w:w="4111" w:type="dxa"/>
            <w:tcBorders>
              <w:left w:val="single" w:sz="4" w:space="0" w:color="000000"/>
              <w:bottom w:val="single" w:sz="4" w:space="0" w:color="auto"/>
            </w:tcBorders>
            <w:vAlign w:val="center"/>
          </w:tcPr>
          <w:p w14:paraId="02CC73E9" w14:textId="77777777" w:rsidR="006803AA" w:rsidRPr="003D46C3" w:rsidRDefault="006803AA" w:rsidP="006803AA">
            <w:pPr>
              <w:pStyle w:val="aa"/>
              <w:jc w:val="both"/>
              <w:rPr>
                <w:rFonts w:ascii="Times New Roman" w:hAnsi="Times New Roman"/>
                <w:sz w:val="20"/>
                <w:szCs w:val="20"/>
              </w:rPr>
            </w:pPr>
            <w:r w:rsidRPr="003D46C3">
              <w:rPr>
                <w:rFonts w:ascii="Times New Roman" w:hAnsi="Times New Roman"/>
                <w:sz w:val="20"/>
                <w:szCs w:val="20"/>
              </w:rPr>
              <w:t>Налоговые и неналоговые доходы на душу населения</w:t>
            </w:r>
          </w:p>
        </w:tc>
        <w:tc>
          <w:tcPr>
            <w:tcW w:w="992" w:type="dxa"/>
            <w:tcBorders>
              <w:left w:val="single" w:sz="4" w:space="0" w:color="000000"/>
              <w:bottom w:val="single" w:sz="4" w:space="0" w:color="auto"/>
            </w:tcBorders>
            <w:vAlign w:val="center"/>
          </w:tcPr>
          <w:p w14:paraId="7887741A" w14:textId="77777777"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руб.</w:t>
            </w:r>
          </w:p>
        </w:tc>
        <w:tc>
          <w:tcPr>
            <w:tcW w:w="993" w:type="dxa"/>
            <w:tcBorders>
              <w:left w:val="single" w:sz="4" w:space="0" w:color="000000"/>
              <w:bottom w:val="single" w:sz="4" w:space="0" w:color="auto"/>
              <w:right w:val="single" w:sz="4" w:space="0" w:color="000000"/>
            </w:tcBorders>
            <w:vAlign w:val="center"/>
          </w:tcPr>
          <w:p w14:paraId="092EFE48" w14:textId="550033EE"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11140</w:t>
            </w:r>
          </w:p>
        </w:tc>
        <w:tc>
          <w:tcPr>
            <w:tcW w:w="993" w:type="dxa"/>
            <w:tcBorders>
              <w:left w:val="single" w:sz="4" w:space="0" w:color="000000"/>
              <w:bottom w:val="single" w:sz="4" w:space="0" w:color="auto"/>
              <w:right w:val="single" w:sz="4" w:space="0" w:color="000000"/>
            </w:tcBorders>
            <w:vAlign w:val="center"/>
          </w:tcPr>
          <w:p w14:paraId="14A21FB2" w14:textId="70E376E5" w:rsidR="006803AA" w:rsidRPr="003D46C3" w:rsidRDefault="00604793" w:rsidP="006803AA">
            <w:pPr>
              <w:pStyle w:val="aa"/>
              <w:jc w:val="center"/>
              <w:rPr>
                <w:rFonts w:ascii="Times New Roman" w:hAnsi="Times New Roman"/>
                <w:sz w:val="20"/>
                <w:szCs w:val="20"/>
              </w:rPr>
            </w:pPr>
            <w:r w:rsidRPr="003D46C3">
              <w:rPr>
                <w:rFonts w:ascii="Times New Roman" w:hAnsi="Times New Roman"/>
                <w:sz w:val="20"/>
                <w:szCs w:val="20"/>
              </w:rPr>
              <w:t>18161,7</w:t>
            </w:r>
          </w:p>
        </w:tc>
        <w:tc>
          <w:tcPr>
            <w:tcW w:w="993" w:type="dxa"/>
            <w:tcBorders>
              <w:left w:val="single" w:sz="4" w:space="0" w:color="000000"/>
              <w:bottom w:val="single" w:sz="4" w:space="0" w:color="auto"/>
            </w:tcBorders>
            <w:vAlign w:val="center"/>
          </w:tcPr>
          <w:p w14:paraId="7F7E0E11" w14:textId="0B34CDAF" w:rsidR="006803AA" w:rsidRPr="003D46C3" w:rsidRDefault="00604793" w:rsidP="006803AA">
            <w:pPr>
              <w:pStyle w:val="aa"/>
              <w:jc w:val="center"/>
              <w:rPr>
                <w:rFonts w:ascii="Times New Roman" w:hAnsi="Times New Roman"/>
                <w:sz w:val="20"/>
                <w:szCs w:val="20"/>
              </w:rPr>
            </w:pPr>
            <w:r w:rsidRPr="003D46C3">
              <w:rPr>
                <w:rFonts w:ascii="Times New Roman" w:hAnsi="Times New Roman"/>
                <w:sz w:val="20"/>
                <w:szCs w:val="20"/>
              </w:rPr>
              <w:t>13777,2</w:t>
            </w:r>
          </w:p>
        </w:tc>
        <w:tc>
          <w:tcPr>
            <w:tcW w:w="849" w:type="dxa"/>
            <w:tcBorders>
              <w:left w:val="single" w:sz="4" w:space="0" w:color="000000"/>
              <w:bottom w:val="single" w:sz="4" w:space="0" w:color="auto"/>
            </w:tcBorders>
            <w:vAlign w:val="center"/>
          </w:tcPr>
          <w:p w14:paraId="764FDDFF" w14:textId="1622C9B9" w:rsidR="006803AA" w:rsidRPr="003D46C3" w:rsidRDefault="00604793" w:rsidP="006803AA">
            <w:pPr>
              <w:pStyle w:val="aa"/>
              <w:jc w:val="center"/>
              <w:rPr>
                <w:rFonts w:ascii="Times New Roman" w:hAnsi="Times New Roman"/>
                <w:sz w:val="20"/>
                <w:szCs w:val="20"/>
              </w:rPr>
            </w:pPr>
            <w:r w:rsidRPr="003D46C3">
              <w:rPr>
                <w:rFonts w:ascii="Times New Roman" w:hAnsi="Times New Roman"/>
                <w:sz w:val="20"/>
                <w:szCs w:val="20"/>
              </w:rPr>
              <w:t>123,7</w:t>
            </w:r>
          </w:p>
        </w:tc>
        <w:tc>
          <w:tcPr>
            <w:tcW w:w="850" w:type="dxa"/>
            <w:tcBorders>
              <w:left w:val="single" w:sz="4" w:space="0" w:color="000000"/>
              <w:bottom w:val="single" w:sz="4" w:space="0" w:color="auto"/>
              <w:right w:val="single" w:sz="4" w:space="0" w:color="auto"/>
            </w:tcBorders>
            <w:vAlign w:val="center"/>
          </w:tcPr>
          <w:p w14:paraId="71048455" w14:textId="4D47B1B7" w:rsidR="006803AA" w:rsidRPr="003D46C3" w:rsidRDefault="00604793" w:rsidP="006803AA">
            <w:pPr>
              <w:pStyle w:val="aa"/>
              <w:jc w:val="center"/>
              <w:rPr>
                <w:rFonts w:ascii="Times New Roman" w:hAnsi="Times New Roman"/>
                <w:sz w:val="20"/>
                <w:szCs w:val="20"/>
              </w:rPr>
            </w:pPr>
            <w:r w:rsidRPr="003D46C3">
              <w:rPr>
                <w:rFonts w:ascii="Times New Roman" w:hAnsi="Times New Roman"/>
                <w:sz w:val="20"/>
                <w:szCs w:val="20"/>
              </w:rPr>
              <w:t>75,8</w:t>
            </w:r>
          </w:p>
        </w:tc>
      </w:tr>
      <w:tr w:rsidR="003D46C3" w:rsidRPr="003D46C3" w14:paraId="01BE5DAA" w14:textId="77777777" w:rsidTr="006803AA">
        <w:trPr>
          <w:trHeight w:val="571"/>
        </w:trPr>
        <w:tc>
          <w:tcPr>
            <w:tcW w:w="425" w:type="dxa"/>
            <w:tcBorders>
              <w:top w:val="single" w:sz="4" w:space="0" w:color="auto"/>
              <w:left w:val="single" w:sz="4" w:space="0" w:color="auto"/>
              <w:bottom w:val="single" w:sz="4" w:space="0" w:color="auto"/>
              <w:right w:val="single" w:sz="4" w:space="0" w:color="auto"/>
            </w:tcBorders>
            <w:vAlign w:val="center"/>
          </w:tcPr>
          <w:p w14:paraId="51AB5911" w14:textId="1F4FF585"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11</w:t>
            </w:r>
          </w:p>
        </w:tc>
        <w:tc>
          <w:tcPr>
            <w:tcW w:w="4111" w:type="dxa"/>
            <w:tcBorders>
              <w:top w:val="single" w:sz="4" w:space="0" w:color="auto"/>
              <w:left w:val="single" w:sz="4" w:space="0" w:color="auto"/>
              <w:bottom w:val="single" w:sz="4" w:space="0" w:color="auto"/>
              <w:right w:val="single" w:sz="4" w:space="0" w:color="auto"/>
            </w:tcBorders>
            <w:vAlign w:val="center"/>
          </w:tcPr>
          <w:p w14:paraId="3584C8BA" w14:textId="220551BE" w:rsidR="006803AA" w:rsidRPr="003D46C3" w:rsidRDefault="006803AA" w:rsidP="006803AA">
            <w:pPr>
              <w:pStyle w:val="aa"/>
              <w:jc w:val="both"/>
              <w:rPr>
                <w:rFonts w:ascii="Times New Roman" w:hAnsi="Times New Roman"/>
                <w:sz w:val="20"/>
                <w:szCs w:val="20"/>
              </w:rPr>
            </w:pPr>
            <w:r w:rsidRPr="003D46C3">
              <w:rPr>
                <w:rFonts w:ascii="Times New Roman" w:hAnsi="Times New Roman"/>
                <w:sz w:val="20"/>
                <w:szCs w:val="20"/>
              </w:rPr>
              <w:t>Удельный вес собственных налоговых и неналоговых доходов в бюджете района</w:t>
            </w:r>
          </w:p>
        </w:tc>
        <w:tc>
          <w:tcPr>
            <w:tcW w:w="992" w:type="dxa"/>
            <w:tcBorders>
              <w:top w:val="single" w:sz="4" w:space="0" w:color="auto"/>
              <w:left w:val="single" w:sz="4" w:space="0" w:color="auto"/>
              <w:bottom w:val="single" w:sz="4" w:space="0" w:color="auto"/>
              <w:right w:val="single" w:sz="4" w:space="0" w:color="auto"/>
            </w:tcBorders>
            <w:vAlign w:val="center"/>
          </w:tcPr>
          <w:p w14:paraId="42156275" w14:textId="77777777"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14:paraId="58CF2DB6" w14:textId="03D526A7"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24,6</w:t>
            </w:r>
          </w:p>
        </w:tc>
        <w:tc>
          <w:tcPr>
            <w:tcW w:w="993" w:type="dxa"/>
            <w:tcBorders>
              <w:top w:val="single" w:sz="4" w:space="0" w:color="auto"/>
              <w:left w:val="single" w:sz="4" w:space="0" w:color="auto"/>
              <w:bottom w:val="single" w:sz="4" w:space="0" w:color="auto"/>
              <w:right w:val="single" w:sz="4" w:space="0" w:color="auto"/>
            </w:tcBorders>
            <w:vAlign w:val="center"/>
          </w:tcPr>
          <w:p w14:paraId="585430A7" w14:textId="466473DA" w:rsidR="006803AA" w:rsidRPr="003D46C3" w:rsidRDefault="00604793" w:rsidP="006803AA">
            <w:pPr>
              <w:pStyle w:val="aa"/>
              <w:jc w:val="center"/>
              <w:rPr>
                <w:rFonts w:ascii="Times New Roman" w:hAnsi="Times New Roman"/>
                <w:sz w:val="20"/>
                <w:szCs w:val="20"/>
              </w:rPr>
            </w:pPr>
            <w:r w:rsidRPr="003D46C3">
              <w:rPr>
                <w:rFonts w:ascii="Times New Roman" w:hAnsi="Times New Roman"/>
                <w:sz w:val="20"/>
                <w:szCs w:val="20"/>
              </w:rPr>
              <w:t>25,6</w:t>
            </w:r>
          </w:p>
        </w:tc>
        <w:tc>
          <w:tcPr>
            <w:tcW w:w="993" w:type="dxa"/>
            <w:tcBorders>
              <w:top w:val="single" w:sz="4" w:space="0" w:color="auto"/>
              <w:left w:val="single" w:sz="4" w:space="0" w:color="auto"/>
              <w:bottom w:val="single" w:sz="4" w:space="0" w:color="auto"/>
              <w:right w:val="single" w:sz="4" w:space="0" w:color="auto"/>
            </w:tcBorders>
            <w:vAlign w:val="center"/>
          </w:tcPr>
          <w:p w14:paraId="496F0901" w14:textId="12047D62" w:rsidR="006803AA" w:rsidRPr="003D46C3" w:rsidRDefault="00604793" w:rsidP="006803AA">
            <w:pPr>
              <w:pStyle w:val="aa"/>
              <w:jc w:val="center"/>
              <w:rPr>
                <w:rFonts w:ascii="Times New Roman" w:hAnsi="Times New Roman"/>
                <w:sz w:val="20"/>
                <w:szCs w:val="20"/>
              </w:rPr>
            </w:pPr>
            <w:r w:rsidRPr="003D46C3">
              <w:rPr>
                <w:rFonts w:ascii="Times New Roman" w:hAnsi="Times New Roman"/>
                <w:sz w:val="20"/>
                <w:szCs w:val="20"/>
              </w:rPr>
              <w:t>27,3</w:t>
            </w:r>
          </w:p>
        </w:tc>
        <w:tc>
          <w:tcPr>
            <w:tcW w:w="849" w:type="dxa"/>
            <w:tcBorders>
              <w:top w:val="single" w:sz="4" w:space="0" w:color="auto"/>
              <w:left w:val="single" w:sz="4" w:space="0" w:color="auto"/>
              <w:bottom w:val="single" w:sz="4" w:space="0" w:color="auto"/>
              <w:right w:val="single" w:sz="4" w:space="0" w:color="auto"/>
            </w:tcBorders>
            <w:vAlign w:val="center"/>
          </w:tcPr>
          <w:p w14:paraId="4465DB96" w14:textId="4F8BF3C6" w:rsidR="006803AA" w:rsidRPr="003D46C3" w:rsidRDefault="00604793" w:rsidP="006803AA">
            <w:pPr>
              <w:pStyle w:val="aa"/>
              <w:jc w:val="center"/>
              <w:rPr>
                <w:rFonts w:ascii="Times New Roman" w:hAnsi="Times New Roman"/>
                <w:sz w:val="20"/>
                <w:szCs w:val="20"/>
              </w:rPr>
            </w:pPr>
            <w:r w:rsidRPr="003D46C3">
              <w:rPr>
                <w:rFonts w:ascii="Times New Roman" w:hAnsi="Times New Roman"/>
                <w:sz w:val="20"/>
                <w:szCs w:val="20"/>
              </w:rPr>
              <w:t>111</w:t>
            </w:r>
          </w:p>
        </w:tc>
        <w:tc>
          <w:tcPr>
            <w:tcW w:w="850" w:type="dxa"/>
            <w:tcBorders>
              <w:top w:val="single" w:sz="4" w:space="0" w:color="auto"/>
              <w:left w:val="single" w:sz="4" w:space="0" w:color="auto"/>
              <w:bottom w:val="single" w:sz="4" w:space="0" w:color="auto"/>
              <w:right w:val="single" w:sz="4" w:space="0" w:color="auto"/>
            </w:tcBorders>
            <w:vAlign w:val="center"/>
          </w:tcPr>
          <w:p w14:paraId="12A5E7E8" w14:textId="3E579E20" w:rsidR="006803AA" w:rsidRPr="003D46C3" w:rsidRDefault="00604793" w:rsidP="006803AA">
            <w:pPr>
              <w:pStyle w:val="aa"/>
              <w:jc w:val="center"/>
              <w:rPr>
                <w:rFonts w:ascii="Times New Roman" w:hAnsi="Times New Roman"/>
                <w:sz w:val="20"/>
                <w:szCs w:val="20"/>
              </w:rPr>
            </w:pPr>
            <w:r w:rsidRPr="003D46C3">
              <w:rPr>
                <w:rFonts w:ascii="Times New Roman" w:hAnsi="Times New Roman"/>
                <w:sz w:val="20"/>
                <w:szCs w:val="20"/>
              </w:rPr>
              <w:t>106,6</w:t>
            </w:r>
          </w:p>
        </w:tc>
      </w:tr>
      <w:tr w:rsidR="003D46C3" w:rsidRPr="003D46C3" w14:paraId="70741F66" w14:textId="77777777" w:rsidTr="006803AA">
        <w:trPr>
          <w:trHeight w:val="571"/>
        </w:trPr>
        <w:tc>
          <w:tcPr>
            <w:tcW w:w="425" w:type="dxa"/>
            <w:tcBorders>
              <w:top w:val="single" w:sz="4" w:space="0" w:color="auto"/>
              <w:left w:val="single" w:sz="4" w:space="0" w:color="auto"/>
              <w:bottom w:val="single" w:sz="4" w:space="0" w:color="auto"/>
              <w:right w:val="single" w:sz="4" w:space="0" w:color="auto"/>
            </w:tcBorders>
            <w:vAlign w:val="center"/>
          </w:tcPr>
          <w:p w14:paraId="7F1C06F0" w14:textId="5E6D7073"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12</w:t>
            </w:r>
          </w:p>
        </w:tc>
        <w:tc>
          <w:tcPr>
            <w:tcW w:w="4111" w:type="dxa"/>
            <w:tcBorders>
              <w:top w:val="single" w:sz="4" w:space="0" w:color="auto"/>
              <w:left w:val="single" w:sz="4" w:space="0" w:color="auto"/>
              <w:bottom w:val="single" w:sz="4" w:space="0" w:color="auto"/>
              <w:right w:val="single" w:sz="4" w:space="0" w:color="auto"/>
            </w:tcBorders>
            <w:vAlign w:val="center"/>
          </w:tcPr>
          <w:p w14:paraId="714330A1" w14:textId="77777777" w:rsidR="006803AA" w:rsidRPr="003D46C3" w:rsidRDefault="006803AA" w:rsidP="006803AA">
            <w:pPr>
              <w:pStyle w:val="aa"/>
              <w:jc w:val="both"/>
              <w:rPr>
                <w:rFonts w:ascii="Times New Roman" w:hAnsi="Times New Roman"/>
                <w:sz w:val="20"/>
                <w:szCs w:val="20"/>
              </w:rPr>
            </w:pPr>
            <w:r w:rsidRPr="003D46C3">
              <w:rPr>
                <w:rFonts w:ascii="Times New Roman" w:hAnsi="Times New Roman"/>
                <w:sz w:val="20"/>
                <w:szCs w:val="20"/>
              </w:rPr>
              <w:t xml:space="preserve">Доходы от имущества, находящегося в муниципальной собственности </w:t>
            </w:r>
            <w:r w:rsidRPr="003D46C3">
              <w:rPr>
                <w:rFonts w:ascii="Times New Roman" w:hAnsi="Times New Roman"/>
                <w:i/>
                <w:sz w:val="20"/>
                <w:szCs w:val="20"/>
              </w:rPr>
              <w:t>(консолидированный)</w:t>
            </w:r>
          </w:p>
        </w:tc>
        <w:tc>
          <w:tcPr>
            <w:tcW w:w="992" w:type="dxa"/>
            <w:tcBorders>
              <w:top w:val="single" w:sz="4" w:space="0" w:color="auto"/>
              <w:left w:val="single" w:sz="4" w:space="0" w:color="auto"/>
              <w:bottom w:val="single" w:sz="4" w:space="0" w:color="auto"/>
              <w:right w:val="single" w:sz="4" w:space="0" w:color="auto"/>
            </w:tcBorders>
            <w:vAlign w:val="center"/>
          </w:tcPr>
          <w:p w14:paraId="39AD829B" w14:textId="77777777"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тыс. руб.</w:t>
            </w:r>
          </w:p>
        </w:tc>
        <w:tc>
          <w:tcPr>
            <w:tcW w:w="993" w:type="dxa"/>
            <w:tcBorders>
              <w:top w:val="single" w:sz="4" w:space="0" w:color="auto"/>
              <w:left w:val="single" w:sz="4" w:space="0" w:color="auto"/>
              <w:bottom w:val="single" w:sz="4" w:space="0" w:color="auto"/>
              <w:right w:val="single" w:sz="4" w:space="0" w:color="auto"/>
            </w:tcBorders>
            <w:vAlign w:val="center"/>
          </w:tcPr>
          <w:p w14:paraId="320B009B" w14:textId="23388B71"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6931,9</w:t>
            </w:r>
          </w:p>
        </w:tc>
        <w:tc>
          <w:tcPr>
            <w:tcW w:w="993" w:type="dxa"/>
            <w:tcBorders>
              <w:top w:val="single" w:sz="4" w:space="0" w:color="auto"/>
              <w:left w:val="single" w:sz="4" w:space="0" w:color="auto"/>
              <w:bottom w:val="single" w:sz="4" w:space="0" w:color="auto"/>
              <w:right w:val="single" w:sz="4" w:space="0" w:color="auto"/>
            </w:tcBorders>
            <w:vAlign w:val="center"/>
          </w:tcPr>
          <w:p w14:paraId="67A108EC" w14:textId="36C29768" w:rsidR="006803AA" w:rsidRPr="003D46C3" w:rsidRDefault="00604793" w:rsidP="006803AA">
            <w:pPr>
              <w:pStyle w:val="aa"/>
              <w:jc w:val="center"/>
              <w:rPr>
                <w:rFonts w:ascii="Times New Roman" w:hAnsi="Times New Roman"/>
                <w:sz w:val="20"/>
                <w:szCs w:val="20"/>
              </w:rPr>
            </w:pPr>
            <w:r w:rsidRPr="003D46C3">
              <w:rPr>
                <w:rFonts w:ascii="Times New Roman" w:hAnsi="Times New Roman"/>
                <w:sz w:val="20"/>
                <w:szCs w:val="20"/>
              </w:rPr>
              <w:t>11818</w:t>
            </w:r>
          </w:p>
        </w:tc>
        <w:tc>
          <w:tcPr>
            <w:tcW w:w="993" w:type="dxa"/>
            <w:tcBorders>
              <w:top w:val="single" w:sz="4" w:space="0" w:color="auto"/>
              <w:left w:val="single" w:sz="4" w:space="0" w:color="auto"/>
              <w:bottom w:val="single" w:sz="4" w:space="0" w:color="auto"/>
              <w:right w:val="single" w:sz="4" w:space="0" w:color="auto"/>
            </w:tcBorders>
            <w:vAlign w:val="center"/>
          </w:tcPr>
          <w:p w14:paraId="5078405C" w14:textId="6F71437C" w:rsidR="006803AA" w:rsidRPr="003D46C3" w:rsidRDefault="00604793" w:rsidP="006803AA">
            <w:pPr>
              <w:pStyle w:val="aa"/>
              <w:jc w:val="center"/>
              <w:rPr>
                <w:rFonts w:ascii="Times New Roman" w:hAnsi="Times New Roman"/>
                <w:sz w:val="20"/>
                <w:szCs w:val="20"/>
              </w:rPr>
            </w:pPr>
            <w:r w:rsidRPr="003D46C3">
              <w:rPr>
                <w:rFonts w:ascii="Times New Roman" w:hAnsi="Times New Roman"/>
                <w:sz w:val="20"/>
                <w:szCs w:val="20"/>
              </w:rPr>
              <w:t>7804,5</w:t>
            </w:r>
          </w:p>
        </w:tc>
        <w:tc>
          <w:tcPr>
            <w:tcW w:w="849" w:type="dxa"/>
            <w:tcBorders>
              <w:top w:val="single" w:sz="4" w:space="0" w:color="auto"/>
              <w:left w:val="single" w:sz="4" w:space="0" w:color="auto"/>
              <w:bottom w:val="single" w:sz="4" w:space="0" w:color="auto"/>
              <w:right w:val="single" w:sz="4" w:space="0" w:color="auto"/>
            </w:tcBorders>
            <w:vAlign w:val="center"/>
          </w:tcPr>
          <w:p w14:paraId="380CCD09" w14:textId="05E80D3B" w:rsidR="006803AA" w:rsidRPr="003D46C3" w:rsidRDefault="00604793" w:rsidP="006803AA">
            <w:pPr>
              <w:pStyle w:val="aa"/>
              <w:jc w:val="center"/>
              <w:rPr>
                <w:rFonts w:ascii="Times New Roman" w:hAnsi="Times New Roman"/>
                <w:sz w:val="20"/>
                <w:szCs w:val="20"/>
              </w:rPr>
            </w:pPr>
            <w:r w:rsidRPr="003D46C3">
              <w:rPr>
                <w:rFonts w:ascii="Times New Roman" w:hAnsi="Times New Roman"/>
                <w:sz w:val="20"/>
                <w:szCs w:val="20"/>
              </w:rPr>
              <w:t>112,6</w:t>
            </w:r>
          </w:p>
        </w:tc>
        <w:tc>
          <w:tcPr>
            <w:tcW w:w="850" w:type="dxa"/>
            <w:tcBorders>
              <w:top w:val="single" w:sz="4" w:space="0" w:color="auto"/>
              <w:left w:val="single" w:sz="4" w:space="0" w:color="auto"/>
              <w:bottom w:val="single" w:sz="4" w:space="0" w:color="auto"/>
              <w:right w:val="single" w:sz="4" w:space="0" w:color="auto"/>
            </w:tcBorders>
            <w:vAlign w:val="center"/>
          </w:tcPr>
          <w:p w14:paraId="5E2299D3" w14:textId="4E387D12" w:rsidR="006803AA" w:rsidRPr="003D46C3" w:rsidRDefault="00604793" w:rsidP="006803AA">
            <w:pPr>
              <w:pStyle w:val="aa"/>
              <w:jc w:val="center"/>
              <w:rPr>
                <w:rFonts w:ascii="Times New Roman" w:hAnsi="Times New Roman"/>
                <w:sz w:val="20"/>
                <w:szCs w:val="20"/>
              </w:rPr>
            </w:pPr>
            <w:r w:rsidRPr="003D46C3">
              <w:rPr>
                <w:rFonts w:ascii="Times New Roman" w:hAnsi="Times New Roman"/>
                <w:sz w:val="20"/>
                <w:szCs w:val="20"/>
              </w:rPr>
              <w:t>66</w:t>
            </w:r>
          </w:p>
        </w:tc>
      </w:tr>
      <w:tr w:rsidR="003D46C3" w:rsidRPr="003D46C3" w14:paraId="79D8580A" w14:textId="77777777" w:rsidTr="006803AA">
        <w:trPr>
          <w:trHeight w:val="315"/>
        </w:trPr>
        <w:tc>
          <w:tcPr>
            <w:tcW w:w="425" w:type="dxa"/>
            <w:tcBorders>
              <w:top w:val="single" w:sz="4" w:space="0" w:color="auto"/>
              <w:left w:val="single" w:sz="4" w:space="0" w:color="auto"/>
              <w:bottom w:val="single" w:sz="4" w:space="0" w:color="auto"/>
              <w:right w:val="single" w:sz="4" w:space="0" w:color="auto"/>
            </w:tcBorders>
            <w:vAlign w:val="center"/>
          </w:tcPr>
          <w:p w14:paraId="31E56D8A" w14:textId="34CF3ED3"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13</w:t>
            </w:r>
          </w:p>
        </w:tc>
        <w:tc>
          <w:tcPr>
            <w:tcW w:w="4111" w:type="dxa"/>
            <w:tcBorders>
              <w:top w:val="single" w:sz="4" w:space="0" w:color="auto"/>
              <w:left w:val="single" w:sz="4" w:space="0" w:color="auto"/>
              <w:bottom w:val="single" w:sz="4" w:space="0" w:color="auto"/>
              <w:right w:val="single" w:sz="4" w:space="0" w:color="auto"/>
            </w:tcBorders>
            <w:vAlign w:val="center"/>
          </w:tcPr>
          <w:p w14:paraId="49A806BF" w14:textId="77777777" w:rsidR="006803AA" w:rsidRPr="003D46C3" w:rsidRDefault="006803AA" w:rsidP="006803AA">
            <w:pPr>
              <w:pStyle w:val="aa"/>
              <w:jc w:val="both"/>
              <w:rPr>
                <w:rFonts w:ascii="Times New Roman" w:hAnsi="Times New Roman"/>
                <w:sz w:val="20"/>
                <w:szCs w:val="20"/>
              </w:rPr>
            </w:pPr>
            <w:r w:rsidRPr="003D46C3">
              <w:rPr>
                <w:rFonts w:ascii="Times New Roman" w:hAnsi="Times New Roman"/>
                <w:sz w:val="20"/>
                <w:szCs w:val="20"/>
              </w:rPr>
              <w:t>Ввод в действие жилых домов</w:t>
            </w:r>
          </w:p>
        </w:tc>
        <w:tc>
          <w:tcPr>
            <w:tcW w:w="992" w:type="dxa"/>
            <w:tcBorders>
              <w:top w:val="single" w:sz="4" w:space="0" w:color="auto"/>
              <w:left w:val="single" w:sz="4" w:space="0" w:color="auto"/>
              <w:bottom w:val="single" w:sz="4" w:space="0" w:color="auto"/>
              <w:right w:val="single" w:sz="4" w:space="0" w:color="auto"/>
            </w:tcBorders>
            <w:vAlign w:val="center"/>
          </w:tcPr>
          <w:p w14:paraId="4E17AF64" w14:textId="77777777"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кв.м.</w:t>
            </w:r>
          </w:p>
        </w:tc>
        <w:tc>
          <w:tcPr>
            <w:tcW w:w="993" w:type="dxa"/>
            <w:tcBorders>
              <w:top w:val="single" w:sz="4" w:space="0" w:color="auto"/>
              <w:left w:val="single" w:sz="4" w:space="0" w:color="auto"/>
              <w:bottom w:val="single" w:sz="4" w:space="0" w:color="auto"/>
              <w:right w:val="single" w:sz="4" w:space="0" w:color="auto"/>
            </w:tcBorders>
            <w:vAlign w:val="center"/>
          </w:tcPr>
          <w:p w14:paraId="3808B2AC" w14:textId="4B4A3F6C"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7308</w:t>
            </w:r>
          </w:p>
        </w:tc>
        <w:tc>
          <w:tcPr>
            <w:tcW w:w="993" w:type="dxa"/>
            <w:tcBorders>
              <w:top w:val="single" w:sz="4" w:space="0" w:color="auto"/>
              <w:left w:val="single" w:sz="4" w:space="0" w:color="auto"/>
              <w:bottom w:val="single" w:sz="4" w:space="0" w:color="auto"/>
              <w:right w:val="single" w:sz="4" w:space="0" w:color="auto"/>
            </w:tcBorders>
            <w:vAlign w:val="center"/>
          </w:tcPr>
          <w:p w14:paraId="61C83B48" w14:textId="07D373E6"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6000</w:t>
            </w:r>
          </w:p>
        </w:tc>
        <w:tc>
          <w:tcPr>
            <w:tcW w:w="993" w:type="dxa"/>
            <w:tcBorders>
              <w:top w:val="single" w:sz="4" w:space="0" w:color="auto"/>
              <w:left w:val="single" w:sz="4" w:space="0" w:color="auto"/>
              <w:bottom w:val="single" w:sz="4" w:space="0" w:color="auto"/>
              <w:right w:val="single" w:sz="4" w:space="0" w:color="auto"/>
            </w:tcBorders>
            <w:vAlign w:val="center"/>
          </w:tcPr>
          <w:p w14:paraId="7DB07FA4" w14:textId="6C55C3CB" w:rsidR="006803AA" w:rsidRPr="003D46C3" w:rsidRDefault="003F4437" w:rsidP="006803AA">
            <w:pPr>
              <w:pStyle w:val="aa"/>
              <w:jc w:val="center"/>
              <w:rPr>
                <w:rFonts w:ascii="Times New Roman" w:hAnsi="Times New Roman"/>
                <w:sz w:val="20"/>
                <w:szCs w:val="20"/>
              </w:rPr>
            </w:pPr>
            <w:r w:rsidRPr="003D46C3">
              <w:rPr>
                <w:rFonts w:ascii="Times New Roman" w:hAnsi="Times New Roman"/>
                <w:sz w:val="20"/>
                <w:szCs w:val="20"/>
              </w:rPr>
              <w:t>6964</w:t>
            </w:r>
          </w:p>
        </w:tc>
        <w:tc>
          <w:tcPr>
            <w:tcW w:w="849" w:type="dxa"/>
            <w:tcBorders>
              <w:top w:val="single" w:sz="4" w:space="0" w:color="auto"/>
              <w:left w:val="single" w:sz="4" w:space="0" w:color="auto"/>
              <w:bottom w:val="single" w:sz="4" w:space="0" w:color="auto"/>
              <w:right w:val="single" w:sz="4" w:space="0" w:color="auto"/>
            </w:tcBorders>
            <w:vAlign w:val="center"/>
          </w:tcPr>
          <w:p w14:paraId="2CAD9E16" w14:textId="674BFF78" w:rsidR="006803AA" w:rsidRPr="003D46C3" w:rsidRDefault="003F4437" w:rsidP="006803AA">
            <w:pPr>
              <w:pStyle w:val="aa"/>
              <w:jc w:val="center"/>
              <w:rPr>
                <w:rFonts w:ascii="Times New Roman" w:hAnsi="Times New Roman"/>
                <w:sz w:val="20"/>
                <w:szCs w:val="20"/>
              </w:rPr>
            </w:pPr>
            <w:r w:rsidRPr="003D46C3">
              <w:rPr>
                <w:rFonts w:ascii="Times New Roman" w:hAnsi="Times New Roman"/>
                <w:sz w:val="20"/>
                <w:szCs w:val="20"/>
              </w:rPr>
              <w:t>95,3</w:t>
            </w:r>
          </w:p>
        </w:tc>
        <w:tc>
          <w:tcPr>
            <w:tcW w:w="850" w:type="dxa"/>
            <w:tcBorders>
              <w:top w:val="single" w:sz="4" w:space="0" w:color="auto"/>
              <w:left w:val="single" w:sz="4" w:space="0" w:color="auto"/>
              <w:bottom w:val="single" w:sz="4" w:space="0" w:color="auto"/>
              <w:right w:val="single" w:sz="4" w:space="0" w:color="auto"/>
            </w:tcBorders>
            <w:vAlign w:val="center"/>
          </w:tcPr>
          <w:p w14:paraId="1B968E28" w14:textId="795955D8" w:rsidR="006803AA" w:rsidRPr="003D46C3" w:rsidRDefault="003F4437" w:rsidP="006803AA">
            <w:pPr>
              <w:pStyle w:val="aa"/>
              <w:jc w:val="center"/>
              <w:rPr>
                <w:rFonts w:ascii="Times New Roman" w:hAnsi="Times New Roman"/>
                <w:sz w:val="20"/>
                <w:szCs w:val="20"/>
              </w:rPr>
            </w:pPr>
            <w:r w:rsidRPr="003D46C3">
              <w:rPr>
                <w:rFonts w:ascii="Times New Roman" w:hAnsi="Times New Roman"/>
                <w:sz w:val="20"/>
                <w:szCs w:val="20"/>
              </w:rPr>
              <w:t>116,1</w:t>
            </w:r>
          </w:p>
        </w:tc>
      </w:tr>
      <w:tr w:rsidR="003D46C3" w:rsidRPr="003D46C3" w14:paraId="17E25B8C" w14:textId="77777777" w:rsidTr="006803AA">
        <w:trPr>
          <w:trHeight w:val="281"/>
        </w:trPr>
        <w:tc>
          <w:tcPr>
            <w:tcW w:w="425" w:type="dxa"/>
            <w:tcBorders>
              <w:top w:val="single" w:sz="4" w:space="0" w:color="auto"/>
              <w:left w:val="single" w:sz="4" w:space="0" w:color="auto"/>
              <w:bottom w:val="single" w:sz="4" w:space="0" w:color="auto"/>
              <w:right w:val="single" w:sz="4" w:space="0" w:color="auto"/>
            </w:tcBorders>
            <w:vAlign w:val="center"/>
          </w:tcPr>
          <w:p w14:paraId="7BB66AB8" w14:textId="71ADC0FA"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14</w:t>
            </w:r>
          </w:p>
        </w:tc>
        <w:tc>
          <w:tcPr>
            <w:tcW w:w="4111" w:type="dxa"/>
            <w:tcBorders>
              <w:top w:val="single" w:sz="4" w:space="0" w:color="auto"/>
              <w:left w:val="single" w:sz="4" w:space="0" w:color="auto"/>
              <w:bottom w:val="single" w:sz="4" w:space="0" w:color="auto"/>
              <w:right w:val="single" w:sz="4" w:space="0" w:color="auto"/>
            </w:tcBorders>
            <w:vAlign w:val="center"/>
          </w:tcPr>
          <w:p w14:paraId="2029150C" w14:textId="77777777" w:rsidR="006803AA" w:rsidRPr="003D46C3" w:rsidRDefault="006803AA" w:rsidP="006803AA">
            <w:pPr>
              <w:pStyle w:val="aa"/>
              <w:jc w:val="both"/>
              <w:rPr>
                <w:rFonts w:ascii="Times New Roman" w:hAnsi="Times New Roman"/>
                <w:sz w:val="20"/>
                <w:szCs w:val="20"/>
              </w:rPr>
            </w:pPr>
            <w:r w:rsidRPr="003D46C3">
              <w:rPr>
                <w:rFonts w:ascii="Times New Roman" w:hAnsi="Times New Roman"/>
                <w:sz w:val="20"/>
                <w:szCs w:val="20"/>
              </w:rPr>
              <w:t>Количество родившихся</w:t>
            </w:r>
          </w:p>
        </w:tc>
        <w:tc>
          <w:tcPr>
            <w:tcW w:w="992" w:type="dxa"/>
            <w:tcBorders>
              <w:top w:val="single" w:sz="4" w:space="0" w:color="auto"/>
              <w:left w:val="single" w:sz="4" w:space="0" w:color="auto"/>
              <w:bottom w:val="single" w:sz="4" w:space="0" w:color="auto"/>
              <w:right w:val="single" w:sz="4" w:space="0" w:color="auto"/>
            </w:tcBorders>
            <w:vAlign w:val="center"/>
          </w:tcPr>
          <w:p w14:paraId="63193F1B" w14:textId="77777777"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чел.</w:t>
            </w:r>
          </w:p>
        </w:tc>
        <w:tc>
          <w:tcPr>
            <w:tcW w:w="993" w:type="dxa"/>
            <w:tcBorders>
              <w:top w:val="single" w:sz="4" w:space="0" w:color="auto"/>
              <w:left w:val="single" w:sz="4" w:space="0" w:color="auto"/>
              <w:bottom w:val="single" w:sz="4" w:space="0" w:color="auto"/>
              <w:right w:val="single" w:sz="4" w:space="0" w:color="auto"/>
            </w:tcBorders>
            <w:vAlign w:val="center"/>
          </w:tcPr>
          <w:p w14:paraId="6B5BAC9E" w14:textId="27A0267C"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99</w:t>
            </w:r>
          </w:p>
        </w:tc>
        <w:tc>
          <w:tcPr>
            <w:tcW w:w="993" w:type="dxa"/>
            <w:tcBorders>
              <w:top w:val="single" w:sz="4" w:space="0" w:color="auto"/>
              <w:left w:val="single" w:sz="4" w:space="0" w:color="auto"/>
              <w:bottom w:val="single" w:sz="4" w:space="0" w:color="auto"/>
              <w:right w:val="single" w:sz="4" w:space="0" w:color="auto"/>
            </w:tcBorders>
            <w:vAlign w:val="center"/>
          </w:tcPr>
          <w:p w14:paraId="14BAA70F" w14:textId="2464BDDA"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14:paraId="5A96CF2A" w14:textId="7F9968D1"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105</w:t>
            </w:r>
          </w:p>
        </w:tc>
        <w:tc>
          <w:tcPr>
            <w:tcW w:w="849" w:type="dxa"/>
            <w:tcBorders>
              <w:top w:val="single" w:sz="4" w:space="0" w:color="auto"/>
              <w:left w:val="single" w:sz="4" w:space="0" w:color="auto"/>
              <w:bottom w:val="single" w:sz="4" w:space="0" w:color="auto"/>
              <w:right w:val="single" w:sz="4" w:space="0" w:color="auto"/>
            </w:tcBorders>
            <w:vAlign w:val="center"/>
          </w:tcPr>
          <w:p w14:paraId="2FA2187C" w14:textId="60D4F888"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106</w:t>
            </w:r>
          </w:p>
        </w:tc>
        <w:tc>
          <w:tcPr>
            <w:tcW w:w="850" w:type="dxa"/>
            <w:tcBorders>
              <w:top w:val="single" w:sz="4" w:space="0" w:color="auto"/>
              <w:left w:val="single" w:sz="4" w:space="0" w:color="auto"/>
              <w:bottom w:val="single" w:sz="4" w:space="0" w:color="auto"/>
              <w:right w:val="single" w:sz="4" w:space="0" w:color="auto"/>
            </w:tcBorders>
            <w:vAlign w:val="center"/>
          </w:tcPr>
          <w:p w14:paraId="78921952" w14:textId="24681916"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w:t>
            </w:r>
          </w:p>
        </w:tc>
      </w:tr>
      <w:tr w:rsidR="003D46C3" w:rsidRPr="003D46C3" w14:paraId="4855AEA1" w14:textId="77777777" w:rsidTr="006803AA">
        <w:trPr>
          <w:trHeight w:val="287"/>
        </w:trPr>
        <w:tc>
          <w:tcPr>
            <w:tcW w:w="425" w:type="dxa"/>
            <w:tcBorders>
              <w:top w:val="single" w:sz="4" w:space="0" w:color="auto"/>
              <w:left w:val="single" w:sz="4" w:space="0" w:color="auto"/>
              <w:bottom w:val="single" w:sz="4" w:space="0" w:color="auto"/>
              <w:right w:val="single" w:sz="4" w:space="0" w:color="auto"/>
            </w:tcBorders>
            <w:vAlign w:val="center"/>
          </w:tcPr>
          <w:p w14:paraId="61DECDF8" w14:textId="3EA3BC1B"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15</w:t>
            </w:r>
          </w:p>
        </w:tc>
        <w:tc>
          <w:tcPr>
            <w:tcW w:w="4111" w:type="dxa"/>
            <w:tcBorders>
              <w:top w:val="single" w:sz="4" w:space="0" w:color="auto"/>
              <w:left w:val="single" w:sz="4" w:space="0" w:color="auto"/>
              <w:bottom w:val="single" w:sz="4" w:space="0" w:color="auto"/>
              <w:right w:val="single" w:sz="4" w:space="0" w:color="auto"/>
            </w:tcBorders>
            <w:vAlign w:val="center"/>
          </w:tcPr>
          <w:p w14:paraId="3B908134" w14:textId="77777777" w:rsidR="006803AA" w:rsidRPr="003D46C3" w:rsidRDefault="006803AA" w:rsidP="006803AA">
            <w:pPr>
              <w:pStyle w:val="aa"/>
              <w:jc w:val="both"/>
              <w:rPr>
                <w:rFonts w:ascii="Times New Roman" w:hAnsi="Times New Roman"/>
                <w:sz w:val="20"/>
                <w:szCs w:val="20"/>
              </w:rPr>
            </w:pPr>
            <w:r w:rsidRPr="003D46C3">
              <w:rPr>
                <w:rFonts w:ascii="Times New Roman" w:hAnsi="Times New Roman"/>
                <w:sz w:val="20"/>
                <w:szCs w:val="20"/>
              </w:rPr>
              <w:t>Количество умерших</w:t>
            </w:r>
          </w:p>
        </w:tc>
        <w:tc>
          <w:tcPr>
            <w:tcW w:w="992" w:type="dxa"/>
            <w:tcBorders>
              <w:top w:val="single" w:sz="4" w:space="0" w:color="auto"/>
              <w:left w:val="single" w:sz="4" w:space="0" w:color="auto"/>
              <w:bottom w:val="single" w:sz="4" w:space="0" w:color="auto"/>
              <w:right w:val="single" w:sz="4" w:space="0" w:color="auto"/>
            </w:tcBorders>
            <w:vAlign w:val="center"/>
          </w:tcPr>
          <w:p w14:paraId="31B98720" w14:textId="77777777"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чел.</w:t>
            </w:r>
          </w:p>
        </w:tc>
        <w:tc>
          <w:tcPr>
            <w:tcW w:w="993" w:type="dxa"/>
            <w:tcBorders>
              <w:top w:val="single" w:sz="4" w:space="0" w:color="auto"/>
              <w:left w:val="single" w:sz="4" w:space="0" w:color="auto"/>
              <w:bottom w:val="single" w:sz="4" w:space="0" w:color="auto"/>
              <w:right w:val="single" w:sz="4" w:space="0" w:color="auto"/>
            </w:tcBorders>
            <w:vAlign w:val="center"/>
          </w:tcPr>
          <w:p w14:paraId="320A3982" w14:textId="4664AF0F"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187</w:t>
            </w:r>
          </w:p>
        </w:tc>
        <w:tc>
          <w:tcPr>
            <w:tcW w:w="993" w:type="dxa"/>
            <w:tcBorders>
              <w:top w:val="single" w:sz="4" w:space="0" w:color="auto"/>
              <w:left w:val="single" w:sz="4" w:space="0" w:color="auto"/>
              <w:bottom w:val="single" w:sz="4" w:space="0" w:color="auto"/>
              <w:right w:val="single" w:sz="4" w:space="0" w:color="auto"/>
            </w:tcBorders>
            <w:vAlign w:val="center"/>
          </w:tcPr>
          <w:p w14:paraId="58141438" w14:textId="47D40C2B"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14:paraId="3581AB4C" w14:textId="3AB916BD"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264</w:t>
            </w:r>
          </w:p>
        </w:tc>
        <w:tc>
          <w:tcPr>
            <w:tcW w:w="849" w:type="dxa"/>
            <w:tcBorders>
              <w:top w:val="single" w:sz="4" w:space="0" w:color="auto"/>
              <w:left w:val="single" w:sz="4" w:space="0" w:color="auto"/>
              <w:bottom w:val="single" w:sz="4" w:space="0" w:color="auto"/>
              <w:right w:val="single" w:sz="4" w:space="0" w:color="auto"/>
            </w:tcBorders>
            <w:vAlign w:val="center"/>
          </w:tcPr>
          <w:p w14:paraId="561607EF" w14:textId="760C5477"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141,2</w:t>
            </w:r>
          </w:p>
        </w:tc>
        <w:tc>
          <w:tcPr>
            <w:tcW w:w="850" w:type="dxa"/>
            <w:tcBorders>
              <w:top w:val="single" w:sz="4" w:space="0" w:color="auto"/>
              <w:left w:val="single" w:sz="4" w:space="0" w:color="auto"/>
              <w:bottom w:val="single" w:sz="4" w:space="0" w:color="auto"/>
              <w:right w:val="single" w:sz="4" w:space="0" w:color="auto"/>
            </w:tcBorders>
            <w:vAlign w:val="center"/>
          </w:tcPr>
          <w:p w14:paraId="263B3464" w14:textId="48971571"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w:t>
            </w:r>
          </w:p>
        </w:tc>
      </w:tr>
      <w:tr w:rsidR="003D46C3" w:rsidRPr="003D46C3" w14:paraId="0763C276" w14:textId="77777777" w:rsidTr="006803AA">
        <w:trPr>
          <w:trHeight w:val="278"/>
        </w:trPr>
        <w:tc>
          <w:tcPr>
            <w:tcW w:w="425" w:type="dxa"/>
            <w:tcBorders>
              <w:top w:val="single" w:sz="4" w:space="0" w:color="auto"/>
              <w:left w:val="single" w:sz="4" w:space="0" w:color="auto"/>
              <w:bottom w:val="single" w:sz="4" w:space="0" w:color="auto"/>
              <w:right w:val="single" w:sz="4" w:space="0" w:color="auto"/>
            </w:tcBorders>
            <w:vAlign w:val="center"/>
          </w:tcPr>
          <w:p w14:paraId="1A192936" w14:textId="481A0E09"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16</w:t>
            </w:r>
          </w:p>
        </w:tc>
        <w:tc>
          <w:tcPr>
            <w:tcW w:w="4111" w:type="dxa"/>
            <w:tcBorders>
              <w:top w:val="single" w:sz="4" w:space="0" w:color="auto"/>
              <w:left w:val="single" w:sz="4" w:space="0" w:color="auto"/>
              <w:bottom w:val="single" w:sz="4" w:space="0" w:color="auto"/>
              <w:right w:val="single" w:sz="4" w:space="0" w:color="auto"/>
            </w:tcBorders>
            <w:vAlign w:val="center"/>
          </w:tcPr>
          <w:p w14:paraId="524EC479" w14:textId="77777777" w:rsidR="006803AA" w:rsidRPr="003D46C3" w:rsidRDefault="006803AA" w:rsidP="006803AA">
            <w:pPr>
              <w:pStyle w:val="aa"/>
              <w:jc w:val="both"/>
              <w:rPr>
                <w:rFonts w:ascii="Times New Roman" w:hAnsi="Times New Roman"/>
                <w:sz w:val="20"/>
                <w:szCs w:val="20"/>
              </w:rPr>
            </w:pPr>
            <w:r w:rsidRPr="003D46C3">
              <w:rPr>
                <w:rFonts w:ascii="Times New Roman" w:hAnsi="Times New Roman"/>
                <w:sz w:val="20"/>
                <w:szCs w:val="20"/>
              </w:rPr>
              <w:t>Естественный прирост</w:t>
            </w:r>
          </w:p>
        </w:tc>
        <w:tc>
          <w:tcPr>
            <w:tcW w:w="992" w:type="dxa"/>
            <w:tcBorders>
              <w:top w:val="single" w:sz="4" w:space="0" w:color="auto"/>
              <w:left w:val="single" w:sz="4" w:space="0" w:color="auto"/>
              <w:bottom w:val="single" w:sz="4" w:space="0" w:color="auto"/>
              <w:right w:val="single" w:sz="4" w:space="0" w:color="auto"/>
            </w:tcBorders>
            <w:vAlign w:val="center"/>
          </w:tcPr>
          <w:p w14:paraId="32D43737" w14:textId="77777777"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чел.</w:t>
            </w:r>
          </w:p>
        </w:tc>
        <w:tc>
          <w:tcPr>
            <w:tcW w:w="993" w:type="dxa"/>
            <w:tcBorders>
              <w:top w:val="single" w:sz="4" w:space="0" w:color="auto"/>
              <w:left w:val="single" w:sz="4" w:space="0" w:color="auto"/>
              <w:bottom w:val="single" w:sz="4" w:space="0" w:color="auto"/>
              <w:right w:val="single" w:sz="4" w:space="0" w:color="auto"/>
            </w:tcBorders>
            <w:vAlign w:val="center"/>
          </w:tcPr>
          <w:p w14:paraId="1FDB5C19" w14:textId="65CCB081"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-88</w:t>
            </w:r>
          </w:p>
        </w:tc>
        <w:tc>
          <w:tcPr>
            <w:tcW w:w="993" w:type="dxa"/>
            <w:tcBorders>
              <w:top w:val="single" w:sz="4" w:space="0" w:color="auto"/>
              <w:left w:val="single" w:sz="4" w:space="0" w:color="auto"/>
              <w:bottom w:val="single" w:sz="4" w:space="0" w:color="auto"/>
              <w:right w:val="single" w:sz="4" w:space="0" w:color="auto"/>
            </w:tcBorders>
            <w:vAlign w:val="center"/>
          </w:tcPr>
          <w:p w14:paraId="033E8BF1" w14:textId="2CE39B66"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14:paraId="125709FB" w14:textId="64C0E3E6"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-159</w:t>
            </w:r>
          </w:p>
        </w:tc>
        <w:tc>
          <w:tcPr>
            <w:tcW w:w="849" w:type="dxa"/>
            <w:tcBorders>
              <w:top w:val="single" w:sz="4" w:space="0" w:color="auto"/>
              <w:left w:val="single" w:sz="4" w:space="0" w:color="auto"/>
              <w:bottom w:val="single" w:sz="4" w:space="0" w:color="auto"/>
              <w:right w:val="single" w:sz="4" w:space="0" w:color="auto"/>
            </w:tcBorders>
            <w:vAlign w:val="center"/>
          </w:tcPr>
          <w:p w14:paraId="0E7DB1C7" w14:textId="040AA455"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180,7</w:t>
            </w:r>
          </w:p>
        </w:tc>
        <w:tc>
          <w:tcPr>
            <w:tcW w:w="850" w:type="dxa"/>
            <w:tcBorders>
              <w:top w:val="single" w:sz="4" w:space="0" w:color="auto"/>
              <w:left w:val="single" w:sz="4" w:space="0" w:color="auto"/>
              <w:bottom w:val="single" w:sz="4" w:space="0" w:color="auto"/>
              <w:right w:val="single" w:sz="4" w:space="0" w:color="auto"/>
            </w:tcBorders>
            <w:vAlign w:val="center"/>
          </w:tcPr>
          <w:p w14:paraId="0719E49B" w14:textId="52AC3CBC"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w:t>
            </w:r>
          </w:p>
        </w:tc>
      </w:tr>
      <w:tr w:rsidR="003D46C3" w:rsidRPr="003D46C3" w14:paraId="364CCC61" w14:textId="77777777" w:rsidTr="006803AA">
        <w:trPr>
          <w:trHeight w:val="278"/>
        </w:trPr>
        <w:tc>
          <w:tcPr>
            <w:tcW w:w="425" w:type="dxa"/>
            <w:tcBorders>
              <w:top w:val="single" w:sz="4" w:space="0" w:color="auto"/>
              <w:left w:val="single" w:sz="4" w:space="0" w:color="auto"/>
              <w:bottom w:val="single" w:sz="4" w:space="0" w:color="auto"/>
              <w:right w:val="single" w:sz="4" w:space="0" w:color="auto"/>
            </w:tcBorders>
            <w:vAlign w:val="center"/>
          </w:tcPr>
          <w:p w14:paraId="1927EC88" w14:textId="551AEE67"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17</w:t>
            </w:r>
          </w:p>
        </w:tc>
        <w:tc>
          <w:tcPr>
            <w:tcW w:w="4111" w:type="dxa"/>
            <w:tcBorders>
              <w:top w:val="single" w:sz="4" w:space="0" w:color="auto"/>
              <w:left w:val="single" w:sz="4" w:space="0" w:color="auto"/>
              <w:bottom w:val="single" w:sz="4" w:space="0" w:color="auto"/>
              <w:right w:val="single" w:sz="4" w:space="0" w:color="auto"/>
            </w:tcBorders>
            <w:vAlign w:val="center"/>
          </w:tcPr>
          <w:p w14:paraId="2BA9D1B5" w14:textId="133C087C" w:rsidR="006803AA" w:rsidRPr="003D46C3" w:rsidRDefault="006803AA" w:rsidP="006803AA">
            <w:pPr>
              <w:pStyle w:val="aa"/>
              <w:jc w:val="both"/>
              <w:rPr>
                <w:rFonts w:ascii="Times New Roman" w:eastAsia="Times New Roman" w:hAnsi="Times New Roman"/>
                <w:sz w:val="20"/>
                <w:szCs w:val="20"/>
              </w:rPr>
            </w:pPr>
            <w:r w:rsidRPr="003D46C3">
              <w:rPr>
                <w:rFonts w:ascii="Times New Roman" w:eastAsia="Times New Roman" w:hAnsi="Times New Roman"/>
                <w:sz w:val="20"/>
                <w:szCs w:val="20"/>
              </w:rPr>
              <w:t>Миграционный прирост населения:</w:t>
            </w:r>
          </w:p>
        </w:tc>
        <w:tc>
          <w:tcPr>
            <w:tcW w:w="992" w:type="dxa"/>
            <w:tcBorders>
              <w:top w:val="single" w:sz="4" w:space="0" w:color="auto"/>
              <w:left w:val="single" w:sz="4" w:space="0" w:color="auto"/>
              <w:bottom w:val="single" w:sz="4" w:space="0" w:color="auto"/>
              <w:right w:val="single" w:sz="4" w:space="0" w:color="auto"/>
            </w:tcBorders>
            <w:vAlign w:val="center"/>
          </w:tcPr>
          <w:p w14:paraId="2CDEDE5A" w14:textId="77777777" w:rsidR="006803AA" w:rsidRPr="003D46C3" w:rsidRDefault="006803AA" w:rsidP="006803AA">
            <w:pPr>
              <w:pStyle w:val="aa"/>
              <w:jc w:val="center"/>
              <w:rPr>
                <w:rFonts w:ascii="Times New Roman" w:eastAsia="Times New Roman" w:hAnsi="Times New Roman"/>
                <w:sz w:val="20"/>
                <w:szCs w:val="20"/>
              </w:rPr>
            </w:pPr>
            <w:r w:rsidRPr="003D46C3">
              <w:rPr>
                <w:rFonts w:ascii="Times New Roman" w:eastAsia="Times New Roman" w:hAnsi="Times New Roman"/>
                <w:sz w:val="20"/>
                <w:szCs w:val="20"/>
              </w:rPr>
              <w:t>чел.</w:t>
            </w:r>
          </w:p>
        </w:tc>
        <w:tc>
          <w:tcPr>
            <w:tcW w:w="993" w:type="dxa"/>
            <w:tcBorders>
              <w:top w:val="single" w:sz="4" w:space="0" w:color="auto"/>
              <w:left w:val="single" w:sz="4" w:space="0" w:color="auto"/>
              <w:bottom w:val="single" w:sz="4" w:space="0" w:color="auto"/>
              <w:right w:val="single" w:sz="4" w:space="0" w:color="auto"/>
            </w:tcBorders>
            <w:vAlign w:val="center"/>
          </w:tcPr>
          <w:p w14:paraId="0033CBD1" w14:textId="5C66AB24" w:rsidR="006803AA" w:rsidRPr="003D46C3" w:rsidRDefault="006803AA" w:rsidP="006803AA">
            <w:pPr>
              <w:pStyle w:val="aa"/>
              <w:jc w:val="center"/>
              <w:rPr>
                <w:rFonts w:ascii="Times New Roman" w:eastAsia="Times New Roman" w:hAnsi="Times New Roman"/>
                <w:sz w:val="20"/>
                <w:szCs w:val="20"/>
              </w:rPr>
            </w:pPr>
            <w:r w:rsidRPr="003D46C3">
              <w:rPr>
                <w:rFonts w:ascii="Times New Roman" w:hAnsi="Times New Roman"/>
                <w:sz w:val="20"/>
                <w:szCs w:val="20"/>
              </w:rPr>
              <w:t>-47</w:t>
            </w:r>
          </w:p>
        </w:tc>
        <w:tc>
          <w:tcPr>
            <w:tcW w:w="993" w:type="dxa"/>
            <w:tcBorders>
              <w:top w:val="single" w:sz="4" w:space="0" w:color="auto"/>
              <w:left w:val="single" w:sz="4" w:space="0" w:color="auto"/>
              <w:bottom w:val="single" w:sz="4" w:space="0" w:color="auto"/>
              <w:right w:val="single" w:sz="4" w:space="0" w:color="auto"/>
            </w:tcBorders>
            <w:vAlign w:val="center"/>
          </w:tcPr>
          <w:p w14:paraId="2B0531A3" w14:textId="32CD605D" w:rsidR="006803AA" w:rsidRPr="003D46C3" w:rsidRDefault="006803AA" w:rsidP="006803AA">
            <w:pPr>
              <w:pStyle w:val="aa"/>
              <w:jc w:val="center"/>
              <w:rPr>
                <w:rFonts w:ascii="Times New Roman" w:eastAsia="Times New Roman" w:hAnsi="Times New Roman"/>
                <w:sz w:val="20"/>
                <w:szCs w:val="20"/>
              </w:rPr>
            </w:pPr>
            <w:r w:rsidRPr="003D46C3">
              <w:rPr>
                <w:rFonts w:ascii="Times New Roman" w:eastAsia="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vAlign w:val="center"/>
          </w:tcPr>
          <w:p w14:paraId="7D04F51D" w14:textId="43D7A1C0" w:rsidR="006803AA" w:rsidRPr="003D46C3" w:rsidRDefault="003D46C3" w:rsidP="006803AA">
            <w:pPr>
              <w:pStyle w:val="aa"/>
              <w:jc w:val="center"/>
              <w:rPr>
                <w:rFonts w:ascii="Times New Roman" w:eastAsia="Times New Roman" w:hAnsi="Times New Roman"/>
                <w:sz w:val="20"/>
                <w:szCs w:val="20"/>
              </w:rPr>
            </w:pPr>
            <w:r>
              <w:rPr>
                <w:rFonts w:ascii="Times New Roman" w:eastAsia="Times New Roman" w:hAnsi="Times New Roman"/>
                <w:sz w:val="20"/>
                <w:szCs w:val="20"/>
              </w:rPr>
              <w:t>-</w:t>
            </w:r>
          </w:p>
        </w:tc>
        <w:tc>
          <w:tcPr>
            <w:tcW w:w="849" w:type="dxa"/>
            <w:tcBorders>
              <w:top w:val="single" w:sz="4" w:space="0" w:color="auto"/>
              <w:left w:val="single" w:sz="4" w:space="0" w:color="auto"/>
              <w:bottom w:val="single" w:sz="4" w:space="0" w:color="auto"/>
              <w:right w:val="single" w:sz="4" w:space="0" w:color="auto"/>
            </w:tcBorders>
            <w:vAlign w:val="center"/>
          </w:tcPr>
          <w:p w14:paraId="76FC0E12" w14:textId="2FCFB81B" w:rsidR="006803AA" w:rsidRPr="003D46C3" w:rsidRDefault="003D46C3" w:rsidP="006803AA">
            <w:pPr>
              <w:pStyle w:val="aa"/>
              <w:jc w:val="center"/>
              <w:rPr>
                <w:rFonts w:ascii="Times New Roman" w:hAnsi="Times New Roman"/>
                <w:sz w:val="20"/>
                <w:szCs w:val="20"/>
              </w:rPr>
            </w:pPr>
            <w:r>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3EB4B9E8" w14:textId="009E443B"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w:t>
            </w:r>
          </w:p>
        </w:tc>
      </w:tr>
      <w:tr w:rsidR="003D46C3" w:rsidRPr="003D46C3" w14:paraId="729170EB" w14:textId="77777777" w:rsidTr="006803AA">
        <w:trPr>
          <w:trHeight w:val="278"/>
        </w:trPr>
        <w:tc>
          <w:tcPr>
            <w:tcW w:w="425" w:type="dxa"/>
            <w:tcBorders>
              <w:top w:val="single" w:sz="4" w:space="0" w:color="auto"/>
              <w:left w:val="single" w:sz="4" w:space="0" w:color="auto"/>
              <w:bottom w:val="single" w:sz="4" w:space="0" w:color="auto"/>
              <w:right w:val="single" w:sz="4" w:space="0" w:color="auto"/>
            </w:tcBorders>
            <w:vAlign w:val="center"/>
          </w:tcPr>
          <w:p w14:paraId="3B496993" w14:textId="77777777" w:rsidR="006803AA" w:rsidRPr="003D46C3" w:rsidRDefault="006803AA" w:rsidP="006803AA">
            <w:pPr>
              <w:pStyle w:val="aa"/>
              <w:jc w:val="center"/>
              <w:rPr>
                <w:rFonts w:ascii="Times New Roman" w:hAnsi="Times New Roman"/>
                <w:sz w:val="20"/>
                <w:szCs w:val="20"/>
              </w:rPr>
            </w:pPr>
          </w:p>
        </w:tc>
        <w:tc>
          <w:tcPr>
            <w:tcW w:w="4111" w:type="dxa"/>
            <w:tcBorders>
              <w:top w:val="single" w:sz="4" w:space="0" w:color="auto"/>
              <w:left w:val="single" w:sz="4" w:space="0" w:color="auto"/>
              <w:bottom w:val="single" w:sz="4" w:space="0" w:color="auto"/>
              <w:right w:val="single" w:sz="4" w:space="0" w:color="auto"/>
            </w:tcBorders>
            <w:vAlign w:val="center"/>
          </w:tcPr>
          <w:p w14:paraId="0A63F90F" w14:textId="77777777" w:rsidR="006803AA" w:rsidRPr="003D46C3" w:rsidRDefault="006803AA" w:rsidP="006803AA">
            <w:pPr>
              <w:pStyle w:val="aa"/>
              <w:jc w:val="both"/>
              <w:rPr>
                <w:rFonts w:ascii="Times New Roman" w:eastAsia="Times New Roman" w:hAnsi="Times New Roman"/>
                <w:sz w:val="20"/>
                <w:szCs w:val="20"/>
              </w:rPr>
            </w:pPr>
            <w:r w:rsidRPr="003D46C3">
              <w:rPr>
                <w:rFonts w:ascii="Times New Roman" w:eastAsia="Times New Roman" w:hAnsi="Times New Roman"/>
                <w:sz w:val="20"/>
                <w:szCs w:val="20"/>
              </w:rPr>
              <w:t xml:space="preserve">  прибыло</w:t>
            </w:r>
          </w:p>
        </w:tc>
        <w:tc>
          <w:tcPr>
            <w:tcW w:w="992" w:type="dxa"/>
            <w:tcBorders>
              <w:top w:val="single" w:sz="4" w:space="0" w:color="auto"/>
              <w:left w:val="single" w:sz="4" w:space="0" w:color="auto"/>
              <w:bottom w:val="single" w:sz="4" w:space="0" w:color="auto"/>
              <w:right w:val="single" w:sz="4" w:space="0" w:color="auto"/>
            </w:tcBorders>
            <w:vAlign w:val="center"/>
          </w:tcPr>
          <w:p w14:paraId="385660F5" w14:textId="77777777" w:rsidR="006803AA" w:rsidRPr="003D46C3" w:rsidRDefault="006803AA" w:rsidP="006803AA">
            <w:pPr>
              <w:pStyle w:val="aa"/>
              <w:jc w:val="center"/>
              <w:rPr>
                <w:rFonts w:ascii="Times New Roman" w:eastAsia="Times New Roman" w:hAnsi="Times New Roman"/>
                <w:sz w:val="20"/>
                <w:szCs w:val="20"/>
              </w:rPr>
            </w:pPr>
            <w:r w:rsidRPr="003D46C3">
              <w:rPr>
                <w:rFonts w:ascii="Times New Roman" w:eastAsia="Times New Roman" w:hAnsi="Times New Roman"/>
                <w:sz w:val="20"/>
                <w:szCs w:val="20"/>
              </w:rPr>
              <w:t>чел.</w:t>
            </w:r>
          </w:p>
        </w:tc>
        <w:tc>
          <w:tcPr>
            <w:tcW w:w="993" w:type="dxa"/>
            <w:tcBorders>
              <w:top w:val="single" w:sz="4" w:space="0" w:color="auto"/>
              <w:left w:val="single" w:sz="4" w:space="0" w:color="auto"/>
              <w:bottom w:val="single" w:sz="4" w:space="0" w:color="auto"/>
              <w:right w:val="single" w:sz="4" w:space="0" w:color="auto"/>
            </w:tcBorders>
            <w:vAlign w:val="center"/>
          </w:tcPr>
          <w:p w14:paraId="5D365708" w14:textId="69C06AA7" w:rsidR="006803AA" w:rsidRPr="003D46C3" w:rsidRDefault="006803AA" w:rsidP="006803AA">
            <w:pPr>
              <w:pStyle w:val="aa"/>
              <w:jc w:val="center"/>
              <w:rPr>
                <w:rFonts w:ascii="Times New Roman" w:eastAsia="Times New Roman" w:hAnsi="Times New Roman"/>
                <w:sz w:val="20"/>
                <w:szCs w:val="20"/>
              </w:rPr>
            </w:pPr>
            <w:r w:rsidRPr="003D46C3">
              <w:rPr>
                <w:rFonts w:ascii="Times New Roman" w:hAnsi="Times New Roman"/>
                <w:sz w:val="20"/>
                <w:szCs w:val="20"/>
              </w:rPr>
              <w:t>412</w:t>
            </w:r>
          </w:p>
        </w:tc>
        <w:tc>
          <w:tcPr>
            <w:tcW w:w="993" w:type="dxa"/>
            <w:tcBorders>
              <w:top w:val="single" w:sz="4" w:space="0" w:color="auto"/>
              <w:left w:val="single" w:sz="4" w:space="0" w:color="auto"/>
              <w:bottom w:val="single" w:sz="4" w:space="0" w:color="auto"/>
              <w:right w:val="single" w:sz="4" w:space="0" w:color="auto"/>
            </w:tcBorders>
            <w:vAlign w:val="center"/>
          </w:tcPr>
          <w:p w14:paraId="2A83F8D9" w14:textId="0BF68E21" w:rsidR="006803AA" w:rsidRPr="003D46C3" w:rsidRDefault="006803AA" w:rsidP="006803AA">
            <w:pPr>
              <w:pStyle w:val="aa"/>
              <w:jc w:val="center"/>
              <w:rPr>
                <w:rFonts w:ascii="Times New Roman" w:eastAsia="Times New Roman" w:hAnsi="Times New Roman"/>
                <w:sz w:val="20"/>
                <w:szCs w:val="20"/>
              </w:rPr>
            </w:pPr>
            <w:r w:rsidRPr="003D46C3">
              <w:rPr>
                <w:rFonts w:ascii="Times New Roman" w:eastAsia="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14:paraId="64D26CCB" w14:textId="42651CD0" w:rsidR="006803AA" w:rsidRPr="003D46C3" w:rsidRDefault="003D46C3" w:rsidP="006803AA">
            <w:pPr>
              <w:pStyle w:val="aa"/>
              <w:jc w:val="center"/>
              <w:rPr>
                <w:rFonts w:ascii="Times New Roman" w:eastAsia="Times New Roman" w:hAnsi="Times New Roman"/>
                <w:sz w:val="20"/>
                <w:szCs w:val="20"/>
              </w:rPr>
            </w:pPr>
            <w:r w:rsidRPr="003D46C3">
              <w:rPr>
                <w:rFonts w:ascii="Times New Roman" w:eastAsia="Times New Roman" w:hAnsi="Times New Roman"/>
                <w:sz w:val="20"/>
                <w:szCs w:val="20"/>
              </w:rPr>
              <w:t>-</w:t>
            </w:r>
          </w:p>
        </w:tc>
        <w:tc>
          <w:tcPr>
            <w:tcW w:w="849" w:type="dxa"/>
            <w:tcBorders>
              <w:top w:val="single" w:sz="4" w:space="0" w:color="auto"/>
              <w:left w:val="single" w:sz="4" w:space="0" w:color="auto"/>
              <w:bottom w:val="single" w:sz="4" w:space="0" w:color="auto"/>
              <w:right w:val="single" w:sz="4" w:space="0" w:color="auto"/>
            </w:tcBorders>
            <w:vAlign w:val="center"/>
          </w:tcPr>
          <w:p w14:paraId="266144F2" w14:textId="34CB1985" w:rsidR="006803AA" w:rsidRPr="003D46C3" w:rsidRDefault="003D46C3" w:rsidP="006803AA">
            <w:pPr>
              <w:pStyle w:val="aa"/>
              <w:jc w:val="center"/>
              <w:rPr>
                <w:rFonts w:ascii="Times New Roman" w:hAnsi="Times New Roman"/>
                <w:sz w:val="20"/>
                <w:szCs w:val="20"/>
              </w:rPr>
            </w:pPr>
            <w:r>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7C9EC8FC" w14:textId="34A2E612"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w:t>
            </w:r>
          </w:p>
        </w:tc>
      </w:tr>
      <w:tr w:rsidR="003D46C3" w:rsidRPr="003D46C3" w14:paraId="1DA7BB28" w14:textId="77777777" w:rsidTr="006803AA">
        <w:trPr>
          <w:trHeight w:val="278"/>
        </w:trPr>
        <w:tc>
          <w:tcPr>
            <w:tcW w:w="425" w:type="dxa"/>
            <w:tcBorders>
              <w:top w:val="single" w:sz="4" w:space="0" w:color="auto"/>
              <w:left w:val="single" w:sz="4" w:space="0" w:color="auto"/>
              <w:bottom w:val="single" w:sz="4" w:space="0" w:color="auto"/>
              <w:right w:val="single" w:sz="4" w:space="0" w:color="auto"/>
            </w:tcBorders>
            <w:vAlign w:val="center"/>
          </w:tcPr>
          <w:p w14:paraId="50A5CD7F" w14:textId="77777777" w:rsidR="006803AA" w:rsidRPr="003D46C3" w:rsidRDefault="006803AA" w:rsidP="006803AA">
            <w:pPr>
              <w:pStyle w:val="aa"/>
              <w:jc w:val="center"/>
              <w:rPr>
                <w:rFonts w:ascii="Times New Roman" w:hAnsi="Times New Roman"/>
                <w:sz w:val="20"/>
                <w:szCs w:val="20"/>
              </w:rPr>
            </w:pPr>
          </w:p>
        </w:tc>
        <w:tc>
          <w:tcPr>
            <w:tcW w:w="4111" w:type="dxa"/>
            <w:tcBorders>
              <w:top w:val="single" w:sz="4" w:space="0" w:color="auto"/>
              <w:left w:val="single" w:sz="4" w:space="0" w:color="auto"/>
              <w:bottom w:val="single" w:sz="4" w:space="0" w:color="auto"/>
              <w:right w:val="single" w:sz="4" w:space="0" w:color="auto"/>
            </w:tcBorders>
            <w:vAlign w:val="center"/>
          </w:tcPr>
          <w:p w14:paraId="03C97129" w14:textId="77777777" w:rsidR="006803AA" w:rsidRPr="003D46C3" w:rsidRDefault="006803AA" w:rsidP="006803AA">
            <w:pPr>
              <w:pStyle w:val="aa"/>
              <w:jc w:val="both"/>
              <w:rPr>
                <w:rFonts w:ascii="Times New Roman" w:eastAsia="Times New Roman" w:hAnsi="Times New Roman"/>
                <w:sz w:val="20"/>
                <w:szCs w:val="20"/>
              </w:rPr>
            </w:pPr>
            <w:r w:rsidRPr="003D46C3">
              <w:rPr>
                <w:rFonts w:ascii="Times New Roman" w:eastAsia="Times New Roman" w:hAnsi="Times New Roman"/>
                <w:sz w:val="20"/>
                <w:szCs w:val="20"/>
              </w:rPr>
              <w:t xml:space="preserve">  убыло</w:t>
            </w:r>
          </w:p>
        </w:tc>
        <w:tc>
          <w:tcPr>
            <w:tcW w:w="992" w:type="dxa"/>
            <w:tcBorders>
              <w:top w:val="single" w:sz="4" w:space="0" w:color="auto"/>
              <w:left w:val="single" w:sz="4" w:space="0" w:color="auto"/>
              <w:bottom w:val="single" w:sz="4" w:space="0" w:color="auto"/>
              <w:right w:val="single" w:sz="4" w:space="0" w:color="auto"/>
            </w:tcBorders>
            <w:vAlign w:val="center"/>
          </w:tcPr>
          <w:p w14:paraId="6206D436" w14:textId="77777777" w:rsidR="006803AA" w:rsidRPr="003D46C3" w:rsidRDefault="006803AA" w:rsidP="006803AA">
            <w:pPr>
              <w:pStyle w:val="aa"/>
              <w:jc w:val="center"/>
              <w:rPr>
                <w:rFonts w:ascii="Times New Roman" w:eastAsia="Times New Roman" w:hAnsi="Times New Roman"/>
                <w:sz w:val="20"/>
                <w:szCs w:val="20"/>
              </w:rPr>
            </w:pPr>
            <w:r w:rsidRPr="003D46C3">
              <w:rPr>
                <w:rFonts w:ascii="Times New Roman" w:eastAsia="Times New Roman" w:hAnsi="Times New Roman"/>
                <w:sz w:val="20"/>
                <w:szCs w:val="20"/>
              </w:rPr>
              <w:t>чел.</w:t>
            </w:r>
          </w:p>
        </w:tc>
        <w:tc>
          <w:tcPr>
            <w:tcW w:w="993" w:type="dxa"/>
            <w:tcBorders>
              <w:top w:val="single" w:sz="4" w:space="0" w:color="auto"/>
              <w:left w:val="single" w:sz="4" w:space="0" w:color="auto"/>
              <w:bottom w:val="single" w:sz="4" w:space="0" w:color="auto"/>
              <w:right w:val="single" w:sz="4" w:space="0" w:color="auto"/>
            </w:tcBorders>
            <w:vAlign w:val="center"/>
          </w:tcPr>
          <w:p w14:paraId="3BCBBDBE" w14:textId="15C87C0F" w:rsidR="006803AA" w:rsidRPr="003D46C3" w:rsidRDefault="006803AA" w:rsidP="006803AA">
            <w:pPr>
              <w:pStyle w:val="aa"/>
              <w:jc w:val="center"/>
              <w:rPr>
                <w:rFonts w:ascii="Times New Roman" w:eastAsia="Times New Roman" w:hAnsi="Times New Roman"/>
                <w:sz w:val="20"/>
                <w:szCs w:val="20"/>
              </w:rPr>
            </w:pPr>
            <w:r w:rsidRPr="003D46C3">
              <w:rPr>
                <w:rFonts w:ascii="Times New Roman" w:hAnsi="Times New Roman"/>
                <w:sz w:val="20"/>
                <w:szCs w:val="20"/>
              </w:rPr>
              <w:t>459</w:t>
            </w:r>
          </w:p>
        </w:tc>
        <w:tc>
          <w:tcPr>
            <w:tcW w:w="993" w:type="dxa"/>
            <w:tcBorders>
              <w:top w:val="single" w:sz="4" w:space="0" w:color="auto"/>
              <w:left w:val="single" w:sz="4" w:space="0" w:color="auto"/>
              <w:bottom w:val="single" w:sz="4" w:space="0" w:color="auto"/>
              <w:right w:val="single" w:sz="4" w:space="0" w:color="auto"/>
            </w:tcBorders>
            <w:vAlign w:val="center"/>
          </w:tcPr>
          <w:p w14:paraId="0AA82B90" w14:textId="0CB74043" w:rsidR="006803AA" w:rsidRPr="003D46C3" w:rsidRDefault="006803AA" w:rsidP="006803AA">
            <w:pPr>
              <w:pStyle w:val="aa"/>
              <w:jc w:val="center"/>
              <w:rPr>
                <w:rFonts w:ascii="Times New Roman" w:eastAsia="Times New Roman" w:hAnsi="Times New Roman"/>
                <w:sz w:val="20"/>
                <w:szCs w:val="20"/>
              </w:rPr>
            </w:pPr>
            <w:r w:rsidRPr="003D46C3">
              <w:rPr>
                <w:rFonts w:ascii="Times New Roman" w:eastAsia="Times New Roman" w:hAnsi="Times New Roman"/>
                <w:sz w:val="20"/>
                <w:szCs w:val="20"/>
              </w:rPr>
              <w:t>-</w:t>
            </w:r>
          </w:p>
        </w:tc>
        <w:tc>
          <w:tcPr>
            <w:tcW w:w="993" w:type="dxa"/>
            <w:tcBorders>
              <w:top w:val="single" w:sz="4" w:space="0" w:color="auto"/>
              <w:left w:val="single" w:sz="4" w:space="0" w:color="auto"/>
              <w:bottom w:val="single" w:sz="4" w:space="0" w:color="auto"/>
              <w:right w:val="single" w:sz="4" w:space="0" w:color="auto"/>
            </w:tcBorders>
          </w:tcPr>
          <w:p w14:paraId="3B07FCCD" w14:textId="3C0F3E24" w:rsidR="006803AA" w:rsidRPr="003D46C3" w:rsidRDefault="003D46C3" w:rsidP="006803AA">
            <w:pPr>
              <w:pStyle w:val="aa"/>
              <w:jc w:val="center"/>
              <w:rPr>
                <w:rFonts w:ascii="Times New Roman" w:eastAsia="Times New Roman" w:hAnsi="Times New Roman"/>
                <w:sz w:val="20"/>
                <w:szCs w:val="20"/>
              </w:rPr>
            </w:pPr>
            <w:r w:rsidRPr="003D46C3">
              <w:rPr>
                <w:rFonts w:ascii="Times New Roman" w:eastAsia="Times New Roman" w:hAnsi="Times New Roman"/>
                <w:sz w:val="20"/>
                <w:szCs w:val="20"/>
              </w:rPr>
              <w:t>-</w:t>
            </w:r>
          </w:p>
        </w:tc>
        <w:tc>
          <w:tcPr>
            <w:tcW w:w="849" w:type="dxa"/>
            <w:tcBorders>
              <w:top w:val="single" w:sz="4" w:space="0" w:color="auto"/>
              <w:left w:val="single" w:sz="4" w:space="0" w:color="auto"/>
              <w:bottom w:val="single" w:sz="4" w:space="0" w:color="auto"/>
              <w:right w:val="single" w:sz="4" w:space="0" w:color="auto"/>
            </w:tcBorders>
            <w:vAlign w:val="center"/>
          </w:tcPr>
          <w:p w14:paraId="43BE22C2" w14:textId="6E9EC374" w:rsidR="006803AA" w:rsidRPr="003D46C3" w:rsidRDefault="003D46C3" w:rsidP="006803AA">
            <w:pPr>
              <w:pStyle w:val="aa"/>
              <w:jc w:val="center"/>
              <w:rPr>
                <w:rFonts w:ascii="Times New Roman" w:hAnsi="Times New Roman"/>
                <w:sz w:val="20"/>
                <w:szCs w:val="20"/>
              </w:rPr>
            </w:pPr>
            <w:r>
              <w:rPr>
                <w:rFonts w:ascii="Times New Roman" w:hAnsi="Times New Roman"/>
                <w:sz w:val="20"/>
                <w:szCs w:val="20"/>
              </w:rPr>
              <w:t>-</w:t>
            </w:r>
          </w:p>
        </w:tc>
        <w:tc>
          <w:tcPr>
            <w:tcW w:w="850" w:type="dxa"/>
            <w:tcBorders>
              <w:top w:val="single" w:sz="4" w:space="0" w:color="auto"/>
              <w:left w:val="single" w:sz="4" w:space="0" w:color="auto"/>
              <w:bottom w:val="single" w:sz="4" w:space="0" w:color="auto"/>
              <w:right w:val="single" w:sz="4" w:space="0" w:color="auto"/>
            </w:tcBorders>
            <w:vAlign w:val="center"/>
          </w:tcPr>
          <w:p w14:paraId="70483860" w14:textId="68610373" w:rsidR="006803AA" w:rsidRPr="003D46C3" w:rsidRDefault="006803AA" w:rsidP="006803AA">
            <w:pPr>
              <w:pStyle w:val="aa"/>
              <w:jc w:val="center"/>
              <w:rPr>
                <w:rFonts w:ascii="Times New Roman" w:hAnsi="Times New Roman"/>
                <w:sz w:val="20"/>
                <w:szCs w:val="20"/>
              </w:rPr>
            </w:pPr>
            <w:r w:rsidRPr="003D46C3">
              <w:rPr>
                <w:rFonts w:ascii="Times New Roman" w:hAnsi="Times New Roman"/>
                <w:sz w:val="20"/>
                <w:szCs w:val="20"/>
              </w:rPr>
              <w:t>-</w:t>
            </w:r>
          </w:p>
        </w:tc>
      </w:tr>
    </w:tbl>
    <w:p w14:paraId="0CA8CE36" w14:textId="77777777" w:rsidR="001B106B" w:rsidRPr="003D46C3" w:rsidRDefault="001B106B" w:rsidP="004D4A44">
      <w:pPr>
        <w:autoSpaceDE w:val="0"/>
        <w:autoSpaceDN w:val="0"/>
        <w:adjustRightInd w:val="0"/>
        <w:rPr>
          <w:b/>
          <w:bCs/>
          <w:lang w:eastAsia="en-US"/>
        </w:rPr>
      </w:pPr>
    </w:p>
    <w:p w14:paraId="3ABBDD01" w14:textId="3AEF6B32" w:rsidR="00496C22" w:rsidRPr="003D46C3" w:rsidRDefault="003D46C3" w:rsidP="003D46C3">
      <w:pPr>
        <w:autoSpaceDE w:val="0"/>
        <w:autoSpaceDN w:val="0"/>
        <w:adjustRightInd w:val="0"/>
        <w:rPr>
          <w:i/>
          <w:iCs/>
          <w:lang w:eastAsia="en-US"/>
        </w:rPr>
      </w:pPr>
      <w:r w:rsidRPr="003D46C3">
        <w:rPr>
          <w:i/>
          <w:iCs/>
          <w:lang w:eastAsia="en-US"/>
        </w:rPr>
        <w:t xml:space="preserve">Примечание* - данные приведены по итогам 1 полугодия 2024 года </w:t>
      </w:r>
    </w:p>
    <w:p w14:paraId="53F96D58" w14:textId="77777777" w:rsidR="003D46C3" w:rsidRDefault="003D46C3" w:rsidP="003D46C3">
      <w:pPr>
        <w:autoSpaceDE w:val="0"/>
        <w:autoSpaceDN w:val="0"/>
        <w:adjustRightInd w:val="0"/>
        <w:rPr>
          <w:b/>
          <w:bCs/>
          <w:lang w:eastAsia="en-US"/>
        </w:rPr>
      </w:pPr>
    </w:p>
    <w:p w14:paraId="39C7DF8B" w14:textId="77777777" w:rsidR="003D46C3" w:rsidRPr="003D46C3" w:rsidRDefault="003D46C3" w:rsidP="003D46C3">
      <w:pPr>
        <w:autoSpaceDE w:val="0"/>
        <w:autoSpaceDN w:val="0"/>
        <w:adjustRightInd w:val="0"/>
        <w:rPr>
          <w:b/>
          <w:bCs/>
          <w:lang w:eastAsia="en-US"/>
        </w:rPr>
      </w:pPr>
    </w:p>
    <w:p w14:paraId="0EA54B02" w14:textId="77777777" w:rsidR="00E56423" w:rsidRPr="003D46C3" w:rsidRDefault="00E56423" w:rsidP="00E56423">
      <w:pPr>
        <w:autoSpaceDE w:val="0"/>
        <w:autoSpaceDN w:val="0"/>
        <w:adjustRightInd w:val="0"/>
        <w:jc w:val="center"/>
        <w:rPr>
          <w:b/>
          <w:bCs/>
          <w:lang w:eastAsia="en-US"/>
        </w:rPr>
      </w:pPr>
      <w:r w:rsidRPr="003D46C3">
        <w:rPr>
          <w:b/>
          <w:bCs/>
          <w:lang w:eastAsia="en-US"/>
        </w:rPr>
        <w:t>Итоги социально-экономического развития</w:t>
      </w:r>
    </w:p>
    <w:p w14:paraId="6A29989F" w14:textId="77777777" w:rsidR="00B1498B" w:rsidRPr="003D46C3" w:rsidRDefault="00E56423" w:rsidP="00E56423">
      <w:pPr>
        <w:autoSpaceDE w:val="0"/>
        <w:autoSpaceDN w:val="0"/>
        <w:adjustRightInd w:val="0"/>
        <w:jc w:val="center"/>
        <w:rPr>
          <w:b/>
          <w:bCs/>
          <w:lang w:eastAsia="en-US"/>
        </w:rPr>
      </w:pPr>
      <w:r w:rsidRPr="003D46C3">
        <w:rPr>
          <w:b/>
          <w:bCs/>
          <w:lang w:eastAsia="en-US"/>
        </w:rPr>
        <w:t>муниципального образования «</w:t>
      </w:r>
      <w:r w:rsidR="00F263EA" w:rsidRPr="003D46C3">
        <w:rPr>
          <w:b/>
          <w:bCs/>
          <w:lang w:eastAsia="en-US"/>
        </w:rPr>
        <w:t xml:space="preserve">Муниципальный округ </w:t>
      </w:r>
      <w:r w:rsidR="001D6B96" w:rsidRPr="003D46C3">
        <w:rPr>
          <w:b/>
          <w:bCs/>
          <w:lang w:eastAsia="en-US"/>
        </w:rPr>
        <w:t>Кез</w:t>
      </w:r>
      <w:r w:rsidRPr="003D46C3">
        <w:rPr>
          <w:b/>
          <w:bCs/>
          <w:lang w:eastAsia="en-US"/>
        </w:rPr>
        <w:t>ский район</w:t>
      </w:r>
      <w:r w:rsidR="00F263EA" w:rsidRPr="003D46C3">
        <w:rPr>
          <w:b/>
          <w:bCs/>
          <w:lang w:eastAsia="en-US"/>
        </w:rPr>
        <w:t xml:space="preserve"> </w:t>
      </w:r>
    </w:p>
    <w:p w14:paraId="763B38AE" w14:textId="22F3484E" w:rsidR="00E56423" w:rsidRPr="003D46C3" w:rsidRDefault="00F263EA" w:rsidP="00E56423">
      <w:pPr>
        <w:autoSpaceDE w:val="0"/>
        <w:autoSpaceDN w:val="0"/>
        <w:adjustRightInd w:val="0"/>
        <w:jc w:val="center"/>
        <w:rPr>
          <w:b/>
          <w:bCs/>
          <w:lang w:eastAsia="en-US"/>
        </w:rPr>
      </w:pPr>
      <w:r w:rsidRPr="003D46C3">
        <w:rPr>
          <w:b/>
          <w:bCs/>
          <w:lang w:eastAsia="en-US"/>
        </w:rPr>
        <w:t>Удмуртской Республики</w:t>
      </w:r>
      <w:r w:rsidR="00E56423" w:rsidRPr="003D46C3">
        <w:rPr>
          <w:b/>
          <w:bCs/>
          <w:lang w:eastAsia="en-US"/>
        </w:rPr>
        <w:t xml:space="preserve">» за </w:t>
      </w:r>
      <w:r w:rsidR="001D6B96" w:rsidRPr="003D46C3">
        <w:rPr>
          <w:b/>
          <w:bCs/>
          <w:lang w:eastAsia="en-US"/>
        </w:rPr>
        <w:t xml:space="preserve">9 месяцев </w:t>
      </w:r>
      <w:r w:rsidR="00DF4543" w:rsidRPr="003D46C3">
        <w:rPr>
          <w:b/>
          <w:bCs/>
          <w:lang w:eastAsia="en-US"/>
        </w:rPr>
        <w:t>20</w:t>
      </w:r>
      <w:r w:rsidR="006803AA" w:rsidRPr="003D46C3">
        <w:rPr>
          <w:b/>
          <w:bCs/>
          <w:lang w:eastAsia="en-US"/>
        </w:rPr>
        <w:t xml:space="preserve">24 </w:t>
      </w:r>
      <w:r w:rsidR="00DF4543" w:rsidRPr="003D46C3">
        <w:rPr>
          <w:b/>
          <w:bCs/>
          <w:lang w:eastAsia="en-US"/>
        </w:rPr>
        <w:t>год</w:t>
      </w:r>
      <w:r w:rsidR="00A23068" w:rsidRPr="003D46C3">
        <w:rPr>
          <w:b/>
          <w:bCs/>
          <w:lang w:eastAsia="en-US"/>
        </w:rPr>
        <w:t>а</w:t>
      </w:r>
    </w:p>
    <w:p w14:paraId="58FA6AD0" w14:textId="77777777" w:rsidR="00EB46F5" w:rsidRPr="003D46C3" w:rsidRDefault="00EB46F5" w:rsidP="00EB46F5">
      <w:pPr>
        <w:autoSpaceDE w:val="0"/>
        <w:autoSpaceDN w:val="0"/>
        <w:adjustRightInd w:val="0"/>
      </w:pPr>
    </w:p>
    <w:p w14:paraId="57A5B5D8" w14:textId="77777777" w:rsidR="00E56423" w:rsidRPr="003D46C3" w:rsidRDefault="00E56423" w:rsidP="00E56423">
      <w:pPr>
        <w:autoSpaceDE w:val="0"/>
        <w:autoSpaceDN w:val="0"/>
        <w:adjustRightInd w:val="0"/>
        <w:jc w:val="center"/>
        <w:rPr>
          <w:b/>
          <w:bCs/>
          <w:iCs/>
          <w:lang w:eastAsia="en-US"/>
        </w:rPr>
      </w:pPr>
      <w:r w:rsidRPr="003D46C3">
        <w:rPr>
          <w:b/>
          <w:bCs/>
          <w:iCs/>
          <w:lang w:eastAsia="en-US"/>
        </w:rPr>
        <w:t>Демографическая ситуация</w:t>
      </w:r>
    </w:p>
    <w:p w14:paraId="197F6894" w14:textId="1DCDFD2C" w:rsidR="00B629C7" w:rsidRPr="003D46C3" w:rsidRDefault="00810FAC" w:rsidP="009F0167">
      <w:pPr>
        <w:autoSpaceDE w:val="0"/>
        <w:autoSpaceDN w:val="0"/>
        <w:adjustRightInd w:val="0"/>
        <w:ind w:firstLine="709"/>
        <w:rPr>
          <w:lang w:eastAsia="en-US"/>
        </w:rPr>
      </w:pPr>
      <w:r w:rsidRPr="003D46C3">
        <w:rPr>
          <w:lang w:eastAsia="en-US"/>
        </w:rPr>
        <w:t>Численность постоянного населения на 01.01.20</w:t>
      </w:r>
      <w:r w:rsidR="00817D3C" w:rsidRPr="003D46C3">
        <w:rPr>
          <w:lang w:eastAsia="en-US"/>
        </w:rPr>
        <w:t>24</w:t>
      </w:r>
      <w:r w:rsidRPr="003D46C3">
        <w:rPr>
          <w:lang w:eastAsia="en-US"/>
        </w:rPr>
        <w:t xml:space="preserve"> года составила </w:t>
      </w:r>
      <w:r w:rsidR="00817D3C" w:rsidRPr="003D46C3">
        <w:rPr>
          <w:lang w:eastAsia="en-US"/>
        </w:rPr>
        <w:t>17833</w:t>
      </w:r>
      <w:r w:rsidRPr="003D46C3">
        <w:rPr>
          <w:lang w:eastAsia="en-US"/>
        </w:rPr>
        <w:t xml:space="preserve"> человек, что составляет </w:t>
      </w:r>
      <w:r w:rsidR="00817D3C" w:rsidRPr="003D46C3">
        <w:rPr>
          <w:lang w:eastAsia="en-US"/>
        </w:rPr>
        <w:t>98,9</w:t>
      </w:r>
      <w:r w:rsidRPr="003D46C3">
        <w:rPr>
          <w:lang w:eastAsia="en-US"/>
        </w:rPr>
        <w:t>% к аналогичному периоду 01.01.20</w:t>
      </w:r>
      <w:r w:rsidR="00817D3C" w:rsidRPr="003D46C3">
        <w:rPr>
          <w:lang w:eastAsia="en-US"/>
        </w:rPr>
        <w:t>23</w:t>
      </w:r>
      <w:r w:rsidRPr="003D46C3">
        <w:rPr>
          <w:lang w:eastAsia="en-US"/>
        </w:rPr>
        <w:t xml:space="preserve"> года (</w:t>
      </w:r>
      <w:r w:rsidR="00817D3C" w:rsidRPr="003D46C3">
        <w:rPr>
          <w:lang w:eastAsia="en-US"/>
        </w:rPr>
        <w:t>18032</w:t>
      </w:r>
      <w:r w:rsidR="003A7947" w:rsidRPr="003D46C3">
        <w:rPr>
          <w:lang w:eastAsia="en-US"/>
        </w:rPr>
        <w:t xml:space="preserve"> чел.), из них: трудоспособного возраста – </w:t>
      </w:r>
      <w:r w:rsidR="00817D3C" w:rsidRPr="003D46C3">
        <w:rPr>
          <w:lang w:eastAsia="en-US"/>
        </w:rPr>
        <w:t>8904</w:t>
      </w:r>
      <w:r w:rsidR="003A7947" w:rsidRPr="003D46C3">
        <w:rPr>
          <w:lang w:eastAsia="en-US"/>
        </w:rPr>
        <w:t xml:space="preserve"> чел, старше трудоспособного возраста – </w:t>
      </w:r>
      <w:r w:rsidR="00817D3C" w:rsidRPr="003D46C3">
        <w:rPr>
          <w:lang w:eastAsia="en-US"/>
        </w:rPr>
        <w:t>4947</w:t>
      </w:r>
      <w:r w:rsidR="003A7947" w:rsidRPr="003D46C3">
        <w:rPr>
          <w:lang w:eastAsia="en-US"/>
        </w:rPr>
        <w:t xml:space="preserve"> чел., моложе трудоспособного возраста – </w:t>
      </w:r>
      <w:r w:rsidR="00817D3C" w:rsidRPr="003D46C3">
        <w:rPr>
          <w:lang w:eastAsia="en-US"/>
        </w:rPr>
        <w:t>3982</w:t>
      </w:r>
      <w:r w:rsidR="003A7947" w:rsidRPr="003D46C3">
        <w:rPr>
          <w:lang w:eastAsia="en-US"/>
        </w:rPr>
        <w:t xml:space="preserve"> чел., 70 лет и старше – </w:t>
      </w:r>
      <w:r w:rsidR="00817D3C" w:rsidRPr="003D46C3">
        <w:rPr>
          <w:lang w:eastAsia="en-US"/>
        </w:rPr>
        <w:t>1865</w:t>
      </w:r>
      <w:r w:rsidR="003A7947" w:rsidRPr="003D46C3">
        <w:rPr>
          <w:lang w:eastAsia="en-US"/>
        </w:rPr>
        <w:t xml:space="preserve"> чел.</w:t>
      </w:r>
      <w:r w:rsidR="00B629C7" w:rsidRPr="003D46C3">
        <w:rPr>
          <w:lang w:eastAsia="en-US"/>
        </w:rPr>
        <w:t xml:space="preserve"> </w:t>
      </w:r>
    </w:p>
    <w:p w14:paraId="0B3E0CF1" w14:textId="58D1061E" w:rsidR="00D315A5" w:rsidRPr="003D46C3" w:rsidRDefault="00E10983" w:rsidP="00F316C1">
      <w:pPr>
        <w:autoSpaceDE w:val="0"/>
        <w:autoSpaceDN w:val="0"/>
        <w:adjustRightInd w:val="0"/>
        <w:ind w:firstLine="708"/>
        <w:rPr>
          <w:lang w:eastAsia="en-US"/>
        </w:rPr>
      </w:pPr>
      <w:r w:rsidRPr="003D46C3">
        <w:t xml:space="preserve">По данным </w:t>
      </w:r>
      <w:r w:rsidR="00817D3C" w:rsidRPr="003D46C3">
        <w:t xml:space="preserve">отдела ЗАГС Администрации Кезского района </w:t>
      </w:r>
      <w:r w:rsidRPr="003D46C3">
        <w:t>за отчетный период родилось 1</w:t>
      </w:r>
      <w:r w:rsidR="000B7761" w:rsidRPr="003D46C3">
        <w:t xml:space="preserve">05 </w:t>
      </w:r>
      <w:r w:rsidRPr="003D46C3">
        <w:t>детей (9 месяцев 20</w:t>
      </w:r>
      <w:r w:rsidR="000B7761" w:rsidRPr="003D46C3">
        <w:t>23</w:t>
      </w:r>
      <w:r w:rsidRPr="003D46C3">
        <w:t xml:space="preserve"> года – </w:t>
      </w:r>
      <w:r w:rsidR="000B7761" w:rsidRPr="003D46C3">
        <w:t>99</w:t>
      </w:r>
      <w:r w:rsidRPr="003D46C3">
        <w:t xml:space="preserve"> детей). </w:t>
      </w:r>
      <w:r w:rsidR="00810FAC" w:rsidRPr="003D46C3">
        <w:rPr>
          <w:lang w:eastAsia="en-US"/>
        </w:rPr>
        <w:t xml:space="preserve">Число умерших составило </w:t>
      </w:r>
      <w:r w:rsidR="000B7761" w:rsidRPr="003D46C3">
        <w:rPr>
          <w:lang w:eastAsia="en-US"/>
        </w:rPr>
        <w:t>264</w:t>
      </w:r>
      <w:r w:rsidR="00810FAC" w:rsidRPr="003D46C3">
        <w:rPr>
          <w:lang w:eastAsia="en-US"/>
        </w:rPr>
        <w:t xml:space="preserve"> человек</w:t>
      </w:r>
      <w:r w:rsidR="00C21D57" w:rsidRPr="003D46C3">
        <w:rPr>
          <w:lang w:eastAsia="en-US"/>
        </w:rPr>
        <w:t>а</w:t>
      </w:r>
      <w:r w:rsidR="00810FAC" w:rsidRPr="003D46C3">
        <w:rPr>
          <w:lang w:eastAsia="en-US"/>
        </w:rPr>
        <w:t xml:space="preserve"> (</w:t>
      </w:r>
      <w:r w:rsidR="00550CF9" w:rsidRPr="003D46C3">
        <w:rPr>
          <w:lang w:eastAsia="en-US"/>
        </w:rPr>
        <w:t>9 месяцев 20</w:t>
      </w:r>
      <w:r w:rsidR="000B7761" w:rsidRPr="003D46C3">
        <w:rPr>
          <w:lang w:eastAsia="en-US"/>
        </w:rPr>
        <w:t>23</w:t>
      </w:r>
      <w:r w:rsidR="00F85799" w:rsidRPr="003D46C3">
        <w:rPr>
          <w:lang w:eastAsia="en-US"/>
        </w:rPr>
        <w:t xml:space="preserve"> год</w:t>
      </w:r>
      <w:r w:rsidR="00BD35ED" w:rsidRPr="003D46C3">
        <w:rPr>
          <w:lang w:eastAsia="en-US"/>
        </w:rPr>
        <w:t>а</w:t>
      </w:r>
      <w:r w:rsidR="00F85799" w:rsidRPr="003D46C3">
        <w:rPr>
          <w:lang w:eastAsia="en-US"/>
        </w:rPr>
        <w:t xml:space="preserve"> – </w:t>
      </w:r>
      <w:r w:rsidRPr="003D46C3">
        <w:rPr>
          <w:lang w:eastAsia="en-US"/>
        </w:rPr>
        <w:t>1</w:t>
      </w:r>
      <w:r w:rsidR="000B7761" w:rsidRPr="003D46C3">
        <w:rPr>
          <w:lang w:eastAsia="en-US"/>
        </w:rPr>
        <w:t>87</w:t>
      </w:r>
      <w:r w:rsidR="00810FAC" w:rsidRPr="003D46C3">
        <w:rPr>
          <w:lang w:eastAsia="en-US"/>
        </w:rPr>
        <w:t xml:space="preserve"> человек). Естественная убыль населения </w:t>
      </w:r>
      <w:r w:rsidR="00BD35ED" w:rsidRPr="003D46C3">
        <w:rPr>
          <w:lang w:eastAsia="en-US"/>
        </w:rPr>
        <w:t xml:space="preserve">за </w:t>
      </w:r>
      <w:r w:rsidR="00550CF9" w:rsidRPr="003D46C3">
        <w:rPr>
          <w:lang w:eastAsia="en-US"/>
        </w:rPr>
        <w:t xml:space="preserve">9 месяцев </w:t>
      </w:r>
      <w:r w:rsidR="00810FAC" w:rsidRPr="003D46C3">
        <w:rPr>
          <w:lang w:eastAsia="en-US"/>
        </w:rPr>
        <w:t>20</w:t>
      </w:r>
      <w:r w:rsidR="00F263EA" w:rsidRPr="003D46C3">
        <w:rPr>
          <w:lang w:eastAsia="en-US"/>
        </w:rPr>
        <w:t>24</w:t>
      </w:r>
      <w:r w:rsidR="00810FAC" w:rsidRPr="003D46C3">
        <w:rPr>
          <w:lang w:eastAsia="en-US"/>
        </w:rPr>
        <w:t xml:space="preserve"> год</w:t>
      </w:r>
      <w:r w:rsidR="00BD35ED" w:rsidRPr="003D46C3">
        <w:rPr>
          <w:lang w:eastAsia="en-US"/>
        </w:rPr>
        <w:t>а</w:t>
      </w:r>
      <w:r w:rsidR="00810FAC" w:rsidRPr="003D46C3">
        <w:rPr>
          <w:lang w:eastAsia="en-US"/>
        </w:rPr>
        <w:t xml:space="preserve"> составила </w:t>
      </w:r>
      <w:r w:rsidR="00F263EA" w:rsidRPr="003D46C3">
        <w:rPr>
          <w:lang w:eastAsia="en-US"/>
        </w:rPr>
        <w:t>159</w:t>
      </w:r>
      <w:r w:rsidR="00BD35ED" w:rsidRPr="003D46C3">
        <w:rPr>
          <w:lang w:eastAsia="en-US"/>
        </w:rPr>
        <w:t xml:space="preserve"> человек (за </w:t>
      </w:r>
      <w:r w:rsidR="00550CF9" w:rsidRPr="003D46C3">
        <w:rPr>
          <w:lang w:eastAsia="en-US"/>
        </w:rPr>
        <w:t>9 месяцев</w:t>
      </w:r>
      <w:r w:rsidR="00810FAC" w:rsidRPr="003D46C3">
        <w:rPr>
          <w:lang w:eastAsia="en-US"/>
        </w:rPr>
        <w:t xml:space="preserve"> 20</w:t>
      </w:r>
      <w:r w:rsidR="00F263EA" w:rsidRPr="003D46C3">
        <w:rPr>
          <w:lang w:eastAsia="en-US"/>
        </w:rPr>
        <w:t>23</w:t>
      </w:r>
      <w:r w:rsidR="00EB7920" w:rsidRPr="003D46C3">
        <w:rPr>
          <w:lang w:eastAsia="en-US"/>
        </w:rPr>
        <w:t xml:space="preserve"> год</w:t>
      </w:r>
      <w:r w:rsidR="00BD35ED" w:rsidRPr="003D46C3">
        <w:rPr>
          <w:lang w:eastAsia="en-US"/>
        </w:rPr>
        <w:t>а</w:t>
      </w:r>
      <w:r w:rsidR="00810FAC" w:rsidRPr="003D46C3">
        <w:rPr>
          <w:lang w:eastAsia="en-US"/>
        </w:rPr>
        <w:t xml:space="preserve"> </w:t>
      </w:r>
      <w:r w:rsidR="00F85799" w:rsidRPr="003D46C3">
        <w:rPr>
          <w:lang w:eastAsia="en-US"/>
        </w:rPr>
        <w:t>–</w:t>
      </w:r>
      <w:r w:rsidR="00810FAC" w:rsidRPr="003D46C3">
        <w:rPr>
          <w:lang w:eastAsia="en-US"/>
        </w:rPr>
        <w:t xml:space="preserve"> </w:t>
      </w:r>
      <w:r w:rsidRPr="003D46C3">
        <w:rPr>
          <w:lang w:eastAsia="en-US"/>
        </w:rPr>
        <w:t>6</w:t>
      </w:r>
      <w:r w:rsidR="00F263EA" w:rsidRPr="003D46C3">
        <w:rPr>
          <w:lang w:eastAsia="en-US"/>
        </w:rPr>
        <w:t>1</w:t>
      </w:r>
      <w:r w:rsidR="00F85799" w:rsidRPr="003D46C3">
        <w:rPr>
          <w:lang w:eastAsia="en-US"/>
        </w:rPr>
        <w:t xml:space="preserve"> человек</w:t>
      </w:r>
      <w:r w:rsidR="00810FAC" w:rsidRPr="003D46C3">
        <w:rPr>
          <w:lang w:eastAsia="en-US"/>
        </w:rPr>
        <w:t xml:space="preserve">). </w:t>
      </w:r>
    </w:p>
    <w:p w14:paraId="0AACB8B1" w14:textId="193F4EA7" w:rsidR="00C21D57" w:rsidRPr="003D46C3" w:rsidRDefault="00C21D57" w:rsidP="00C21D57">
      <w:pPr>
        <w:ind w:firstLine="708"/>
      </w:pPr>
      <w:r w:rsidRPr="003D46C3">
        <w:t>Из числа зарегистрированных родившихся детей 48 (46%) составили мальчики, 57 (54%) – девочки.</w:t>
      </w:r>
    </w:p>
    <w:p w14:paraId="1F360617" w14:textId="0DF46A5D" w:rsidR="00C21D57" w:rsidRPr="003D46C3" w:rsidRDefault="00C21D57" w:rsidP="00C21D57">
      <w:r w:rsidRPr="003D46C3">
        <w:t xml:space="preserve">  </w:t>
      </w:r>
      <w:r w:rsidRPr="003D46C3">
        <w:tab/>
        <w:t xml:space="preserve"> 34% из числа зарегистрированных детей, рождены вне брака (аналогичный период 2023 года – 35%).    </w:t>
      </w:r>
    </w:p>
    <w:p w14:paraId="76946523" w14:textId="1EB66690" w:rsidR="00C21D57" w:rsidRPr="003D46C3" w:rsidRDefault="00C21D57" w:rsidP="00C21D57">
      <w:r w:rsidRPr="003D46C3">
        <w:lastRenderedPageBreak/>
        <w:tab/>
        <w:t xml:space="preserve">Актов об усыновлении также, как и за аналогичный период прошлого года, не зарегистрировано. </w:t>
      </w:r>
    </w:p>
    <w:p w14:paraId="35F8E62D" w14:textId="5A45131F" w:rsidR="00C21D57" w:rsidRPr="003D46C3" w:rsidRDefault="00C21D57" w:rsidP="00C21D57">
      <w:r w:rsidRPr="003D46C3">
        <w:t xml:space="preserve">     </w:t>
      </w:r>
      <w:r w:rsidRPr="003D46C3">
        <w:tab/>
        <w:t>В отношении 31 ребенка установлено отцовство (9 месяцев 2023 года – в отношении 39), из них два акта оформлены по решению суда.</w:t>
      </w:r>
    </w:p>
    <w:p w14:paraId="28A32CEF" w14:textId="0FAB87E5" w:rsidR="00C21D57" w:rsidRPr="003D46C3" w:rsidRDefault="00C21D57" w:rsidP="009F0167">
      <w:pPr>
        <w:ind w:firstLine="708"/>
      </w:pPr>
      <w:r w:rsidRPr="003D46C3">
        <w:t>Также как и за аналогичный период прошлого года зарегистрировано 5 актов о перемене ФИО.</w:t>
      </w:r>
    </w:p>
    <w:p w14:paraId="16FF8579" w14:textId="75D753EC" w:rsidR="00C21D57" w:rsidRPr="003D46C3" w:rsidRDefault="00C21D57" w:rsidP="00C21D57">
      <w:r w:rsidRPr="003D46C3">
        <w:tab/>
        <w:t>За 9 месяцев 2024 года оформлено 264 актов о смерти.  Из общего числа зарегистрированных в районе актов о смерти мужчины составили 171 (65%), женщины – 93 (35%).</w:t>
      </w:r>
    </w:p>
    <w:p w14:paraId="63B032B8" w14:textId="77777777" w:rsidR="00C21D57" w:rsidRPr="003D46C3" w:rsidRDefault="00C21D57" w:rsidP="00C21D57">
      <w:r w:rsidRPr="003D46C3">
        <w:t xml:space="preserve">    </w:t>
      </w:r>
      <w:r w:rsidRPr="003D46C3">
        <w:tab/>
        <w:t>Из составленных актов о смерти на мужчин, 71 (42%) умерли в трудоспособном возрасте, 100 (58%) - в возрасте старше 60 лет. Смерть большинства женщин 83 (89 %) зарегистрирована в возрасте старше 60 лет.</w:t>
      </w:r>
    </w:p>
    <w:p w14:paraId="7996ACC9" w14:textId="7BB98651" w:rsidR="00C21D57" w:rsidRPr="003D46C3" w:rsidRDefault="00C21D57" w:rsidP="00C21D57">
      <w:r w:rsidRPr="003D46C3">
        <w:t xml:space="preserve">    </w:t>
      </w:r>
      <w:r w:rsidRPr="003D46C3">
        <w:tab/>
        <w:t>Отношение числа родившихся, к числу умерших составило 40% или на 100 умерших приходится 40 родившихся, за соответствующий период 2023 года данный показатель составлял 53%.</w:t>
      </w:r>
    </w:p>
    <w:p w14:paraId="246F8319" w14:textId="5A50DD9F" w:rsidR="00C21D57" w:rsidRPr="003D46C3" w:rsidRDefault="00C21D57" w:rsidP="00C21D57">
      <w:r w:rsidRPr="003D46C3">
        <w:t xml:space="preserve">    </w:t>
      </w:r>
      <w:r w:rsidRPr="003D46C3">
        <w:tab/>
        <w:t xml:space="preserve"> За 9 месяцев 2024 года отделом ЗАГС зарегистрирован 49 актов гражданского состояния о заключении брака, что на 12 меньше, чем в 2023 году. 59% от общего числа браков зарегистрировано в торжественной обстановке.  </w:t>
      </w:r>
    </w:p>
    <w:p w14:paraId="65051518" w14:textId="01C193BF" w:rsidR="00C21D57" w:rsidRPr="003D46C3" w:rsidRDefault="00C21D57" w:rsidP="00C21D57">
      <w:r w:rsidRPr="003D46C3">
        <w:t xml:space="preserve">     </w:t>
      </w:r>
      <w:r w:rsidRPr="003D46C3">
        <w:tab/>
        <w:t>В отчётном периоде зарегистрировано 35 актов о расторжении брака (</w:t>
      </w:r>
      <w:r w:rsidR="00D20C1C" w:rsidRPr="003D46C3">
        <w:t xml:space="preserve">9 месяцев 2023 года </w:t>
      </w:r>
      <w:r w:rsidRPr="003D46C3">
        <w:t>2023 года – 46 актов о расторжении брака).</w:t>
      </w:r>
    </w:p>
    <w:p w14:paraId="0F0730B5" w14:textId="24138D30" w:rsidR="00C21D57" w:rsidRPr="003D46C3" w:rsidRDefault="00C21D57" w:rsidP="00C21D57">
      <w:r w:rsidRPr="003D46C3">
        <w:t xml:space="preserve">     </w:t>
      </w:r>
      <w:r w:rsidRPr="003D46C3">
        <w:tab/>
        <w:t>Выдано повторных свидетельств – 119 (9 месяцев 2023 года – 146); справок, подтверждающих государственную регистрацию актов гражданского состояния – 816 (9 месяцев 2023 года – 716).</w:t>
      </w:r>
    </w:p>
    <w:p w14:paraId="21E45451" w14:textId="2767D88F" w:rsidR="00C21D57" w:rsidRPr="003D46C3" w:rsidRDefault="00C21D57" w:rsidP="00C21D57">
      <w:r w:rsidRPr="003D46C3">
        <w:t xml:space="preserve">     </w:t>
      </w:r>
      <w:r w:rsidRPr="003D46C3">
        <w:tab/>
        <w:t>За государственную регистрацию актов гражданского состояния и иные юридические действия в бюджет поступило государственной пошлины – 154</w:t>
      </w:r>
      <w:r w:rsidR="00D20C1C" w:rsidRPr="003D46C3">
        <w:t xml:space="preserve"> тыс.</w:t>
      </w:r>
      <w:r w:rsidRPr="003D46C3">
        <w:t xml:space="preserve"> рублей.</w:t>
      </w:r>
    </w:p>
    <w:p w14:paraId="256D4942" w14:textId="77777777" w:rsidR="006E559F" w:rsidRPr="003D46C3" w:rsidRDefault="006E559F" w:rsidP="006E559F">
      <w:pPr>
        <w:rPr>
          <w:b/>
        </w:rPr>
      </w:pPr>
    </w:p>
    <w:p w14:paraId="28CBA429" w14:textId="1864C21E" w:rsidR="00293EF3" w:rsidRPr="003D46C3" w:rsidRDefault="00781637" w:rsidP="00781637">
      <w:pPr>
        <w:jc w:val="center"/>
        <w:rPr>
          <w:b/>
          <w:sz w:val="28"/>
          <w:szCs w:val="28"/>
        </w:rPr>
      </w:pPr>
      <w:r w:rsidRPr="003D46C3">
        <w:rPr>
          <w:b/>
          <w:sz w:val="28"/>
          <w:szCs w:val="28"/>
        </w:rPr>
        <w:t>Промышленность</w:t>
      </w:r>
      <w:r w:rsidR="00F32B25" w:rsidRPr="003D46C3">
        <w:rPr>
          <w:b/>
          <w:sz w:val="28"/>
          <w:szCs w:val="28"/>
        </w:rPr>
        <w:t xml:space="preserve"> </w:t>
      </w:r>
      <w:r w:rsidR="008A382E" w:rsidRPr="003D46C3">
        <w:rPr>
          <w:b/>
          <w:sz w:val="28"/>
          <w:szCs w:val="28"/>
        </w:rPr>
        <w:t xml:space="preserve"> </w:t>
      </w:r>
    </w:p>
    <w:p w14:paraId="476A218C" w14:textId="77777777" w:rsidR="008A382E" w:rsidRPr="003D46C3" w:rsidRDefault="008A382E" w:rsidP="00781637">
      <w:pPr>
        <w:jc w:val="center"/>
        <w:rPr>
          <w:b/>
          <w:sz w:val="28"/>
          <w:szCs w:val="28"/>
        </w:rPr>
      </w:pPr>
    </w:p>
    <w:p w14:paraId="276593C9" w14:textId="55C1E0DE" w:rsidR="003417D6" w:rsidRPr="003D46C3" w:rsidRDefault="003417D6" w:rsidP="003417D6">
      <w:pPr>
        <w:ind w:firstLine="708"/>
      </w:pPr>
      <w:r w:rsidRPr="003D46C3">
        <w:t xml:space="preserve">Промышленность района представлена следующими видами экономической деятельности: добыча полезных ископаемых, обрабатывающие производства, обеспечение электрической энергией, </w:t>
      </w:r>
      <w:r w:rsidR="00241ABC" w:rsidRPr="003D46C3">
        <w:t>газом и</w:t>
      </w:r>
      <w:r w:rsidRPr="003D46C3">
        <w:t xml:space="preserve"> паром; кондиционирование воздуха, водоснабжение, водоотведение, организация сбора и утилизация отходов, деятельность по ликвидации загрязнений.</w:t>
      </w:r>
    </w:p>
    <w:p w14:paraId="1C6C1A49" w14:textId="37683BF7" w:rsidR="00302695" w:rsidRPr="003D46C3" w:rsidRDefault="00302695" w:rsidP="000F1A23">
      <w:pPr>
        <w:ind w:firstLine="709"/>
        <w:rPr>
          <w:rFonts w:eastAsia="TimesNewRomanPSMT"/>
        </w:rPr>
      </w:pPr>
      <w:r w:rsidRPr="003D46C3">
        <w:t xml:space="preserve">За 9 месяцев 2024 года объем отгруженных товаров по крупным и средним предприятиям составил 9850,2 млн. рублей, что составляет </w:t>
      </w:r>
      <w:bookmarkStart w:id="1" w:name="_Hlk182575107"/>
      <w:r w:rsidRPr="003D46C3">
        <w:t>113,4% в действующих ценах к аналогичному периоду 2023 года</w:t>
      </w:r>
      <w:r w:rsidR="003D46C3">
        <w:t xml:space="preserve"> и 86,4% к прогнозным показателям 2024 года</w:t>
      </w:r>
      <w:r w:rsidRPr="003D46C3">
        <w:t>.</w:t>
      </w:r>
      <w:r w:rsidRPr="003D46C3">
        <w:rPr>
          <w:rFonts w:eastAsia="TimesNewRomanPSMT"/>
        </w:rPr>
        <w:t xml:space="preserve"> </w:t>
      </w:r>
      <w:bookmarkEnd w:id="1"/>
      <w:r w:rsidRPr="003D46C3">
        <w:rPr>
          <w:rFonts w:eastAsia="TimesNewRomanPSMT"/>
        </w:rPr>
        <w:t xml:space="preserve">Наибольший вклад в объем отгруженной продукции по итогам января – сентября текущего года вносят такие отрасли, как обрабатывающие производства и добыча полезных ископаемых. </w:t>
      </w:r>
    </w:p>
    <w:p w14:paraId="4FF25435" w14:textId="77777777" w:rsidR="005739C2" w:rsidRPr="003D46C3" w:rsidRDefault="005739C2" w:rsidP="005739C2">
      <w:pPr>
        <w:ind w:firstLine="709"/>
      </w:pPr>
      <w:r w:rsidRPr="003D46C3">
        <w:t xml:space="preserve">У градообразующего предприятия производственной площадки «Кезский сырзавод» АО «МИЛКОМ» в связи с проводимой реконструкцией и модернизацией производства в целях увеличения объемов производства и повышения качества сыров по отношению к аналогичному периоду прошлого года производство выпускаемой продукции в фактических ценах увеличилось на 115% (или на 875 тонн). </w:t>
      </w:r>
    </w:p>
    <w:p w14:paraId="4D45F04D" w14:textId="77777777" w:rsidR="00337A00" w:rsidRPr="003D46C3" w:rsidRDefault="00135D97" w:rsidP="00337A00">
      <w:pPr>
        <w:ind w:firstLine="708"/>
      </w:pPr>
      <w:r w:rsidRPr="003D46C3">
        <w:tab/>
      </w:r>
    </w:p>
    <w:p w14:paraId="336A23A7" w14:textId="0F209DC8" w:rsidR="00337A00" w:rsidRPr="003D46C3" w:rsidRDefault="00135D97" w:rsidP="00337A00">
      <w:pPr>
        <w:ind w:firstLine="708"/>
        <w:rPr>
          <w:b/>
          <w:i/>
        </w:rPr>
      </w:pPr>
      <w:r w:rsidRPr="003D46C3">
        <w:t xml:space="preserve"> </w:t>
      </w:r>
      <w:r w:rsidR="00337A00" w:rsidRPr="003D46C3">
        <w:rPr>
          <w:b/>
          <w:i/>
        </w:rPr>
        <w:t>Нефтедобывающая отрасль</w:t>
      </w:r>
    </w:p>
    <w:p w14:paraId="09E683E1" w14:textId="77777777" w:rsidR="00337A00" w:rsidRPr="003D46C3" w:rsidRDefault="00337A00" w:rsidP="00337A00">
      <w:pPr>
        <w:ind w:firstLine="708"/>
      </w:pPr>
      <w:r w:rsidRPr="003D46C3">
        <w:t>Кезский район относится к территориям с высокой плотностью запасов. Добычу нефти осуществляет 1 нефтяная компания ООО «Белкамнефть».</w:t>
      </w:r>
    </w:p>
    <w:p w14:paraId="6B5E09C8" w14:textId="77777777" w:rsidR="00337A00" w:rsidRPr="003D46C3" w:rsidRDefault="00337A00" w:rsidP="00337A00">
      <w:pPr>
        <w:ind w:firstLine="708"/>
      </w:pPr>
      <w:r w:rsidRPr="003D46C3">
        <w:t>За 9 месяцев 2024 года объем добычи нефти на территории Кезского района составил 4,108 тыс. тонн или 100,2% к аналогичному периоду прошлого года.</w:t>
      </w:r>
    </w:p>
    <w:p w14:paraId="11AA1C98" w14:textId="77777777" w:rsidR="00337A00" w:rsidRPr="003D46C3" w:rsidRDefault="00337A00" w:rsidP="00337A00">
      <w:pPr>
        <w:ind w:firstLine="708"/>
      </w:pPr>
    </w:p>
    <w:tbl>
      <w:tblPr>
        <w:tblStyle w:val="ae"/>
        <w:tblW w:w="9643" w:type="dxa"/>
        <w:tblInd w:w="108" w:type="dxa"/>
        <w:tblLook w:val="04A0" w:firstRow="1" w:lastRow="0" w:firstColumn="1" w:lastColumn="0" w:noHBand="0" w:noVBand="1"/>
      </w:tblPr>
      <w:tblGrid>
        <w:gridCol w:w="3969"/>
        <w:gridCol w:w="1530"/>
        <w:gridCol w:w="1417"/>
        <w:gridCol w:w="1418"/>
        <w:gridCol w:w="1309"/>
      </w:tblGrid>
      <w:tr w:rsidR="003D46C3" w:rsidRPr="003D46C3" w14:paraId="53964BAF" w14:textId="77777777" w:rsidTr="00B442DC">
        <w:tc>
          <w:tcPr>
            <w:tcW w:w="3969" w:type="dxa"/>
          </w:tcPr>
          <w:p w14:paraId="4617AC17" w14:textId="77777777" w:rsidR="00337A00" w:rsidRPr="003D46C3" w:rsidRDefault="00337A00" w:rsidP="00B442DC">
            <w:pPr>
              <w:jc w:val="center"/>
            </w:pPr>
            <w:r w:rsidRPr="003D46C3">
              <w:t>Наименование показателей</w:t>
            </w:r>
          </w:p>
        </w:tc>
        <w:tc>
          <w:tcPr>
            <w:tcW w:w="1530" w:type="dxa"/>
          </w:tcPr>
          <w:p w14:paraId="1531C307" w14:textId="77777777" w:rsidR="00337A00" w:rsidRPr="003D46C3" w:rsidRDefault="00337A00" w:rsidP="00B442DC">
            <w:pPr>
              <w:jc w:val="center"/>
            </w:pPr>
            <w:r w:rsidRPr="003D46C3">
              <w:t>9 месяцев</w:t>
            </w:r>
          </w:p>
          <w:p w14:paraId="3113A0C3" w14:textId="77777777" w:rsidR="00337A00" w:rsidRPr="003D46C3" w:rsidRDefault="00337A00" w:rsidP="00B442DC">
            <w:pPr>
              <w:jc w:val="center"/>
            </w:pPr>
            <w:r w:rsidRPr="003D46C3">
              <w:t>2022 года</w:t>
            </w:r>
          </w:p>
        </w:tc>
        <w:tc>
          <w:tcPr>
            <w:tcW w:w="1417" w:type="dxa"/>
          </w:tcPr>
          <w:p w14:paraId="590B1BAD" w14:textId="77777777" w:rsidR="00337A00" w:rsidRPr="003D46C3" w:rsidRDefault="00337A00" w:rsidP="00B442DC">
            <w:pPr>
              <w:jc w:val="center"/>
            </w:pPr>
            <w:r w:rsidRPr="003D46C3">
              <w:t>9 месяцев</w:t>
            </w:r>
          </w:p>
          <w:p w14:paraId="1A319697" w14:textId="77777777" w:rsidR="00337A00" w:rsidRPr="003D46C3" w:rsidRDefault="00337A00" w:rsidP="00B442DC">
            <w:pPr>
              <w:jc w:val="center"/>
            </w:pPr>
            <w:r w:rsidRPr="003D46C3">
              <w:t>2023 года</w:t>
            </w:r>
          </w:p>
        </w:tc>
        <w:tc>
          <w:tcPr>
            <w:tcW w:w="1418" w:type="dxa"/>
          </w:tcPr>
          <w:p w14:paraId="7B6AD10E" w14:textId="77777777" w:rsidR="00337A00" w:rsidRPr="003D46C3" w:rsidRDefault="00337A00" w:rsidP="00B442DC">
            <w:pPr>
              <w:jc w:val="center"/>
            </w:pPr>
            <w:r w:rsidRPr="003D46C3">
              <w:t>9 месяцев 2024 года</w:t>
            </w:r>
          </w:p>
          <w:p w14:paraId="4BE2FAC0" w14:textId="77777777" w:rsidR="00337A00" w:rsidRPr="003D46C3" w:rsidRDefault="00337A00" w:rsidP="00B442DC">
            <w:pPr>
              <w:jc w:val="center"/>
            </w:pPr>
          </w:p>
        </w:tc>
        <w:tc>
          <w:tcPr>
            <w:tcW w:w="1309" w:type="dxa"/>
          </w:tcPr>
          <w:p w14:paraId="5DBA6A8B" w14:textId="77777777" w:rsidR="00337A00" w:rsidRPr="003D46C3" w:rsidRDefault="00337A00" w:rsidP="00B442DC">
            <w:pPr>
              <w:jc w:val="center"/>
            </w:pPr>
            <w:r w:rsidRPr="003D46C3">
              <w:lastRenderedPageBreak/>
              <w:t>Темп роста, %</w:t>
            </w:r>
          </w:p>
        </w:tc>
      </w:tr>
      <w:tr w:rsidR="003D46C3" w:rsidRPr="003D46C3" w14:paraId="7E079904" w14:textId="77777777" w:rsidTr="00B442DC">
        <w:tc>
          <w:tcPr>
            <w:tcW w:w="3969" w:type="dxa"/>
          </w:tcPr>
          <w:p w14:paraId="47E255B6" w14:textId="77777777" w:rsidR="00337A00" w:rsidRPr="003D46C3" w:rsidRDefault="00337A00" w:rsidP="00B442DC">
            <w:r w:rsidRPr="003D46C3">
              <w:t>Добыча нефти, тыс. тонн всего, в том числе</w:t>
            </w:r>
          </w:p>
        </w:tc>
        <w:tc>
          <w:tcPr>
            <w:tcW w:w="1530" w:type="dxa"/>
          </w:tcPr>
          <w:p w14:paraId="50FEF87D" w14:textId="77777777" w:rsidR="00337A00" w:rsidRPr="003D46C3" w:rsidRDefault="00337A00" w:rsidP="00B442DC">
            <w:pPr>
              <w:jc w:val="center"/>
            </w:pPr>
            <w:r w:rsidRPr="003D46C3">
              <w:t>4,395</w:t>
            </w:r>
          </w:p>
        </w:tc>
        <w:tc>
          <w:tcPr>
            <w:tcW w:w="1417" w:type="dxa"/>
          </w:tcPr>
          <w:p w14:paraId="608FB74A" w14:textId="77777777" w:rsidR="00337A00" w:rsidRPr="003D46C3" w:rsidRDefault="00337A00" w:rsidP="00B442DC">
            <w:pPr>
              <w:jc w:val="center"/>
            </w:pPr>
            <w:r w:rsidRPr="003D46C3">
              <w:t>4,098</w:t>
            </w:r>
          </w:p>
        </w:tc>
        <w:tc>
          <w:tcPr>
            <w:tcW w:w="1418" w:type="dxa"/>
          </w:tcPr>
          <w:p w14:paraId="04777099" w14:textId="77777777" w:rsidR="00337A00" w:rsidRPr="003D46C3" w:rsidRDefault="00337A00" w:rsidP="00B442DC">
            <w:pPr>
              <w:jc w:val="center"/>
            </w:pPr>
            <w:r w:rsidRPr="003D46C3">
              <w:t>4,108</w:t>
            </w:r>
          </w:p>
        </w:tc>
        <w:tc>
          <w:tcPr>
            <w:tcW w:w="1309" w:type="dxa"/>
          </w:tcPr>
          <w:p w14:paraId="75274178" w14:textId="77777777" w:rsidR="00337A00" w:rsidRPr="003D46C3" w:rsidRDefault="00337A00" w:rsidP="00B442DC">
            <w:pPr>
              <w:jc w:val="center"/>
            </w:pPr>
            <w:r w:rsidRPr="003D46C3">
              <w:t>100,2</w:t>
            </w:r>
          </w:p>
        </w:tc>
      </w:tr>
      <w:tr w:rsidR="003D46C3" w:rsidRPr="003D46C3" w14:paraId="215E51D1" w14:textId="77777777" w:rsidTr="00B442DC">
        <w:tc>
          <w:tcPr>
            <w:tcW w:w="3969" w:type="dxa"/>
          </w:tcPr>
          <w:p w14:paraId="04863B8C" w14:textId="77777777" w:rsidR="00337A00" w:rsidRPr="003D46C3" w:rsidRDefault="00337A00" w:rsidP="00B442DC">
            <w:r w:rsidRPr="003D46C3">
              <w:t xml:space="preserve">   Поломское месторождение</w:t>
            </w:r>
          </w:p>
        </w:tc>
        <w:tc>
          <w:tcPr>
            <w:tcW w:w="1530" w:type="dxa"/>
          </w:tcPr>
          <w:p w14:paraId="2CA71E89" w14:textId="77777777" w:rsidR="00337A00" w:rsidRPr="003D46C3" w:rsidRDefault="00337A00" w:rsidP="00B442DC">
            <w:pPr>
              <w:jc w:val="center"/>
            </w:pPr>
            <w:r w:rsidRPr="003D46C3">
              <w:t>3,935</w:t>
            </w:r>
          </w:p>
        </w:tc>
        <w:tc>
          <w:tcPr>
            <w:tcW w:w="1417" w:type="dxa"/>
          </w:tcPr>
          <w:p w14:paraId="224B3BD9" w14:textId="77777777" w:rsidR="00337A00" w:rsidRPr="003D46C3" w:rsidRDefault="00337A00" w:rsidP="00B442DC">
            <w:pPr>
              <w:jc w:val="center"/>
            </w:pPr>
            <w:r w:rsidRPr="003D46C3">
              <w:t>3,664</w:t>
            </w:r>
          </w:p>
        </w:tc>
        <w:tc>
          <w:tcPr>
            <w:tcW w:w="1418" w:type="dxa"/>
          </w:tcPr>
          <w:p w14:paraId="3B43B1A6" w14:textId="77777777" w:rsidR="00337A00" w:rsidRPr="003D46C3" w:rsidRDefault="00337A00" w:rsidP="00B442DC">
            <w:pPr>
              <w:jc w:val="center"/>
            </w:pPr>
            <w:r w:rsidRPr="003D46C3">
              <w:t>3,684</w:t>
            </w:r>
          </w:p>
        </w:tc>
        <w:tc>
          <w:tcPr>
            <w:tcW w:w="1309" w:type="dxa"/>
          </w:tcPr>
          <w:p w14:paraId="2F030187" w14:textId="77777777" w:rsidR="00337A00" w:rsidRPr="003D46C3" w:rsidRDefault="00337A00" w:rsidP="00B442DC">
            <w:pPr>
              <w:jc w:val="center"/>
            </w:pPr>
            <w:r w:rsidRPr="003D46C3">
              <w:t>100,5</w:t>
            </w:r>
          </w:p>
        </w:tc>
      </w:tr>
      <w:tr w:rsidR="00337A00" w:rsidRPr="003D46C3" w14:paraId="264C8536" w14:textId="77777777" w:rsidTr="00B442DC">
        <w:tc>
          <w:tcPr>
            <w:tcW w:w="3969" w:type="dxa"/>
          </w:tcPr>
          <w:p w14:paraId="3A757420" w14:textId="77777777" w:rsidR="00337A00" w:rsidRPr="003D46C3" w:rsidRDefault="00337A00" w:rsidP="00B442DC">
            <w:r w:rsidRPr="003D46C3">
              <w:t xml:space="preserve">   Кулигинское месторождение</w:t>
            </w:r>
          </w:p>
        </w:tc>
        <w:tc>
          <w:tcPr>
            <w:tcW w:w="1530" w:type="dxa"/>
          </w:tcPr>
          <w:p w14:paraId="46F4C81D" w14:textId="77777777" w:rsidR="00337A00" w:rsidRPr="003D46C3" w:rsidRDefault="00337A00" w:rsidP="00B442DC">
            <w:pPr>
              <w:jc w:val="center"/>
            </w:pPr>
            <w:r w:rsidRPr="003D46C3">
              <w:t>0,460</w:t>
            </w:r>
          </w:p>
        </w:tc>
        <w:tc>
          <w:tcPr>
            <w:tcW w:w="1417" w:type="dxa"/>
          </w:tcPr>
          <w:p w14:paraId="37ADEE3B" w14:textId="77777777" w:rsidR="00337A00" w:rsidRPr="003D46C3" w:rsidRDefault="00337A00" w:rsidP="00B442DC">
            <w:pPr>
              <w:jc w:val="center"/>
            </w:pPr>
            <w:r w:rsidRPr="003D46C3">
              <w:t>0,434</w:t>
            </w:r>
          </w:p>
        </w:tc>
        <w:tc>
          <w:tcPr>
            <w:tcW w:w="1418" w:type="dxa"/>
          </w:tcPr>
          <w:p w14:paraId="26992447" w14:textId="77777777" w:rsidR="00337A00" w:rsidRPr="003D46C3" w:rsidRDefault="00337A00" w:rsidP="00B442DC">
            <w:pPr>
              <w:jc w:val="center"/>
            </w:pPr>
            <w:r w:rsidRPr="003D46C3">
              <w:t>0,424</w:t>
            </w:r>
          </w:p>
        </w:tc>
        <w:tc>
          <w:tcPr>
            <w:tcW w:w="1309" w:type="dxa"/>
          </w:tcPr>
          <w:p w14:paraId="5C117F46" w14:textId="77777777" w:rsidR="00337A00" w:rsidRPr="003D46C3" w:rsidRDefault="00337A00" w:rsidP="00B442DC">
            <w:pPr>
              <w:jc w:val="center"/>
            </w:pPr>
            <w:r w:rsidRPr="003D46C3">
              <w:t>97,7</w:t>
            </w:r>
          </w:p>
        </w:tc>
      </w:tr>
    </w:tbl>
    <w:p w14:paraId="609F27DB" w14:textId="77777777" w:rsidR="00337A00" w:rsidRPr="003D46C3" w:rsidRDefault="00337A00" w:rsidP="00337A00"/>
    <w:p w14:paraId="54C8E216" w14:textId="77777777" w:rsidR="00337A00" w:rsidRPr="003D46C3" w:rsidRDefault="00337A00" w:rsidP="00337A00">
      <w:pPr>
        <w:ind w:firstLine="708"/>
      </w:pPr>
      <w:r w:rsidRPr="003D46C3">
        <w:t>В нефтедобывающей отрасли по данным Удмуртстата занято 71 человек или 98,5% к аналогичному периоду прошлого года.</w:t>
      </w:r>
    </w:p>
    <w:p w14:paraId="3996448D" w14:textId="77777777" w:rsidR="00337A00" w:rsidRPr="003D46C3" w:rsidRDefault="00337A00" w:rsidP="00337A00"/>
    <w:p w14:paraId="54D0B7E7" w14:textId="77777777" w:rsidR="00337A00" w:rsidRPr="003D46C3" w:rsidRDefault="00337A00" w:rsidP="00337A00">
      <w:pPr>
        <w:rPr>
          <w:b/>
          <w:i/>
        </w:rPr>
      </w:pPr>
      <w:r w:rsidRPr="003D46C3">
        <w:tab/>
      </w:r>
      <w:r w:rsidRPr="003D46C3">
        <w:rPr>
          <w:b/>
          <w:i/>
        </w:rPr>
        <w:t>Производство и распределение электроэнергии</w:t>
      </w:r>
    </w:p>
    <w:p w14:paraId="662BFB39" w14:textId="77777777" w:rsidR="00337A00" w:rsidRPr="003D46C3" w:rsidRDefault="00337A00" w:rsidP="00337A00">
      <w:pPr>
        <w:ind w:firstLine="708"/>
      </w:pPr>
      <w:r w:rsidRPr="003D46C3">
        <w:t>Услуги по обеспечению передачи электрической энергии посредством технического обслуживания, текущего ремонта и оперативно-диспетчерского управления обслуживаемого электросетевого имущества в зоне централизованного электроснабжения, по реализации электроэнергии потребителям осуществляют ООО «Электрические сети Удмуртии», ПАО «Россети Центр и Поволжье».</w:t>
      </w:r>
    </w:p>
    <w:p w14:paraId="24011118" w14:textId="40519F89" w:rsidR="00135D97" w:rsidRPr="003D46C3" w:rsidRDefault="00135D97" w:rsidP="00135D97">
      <w:pPr>
        <w:pStyle w:val="aa"/>
        <w:jc w:val="both"/>
        <w:rPr>
          <w:rFonts w:ascii="Times New Roman" w:hAnsi="Times New Roman"/>
          <w:sz w:val="24"/>
          <w:szCs w:val="24"/>
        </w:rPr>
      </w:pPr>
    </w:p>
    <w:p w14:paraId="40F90CAE" w14:textId="0FA51A1D" w:rsidR="006C6F66" w:rsidRPr="003D46C3" w:rsidRDefault="006C6F66" w:rsidP="003D46C3">
      <w:pPr>
        <w:pStyle w:val="aa"/>
        <w:jc w:val="center"/>
        <w:rPr>
          <w:rFonts w:ascii="Times New Roman" w:hAnsi="Times New Roman"/>
          <w:b/>
          <w:bCs/>
          <w:sz w:val="28"/>
          <w:szCs w:val="28"/>
        </w:rPr>
      </w:pPr>
      <w:r w:rsidRPr="003D46C3">
        <w:rPr>
          <w:rFonts w:ascii="Times New Roman" w:hAnsi="Times New Roman"/>
          <w:b/>
          <w:bCs/>
          <w:sz w:val="28"/>
          <w:szCs w:val="28"/>
        </w:rPr>
        <w:t>Сельское хозяйство</w:t>
      </w:r>
    </w:p>
    <w:p w14:paraId="1C220DEA" w14:textId="77777777" w:rsidR="005739C2" w:rsidRPr="003D46C3" w:rsidRDefault="005739C2" w:rsidP="005739C2"/>
    <w:p w14:paraId="78AE8C25" w14:textId="77777777" w:rsidR="00C553A0" w:rsidRPr="003D46C3" w:rsidRDefault="00C553A0" w:rsidP="00EB6608">
      <w:pPr>
        <w:pStyle w:val="aa"/>
        <w:ind w:firstLine="708"/>
        <w:jc w:val="both"/>
        <w:rPr>
          <w:rFonts w:ascii="Times New Roman" w:eastAsia="Times New Roman" w:hAnsi="Times New Roman"/>
          <w:sz w:val="24"/>
          <w:szCs w:val="24"/>
        </w:rPr>
      </w:pPr>
      <w:bookmarkStart w:id="2" w:name="_Hlk150521673"/>
      <w:r w:rsidRPr="003D46C3">
        <w:rPr>
          <w:rFonts w:ascii="Times New Roman" w:eastAsia="Times New Roman" w:hAnsi="Times New Roman"/>
          <w:spacing w:val="1"/>
          <w:sz w:val="24"/>
          <w:szCs w:val="24"/>
        </w:rPr>
        <w:t>В районе ведется</w:t>
      </w:r>
      <w:r w:rsidRPr="003D46C3">
        <w:rPr>
          <w:rFonts w:ascii="Times New Roman" w:eastAsia="Times New Roman" w:hAnsi="Times New Roman"/>
          <w:sz w:val="24"/>
          <w:szCs w:val="24"/>
        </w:rPr>
        <w:t xml:space="preserve"> работа по регулированию и координации развития сельского хозяйства в целях увеличения объемов производства сельскохозяйственной продукции, повышения эффективности производства, качества продукции, формирования производственной и социальной инфраструктуры</w:t>
      </w:r>
    </w:p>
    <w:p w14:paraId="5B434CF8" w14:textId="254FA1C0" w:rsidR="00C553A0" w:rsidRPr="003D46C3" w:rsidRDefault="00C553A0" w:rsidP="00C553A0">
      <w:pPr>
        <w:pStyle w:val="aa"/>
        <w:jc w:val="both"/>
        <w:rPr>
          <w:rFonts w:ascii="Times New Roman" w:eastAsia="Times New Roman" w:hAnsi="Times New Roman"/>
          <w:sz w:val="24"/>
          <w:szCs w:val="24"/>
        </w:rPr>
      </w:pPr>
      <w:r w:rsidRPr="003D46C3">
        <w:rPr>
          <w:rFonts w:ascii="Times New Roman" w:eastAsia="Times New Roman" w:hAnsi="Times New Roman"/>
          <w:sz w:val="24"/>
          <w:szCs w:val="24"/>
        </w:rPr>
        <w:t xml:space="preserve">         Сельское хозяйство района представлено </w:t>
      </w:r>
      <w:r w:rsidR="00CD1A84">
        <w:rPr>
          <w:rFonts w:ascii="Times New Roman" w:eastAsia="Times New Roman" w:hAnsi="Times New Roman"/>
          <w:sz w:val="24"/>
          <w:szCs w:val="24"/>
        </w:rPr>
        <w:t>9</w:t>
      </w:r>
      <w:r w:rsidRPr="003D46C3">
        <w:rPr>
          <w:rFonts w:ascii="Times New Roman" w:eastAsia="Times New Roman" w:hAnsi="Times New Roman"/>
          <w:sz w:val="24"/>
          <w:szCs w:val="24"/>
        </w:rPr>
        <w:t xml:space="preserve"> сельскохозяйственными производственными </w:t>
      </w:r>
      <w:r w:rsidR="00EB6608" w:rsidRPr="003D46C3">
        <w:rPr>
          <w:rFonts w:ascii="Times New Roman" w:eastAsia="Times New Roman" w:hAnsi="Times New Roman"/>
          <w:sz w:val="24"/>
          <w:szCs w:val="24"/>
        </w:rPr>
        <w:t>кооперативами</w:t>
      </w:r>
      <w:r w:rsidR="00CD1A84">
        <w:rPr>
          <w:rFonts w:ascii="Times New Roman" w:eastAsia="Times New Roman" w:hAnsi="Times New Roman"/>
          <w:sz w:val="24"/>
          <w:szCs w:val="24"/>
        </w:rPr>
        <w:t xml:space="preserve">, 5 </w:t>
      </w:r>
      <w:r w:rsidR="00EB6608" w:rsidRPr="003D46C3">
        <w:rPr>
          <w:rFonts w:ascii="Times New Roman" w:eastAsia="Times New Roman" w:hAnsi="Times New Roman"/>
          <w:sz w:val="24"/>
          <w:szCs w:val="24"/>
        </w:rPr>
        <w:t>общества</w:t>
      </w:r>
      <w:r w:rsidR="00CD1A84">
        <w:rPr>
          <w:rFonts w:ascii="Times New Roman" w:eastAsia="Times New Roman" w:hAnsi="Times New Roman"/>
          <w:sz w:val="24"/>
          <w:szCs w:val="24"/>
        </w:rPr>
        <w:t>ми</w:t>
      </w:r>
      <w:r w:rsidRPr="003D46C3">
        <w:rPr>
          <w:rFonts w:ascii="Times New Roman" w:eastAsia="Times New Roman" w:hAnsi="Times New Roman"/>
          <w:sz w:val="24"/>
          <w:szCs w:val="24"/>
        </w:rPr>
        <w:t xml:space="preserve"> с ограниченной ответственностью, 1 </w:t>
      </w:r>
      <w:r w:rsidR="00396BD5" w:rsidRPr="003D46C3">
        <w:rPr>
          <w:rFonts w:ascii="Times New Roman" w:eastAsia="Times New Roman" w:hAnsi="Times New Roman"/>
          <w:sz w:val="24"/>
          <w:szCs w:val="24"/>
        </w:rPr>
        <w:t>льноперерабатывающим</w:t>
      </w:r>
      <w:r w:rsidRPr="003D46C3">
        <w:rPr>
          <w:rFonts w:ascii="Times New Roman" w:eastAsia="Times New Roman" w:hAnsi="Times New Roman"/>
          <w:sz w:val="24"/>
          <w:szCs w:val="24"/>
        </w:rPr>
        <w:t xml:space="preserve"> предприятие, 6 индивидуальны</w:t>
      </w:r>
      <w:r w:rsidR="00CD1A84">
        <w:rPr>
          <w:rFonts w:ascii="Times New Roman" w:eastAsia="Times New Roman" w:hAnsi="Times New Roman"/>
          <w:sz w:val="24"/>
          <w:szCs w:val="24"/>
        </w:rPr>
        <w:t>ми</w:t>
      </w:r>
      <w:r w:rsidRPr="003D46C3">
        <w:rPr>
          <w:rFonts w:ascii="Times New Roman" w:eastAsia="Times New Roman" w:hAnsi="Times New Roman"/>
          <w:sz w:val="24"/>
          <w:szCs w:val="24"/>
        </w:rPr>
        <w:t xml:space="preserve"> предпринимател</w:t>
      </w:r>
      <w:r w:rsidR="00CD1A84">
        <w:rPr>
          <w:rFonts w:ascii="Times New Roman" w:eastAsia="Times New Roman" w:hAnsi="Times New Roman"/>
          <w:sz w:val="24"/>
          <w:szCs w:val="24"/>
        </w:rPr>
        <w:t>ями</w:t>
      </w:r>
      <w:r w:rsidRPr="003D46C3">
        <w:rPr>
          <w:rFonts w:ascii="Times New Roman" w:eastAsia="Times New Roman" w:hAnsi="Times New Roman"/>
          <w:sz w:val="24"/>
          <w:szCs w:val="24"/>
        </w:rPr>
        <w:t xml:space="preserve"> и 7246</w:t>
      </w:r>
      <w:r w:rsidR="00F00DE3" w:rsidRPr="003D46C3">
        <w:rPr>
          <w:rFonts w:ascii="Times New Roman" w:eastAsia="Times New Roman" w:hAnsi="Times New Roman"/>
          <w:sz w:val="24"/>
          <w:szCs w:val="24"/>
        </w:rPr>
        <w:t xml:space="preserve"> </w:t>
      </w:r>
      <w:r w:rsidRPr="003D46C3">
        <w:rPr>
          <w:rFonts w:ascii="Times New Roman" w:eastAsia="Times New Roman" w:hAnsi="Times New Roman"/>
          <w:sz w:val="24"/>
          <w:szCs w:val="24"/>
        </w:rPr>
        <w:t>личны</w:t>
      </w:r>
      <w:r w:rsidR="00CD1A84">
        <w:rPr>
          <w:rFonts w:ascii="Times New Roman" w:eastAsia="Times New Roman" w:hAnsi="Times New Roman"/>
          <w:sz w:val="24"/>
          <w:szCs w:val="24"/>
        </w:rPr>
        <w:t>ми</w:t>
      </w:r>
      <w:r w:rsidRPr="003D46C3">
        <w:rPr>
          <w:rFonts w:ascii="Times New Roman" w:eastAsia="Times New Roman" w:hAnsi="Times New Roman"/>
          <w:sz w:val="24"/>
          <w:szCs w:val="24"/>
        </w:rPr>
        <w:t xml:space="preserve"> подсобны</w:t>
      </w:r>
      <w:r w:rsidR="00CD1A84">
        <w:rPr>
          <w:rFonts w:ascii="Times New Roman" w:eastAsia="Times New Roman" w:hAnsi="Times New Roman"/>
          <w:sz w:val="24"/>
          <w:szCs w:val="24"/>
        </w:rPr>
        <w:t>ми</w:t>
      </w:r>
      <w:r w:rsidRPr="003D46C3">
        <w:rPr>
          <w:rFonts w:ascii="Times New Roman" w:eastAsia="Times New Roman" w:hAnsi="Times New Roman"/>
          <w:sz w:val="24"/>
          <w:szCs w:val="24"/>
        </w:rPr>
        <w:t xml:space="preserve"> хозяйств</w:t>
      </w:r>
      <w:r w:rsidR="00CD1A84">
        <w:rPr>
          <w:rFonts w:ascii="Times New Roman" w:eastAsia="Times New Roman" w:hAnsi="Times New Roman"/>
          <w:sz w:val="24"/>
          <w:szCs w:val="24"/>
        </w:rPr>
        <w:t xml:space="preserve">ами  </w:t>
      </w:r>
      <w:r w:rsidRPr="003D46C3">
        <w:rPr>
          <w:rFonts w:ascii="Times New Roman" w:eastAsia="Times New Roman" w:hAnsi="Times New Roman"/>
          <w:sz w:val="24"/>
          <w:szCs w:val="24"/>
        </w:rPr>
        <w:t xml:space="preserve"> граждан.</w:t>
      </w:r>
    </w:p>
    <w:p w14:paraId="3FECA4BA" w14:textId="35EEB4D9" w:rsidR="00C553A0" w:rsidRPr="003D46C3" w:rsidRDefault="00C553A0" w:rsidP="00C553A0">
      <w:pPr>
        <w:pStyle w:val="aa"/>
        <w:jc w:val="both"/>
        <w:rPr>
          <w:rFonts w:ascii="Times New Roman" w:hAnsi="Times New Roman"/>
          <w:kern w:val="2"/>
          <w:sz w:val="24"/>
          <w:szCs w:val="24"/>
        </w:rPr>
      </w:pPr>
      <w:r w:rsidRPr="003D46C3">
        <w:rPr>
          <w:rFonts w:ascii="Times New Roman" w:hAnsi="Times New Roman"/>
          <w:kern w:val="2"/>
          <w:sz w:val="24"/>
          <w:szCs w:val="24"/>
        </w:rPr>
        <w:tab/>
        <w:t xml:space="preserve">В сельскохозяйственных организациях и крестьянских (фермерских) хозяйствах сельскохозяйственные культуры размещены на площади 35863 гектарах, в том числе зерновые </w:t>
      </w:r>
      <w:r w:rsidR="00396BD5" w:rsidRPr="003D46C3">
        <w:rPr>
          <w:rFonts w:ascii="Times New Roman" w:hAnsi="Times New Roman"/>
          <w:kern w:val="2"/>
          <w:sz w:val="24"/>
          <w:szCs w:val="24"/>
        </w:rPr>
        <w:t>культуры на</w:t>
      </w:r>
      <w:r w:rsidRPr="003D46C3">
        <w:rPr>
          <w:rFonts w:ascii="Times New Roman" w:hAnsi="Times New Roman"/>
          <w:kern w:val="2"/>
          <w:sz w:val="24"/>
          <w:szCs w:val="24"/>
        </w:rPr>
        <w:t xml:space="preserve"> площади 9172 гектаров, что на 133 га больше уровня прошлого года. Лен посеян на площади 650 гектаров. </w:t>
      </w:r>
      <w:r w:rsidRPr="003D46C3">
        <w:rPr>
          <w:rFonts w:ascii="Times New Roman" w:hAnsi="Times New Roman"/>
          <w:sz w:val="24"/>
          <w:szCs w:val="24"/>
        </w:rPr>
        <w:t xml:space="preserve">С учетом потребности </w:t>
      </w:r>
      <w:r w:rsidR="00396BD5" w:rsidRPr="003D46C3">
        <w:rPr>
          <w:rFonts w:ascii="Times New Roman" w:hAnsi="Times New Roman"/>
          <w:sz w:val="24"/>
          <w:szCs w:val="24"/>
        </w:rPr>
        <w:t>животноводства в</w:t>
      </w:r>
      <w:r w:rsidRPr="003D46C3">
        <w:rPr>
          <w:rFonts w:ascii="Times New Roman" w:hAnsi="Times New Roman"/>
          <w:sz w:val="24"/>
          <w:szCs w:val="24"/>
        </w:rPr>
        <w:t xml:space="preserve"> основных кормах из структуры посевных площадей кормовые культуры составляют 74 %. </w:t>
      </w:r>
    </w:p>
    <w:p w14:paraId="74785D37" w14:textId="536C498D" w:rsidR="00C553A0" w:rsidRPr="003D46C3" w:rsidRDefault="00C553A0" w:rsidP="00C553A0">
      <w:pPr>
        <w:pStyle w:val="aa"/>
        <w:jc w:val="both"/>
        <w:rPr>
          <w:rFonts w:ascii="Times New Roman" w:hAnsi="Times New Roman"/>
          <w:kern w:val="2"/>
          <w:sz w:val="24"/>
          <w:szCs w:val="24"/>
        </w:rPr>
      </w:pPr>
      <w:r w:rsidRPr="003D46C3">
        <w:rPr>
          <w:rFonts w:ascii="Times New Roman" w:hAnsi="Times New Roman"/>
          <w:kern w:val="2"/>
          <w:sz w:val="24"/>
          <w:szCs w:val="24"/>
        </w:rPr>
        <w:t xml:space="preserve">     </w:t>
      </w:r>
      <w:r w:rsidRPr="003D46C3">
        <w:rPr>
          <w:rFonts w:ascii="Times New Roman" w:hAnsi="Times New Roman"/>
          <w:kern w:val="2"/>
          <w:sz w:val="24"/>
          <w:szCs w:val="24"/>
        </w:rPr>
        <w:tab/>
      </w:r>
      <w:bookmarkStart w:id="3" w:name="_Hlk182577171"/>
      <w:r w:rsidRPr="003D46C3">
        <w:rPr>
          <w:rFonts w:ascii="Times New Roman" w:hAnsi="Times New Roman"/>
          <w:kern w:val="2"/>
          <w:sz w:val="24"/>
          <w:szCs w:val="24"/>
        </w:rPr>
        <w:t xml:space="preserve">Валовой сбор зерна (в весе после подработки) в сельскохозяйственных предприятиях  составил 16250 тонн, что   на 125 тонн меньше уровня 2023 года (2023 год – 16375 тонн), что составляет 99 % к уровню 2023 года. Средняя урожайность 17,7 ц/га. Наивысшей урожайности зерновых культур </w:t>
      </w:r>
      <w:r w:rsidR="00396BD5" w:rsidRPr="003D46C3">
        <w:rPr>
          <w:rFonts w:ascii="Times New Roman" w:hAnsi="Times New Roman"/>
          <w:kern w:val="2"/>
          <w:sz w:val="24"/>
          <w:szCs w:val="24"/>
        </w:rPr>
        <w:t>добились СПК</w:t>
      </w:r>
      <w:r w:rsidRPr="003D46C3">
        <w:rPr>
          <w:rFonts w:ascii="Times New Roman" w:hAnsi="Times New Roman"/>
          <w:kern w:val="2"/>
          <w:sz w:val="24"/>
          <w:szCs w:val="24"/>
        </w:rPr>
        <w:t xml:space="preserve"> «Маяк» - 22,0 ц/га, СПК «Гулейшур» – 23,6 ц/га, СПК «Искра» - 23,4 ц/га. </w:t>
      </w:r>
    </w:p>
    <w:bookmarkEnd w:id="3"/>
    <w:p w14:paraId="489D0B87" w14:textId="3CC9FDB1" w:rsidR="00C553A0" w:rsidRPr="003D46C3" w:rsidRDefault="00C553A0" w:rsidP="00C553A0">
      <w:pPr>
        <w:pStyle w:val="aa"/>
        <w:jc w:val="both"/>
        <w:rPr>
          <w:rFonts w:ascii="Times New Roman" w:hAnsi="Times New Roman"/>
          <w:kern w:val="2"/>
          <w:sz w:val="24"/>
          <w:szCs w:val="24"/>
        </w:rPr>
      </w:pPr>
      <w:r w:rsidRPr="003D46C3">
        <w:rPr>
          <w:rFonts w:ascii="Times New Roman" w:hAnsi="Times New Roman"/>
          <w:kern w:val="2"/>
          <w:sz w:val="24"/>
          <w:szCs w:val="24"/>
        </w:rPr>
        <w:tab/>
      </w:r>
      <w:r w:rsidR="00396BD5" w:rsidRPr="003D46C3">
        <w:rPr>
          <w:rFonts w:ascii="Times New Roman" w:hAnsi="Times New Roman"/>
          <w:kern w:val="2"/>
          <w:sz w:val="24"/>
          <w:szCs w:val="24"/>
        </w:rPr>
        <w:t>Среди сельхозпредприятий района высокий в</w:t>
      </w:r>
      <w:r w:rsidRPr="003D46C3">
        <w:rPr>
          <w:rFonts w:ascii="Times New Roman" w:hAnsi="Times New Roman"/>
          <w:kern w:val="2"/>
          <w:sz w:val="24"/>
          <w:szCs w:val="24"/>
        </w:rPr>
        <w:t xml:space="preserve">аловой сбор зерна </w:t>
      </w:r>
      <w:r w:rsidR="00396BD5" w:rsidRPr="003D46C3">
        <w:rPr>
          <w:rFonts w:ascii="Times New Roman" w:hAnsi="Times New Roman"/>
          <w:kern w:val="2"/>
          <w:sz w:val="24"/>
          <w:szCs w:val="24"/>
        </w:rPr>
        <w:t>получили в СПК</w:t>
      </w:r>
      <w:r w:rsidRPr="003D46C3">
        <w:rPr>
          <w:rFonts w:ascii="Times New Roman" w:hAnsi="Times New Roman"/>
          <w:kern w:val="2"/>
          <w:sz w:val="24"/>
          <w:szCs w:val="24"/>
        </w:rPr>
        <w:t xml:space="preserve"> «Маяк» </w:t>
      </w:r>
      <w:r w:rsidR="00396BD5" w:rsidRPr="003D46C3">
        <w:rPr>
          <w:rFonts w:ascii="Times New Roman" w:hAnsi="Times New Roman"/>
          <w:kern w:val="2"/>
          <w:sz w:val="24"/>
          <w:szCs w:val="24"/>
        </w:rPr>
        <w:t>-</w:t>
      </w:r>
      <w:r w:rsidRPr="003D46C3">
        <w:rPr>
          <w:rFonts w:ascii="Times New Roman" w:hAnsi="Times New Roman"/>
          <w:kern w:val="2"/>
          <w:sz w:val="24"/>
          <w:szCs w:val="24"/>
        </w:rPr>
        <w:t xml:space="preserve"> 3720 тонн, СПК «Степаненки» - 2409 тонн, СПК «Искра»</w:t>
      </w:r>
      <w:r w:rsidR="00396BD5" w:rsidRPr="003D46C3">
        <w:rPr>
          <w:rFonts w:ascii="Times New Roman" w:hAnsi="Times New Roman"/>
          <w:kern w:val="2"/>
          <w:sz w:val="24"/>
          <w:szCs w:val="24"/>
        </w:rPr>
        <w:t xml:space="preserve"> -</w:t>
      </w:r>
      <w:r w:rsidRPr="003D46C3">
        <w:rPr>
          <w:rFonts w:ascii="Times New Roman" w:hAnsi="Times New Roman"/>
          <w:kern w:val="2"/>
          <w:sz w:val="24"/>
          <w:szCs w:val="24"/>
        </w:rPr>
        <w:t xml:space="preserve"> 2364 тонн. Залогом высокой урожайности в данных хозяйствах является применение передовых технологий возделывания зерновых культур, использование минеральных удобрений, средств </w:t>
      </w:r>
      <w:r w:rsidR="00396BD5" w:rsidRPr="003D46C3">
        <w:rPr>
          <w:rFonts w:ascii="Times New Roman" w:hAnsi="Times New Roman"/>
          <w:kern w:val="2"/>
          <w:sz w:val="24"/>
          <w:szCs w:val="24"/>
        </w:rPr>
        <w:t>защиты растений</w:t>
      </w:r>
      <w:r w:rsidRPr="003D46C3">
        <w:rPr>
          <w:rFonts w:ascii="Times New Roman" w:hAnsi="Times New Roman"/>
          <w:kern w:val="2"/>
          <w:sz w:val="24"/>
          <w:szCs w:val="24"/>
        </w:rPr>
        <w:t xml:space="preserve">, кондиционных семян, лучшая организация труда. Хозяйствами района внесено минеральных удобрений на 1 га пашни в действующем веществе – СПК «Степаненки» - 47,9 кг, СПК «Маяк» - 38,2 кг. СПК «Искра» - 36,8 кг. По району в среднем </w:t>
      </w:r>
      <w:r w:rsidR="00396BD5" w:rsidRPr="003D46C3">
        <w:rPr>
          <w:rFonts w:ascii="Times New Roman" w:hAnsi="Times New Roman"/>
          <w:kern w:val="2"/>
          <w:sz w:val="24"/>
          <w:szCs w:val="24"/>
        </w:rPr>
        <w:t>внесено минеральных</w:t>
      </w:r>
      <w:r w:rsidRPr="003D46C3">
        <w:rPr>
          <w:rFonts w:ascii="Times New Roman" w:hAnsi="Times New Roman"/>
          <w:kern w:val="2"/>
          <w:sz w:val="24"/>
          <w:szCs w:val="24"/>
        </w:rPr>
        <w:t xml:space="preserve"> удобрений 18,8 кг (2023 год – 11,7 кг). </w:t>
      </w:r>
    </w:p>
    <w:p w14:paraId="4BD02052" w14:textId="6CC489F9" w:rsidR="00C553A0" w:rsidRPr="003D46C3" w:rsidRDefault="00C553A0" w:rsidP="00C553A0">
      <w:pPr>
        <w:pStyle w:val="aa"/>
        <w:jc w:val="both"/>
        <w:rPr>
          <w:rFonts w:ascii="Times New Roman" w:hAnsi="Times New Roman"/>
          <w:kern w:val="2"/>
          <w:sz w:val="24"/>
          <w:szCs w:val="24"/>
        </w:rPr>
      </w:pPr>
      <w:r w:rsidRPr="003D46C3">
        <w:rPr>
          <w:rFonts w:ascii="Times New Roman" w:hAnsi="Times New Roman"/>
          <w:kern w:val="2"/>
          <w:sz w:val="24"/>
          <w:szCs w:val="24"/>
        </w:rPr>
        <w:tab/>
        <w:t xml:space="preserve">Средствами защиты растений обработаны зерновые культуры и лен на площади 6829 га, что составляет 68% от всех площадей посевов зерновых культур и льна. В этом направлении лучше </w:t>
      </w:r>
      <w:r w:rsidR="00396BD5" w:rsidRPr="003D46C3">
        <w:rPr>
          <w:rFonts w:ascii="Times New Roman" w:hAnsi="Times New Roman"/>
          <w:kern w:val="2"/>
          <w:sz w:val="24"/>
          <w:szCs w:val="24"/>
        </w:rPr>
        <w:t>сработали СПК</w:t>
      </w:r>
      <w:r w:rsidRPr="003D46C3">
        <w:rPr>
          <w:rFonts w:ascii="Times New Roman" w:hAnsi="Times New Roman"/>
          <w:kern w:val="2"/>
          <w:sz w:val="24"/>
          <w:szCs w:val="24"/>
        </w:rPr>
        <w:t xml:space="preserve"> «Маяк», СПК «Степаненки», ООО «Кезпромлен».</w:t>
      </w:r>
    </w:p>
    <w:p w14:paraId="0A74C14F" w14:textId="718F33CB" w:rsidR="00C553A0" w:rsidRPr="003D46C3" w:rsidRDefault="00C553A0" w:rsidP="00C553A0">
      <w:pPr>
        <w:pStyle w:val="aa"/>
        <w:jc w:val="both"/>
        <w:rPr>
          <w:rFonts w:ascii="Times New Roman" w:hAnsi="Times New Roman"/>
          <w:kern w:val="2"/>
          <w:sz w:val="24"/>
          <w:szCs w:val="24"/>
        </w:rPr>
      </w:pPr>
      <w:r w:rsidRPr="003D46C3">
        <w:rPr>
          <w:rFonts w:ascii="Times New Roman" w:hAnsi="Times New Roman"/>
          <w:kern w:val="2"/>
          <w:sz w:val="24"/>
          <w:szCs w:val="24"/>
        </w:rPr>
        <w:t xml:space="preserve"> </w:t>
      </w:r>
      <w:r w:rsidRPr="003D46C3">
        <w:rPr>
          <w:rFonts w:ascii="Times New Roman" w:hAnsi="Times New Roman"/>
          <w:kern w:val="2"/>
          <w:sz w:val="24"/>
          <w:szCs w:val="24"/>
        </w:rPr>
        <w:tab/>
      </w:r>
      <w:bookmarkStart w:id="4" w:name="_Hlk182577305"/>
      <w:r w:rsidRPr="003D46C3">
        <w:rPr>
          <w:rFonts w:ascii="Times New Roman" w:hAnsi="Times New Roman"/>
          <w:kern w:val="2"/>
          <w:sz w:val="24"/>
          <w:szCs w:val="24"/>
        </w:rPr>
        <w:t xml:space="preserve">Сделан неплохой задел под урожай будущего года. Обеспеченность семенами зерновых культур 104%, </w:t>
      </w:r>
      <w:r w:rsidR="00396BD5" w:rsidRPr="003D46C3">
        <w:rPr>
          <w:rFonts w:ascii="Times New Roman" w:hAnsi="Times New Roman"/>
          <w:kern w:val="2"/>
          <w:sz w:val="24"/>
          <w:szCs w:val="24"/>
        </w:rPr>
        <w:t>кондиционных 73</w:t>
      </w:r>
      <w:r w:rsidRPr="003D46C3">
        <w:rPr>
          <w:rFonts w:ascii="Times New Roman" w:hAnsi="Times New Roman"/>
          <w:kern w:val="2"/>
          <w:sz w:val="24"/>
          <w:szCs w:val="24"/>
        </w:rPr>
        <w:t xml:space="preserve">% (2023 год – 92%). Озимую рожь и пшеницу посеяли на площади </w:t>
      </w:r>
      <w:r w:rsidR="00396BD5" w:rsidRPr="003D46C3">
        <w:rPr>
          <w:rFonts w:ascii="Times New Roman" w:hAnsi="Times New Roman"/>
          <w:kern w:val="2"/>
          <w:sz w:val="24"/>
          <w:szCs w:val="24"/>
        </w:rPr>
        <w:t>1091 га</w:t>
      </w:r>
      <w:r w:rsidRPr="003D46C3">
        <w:rPr>
          <w:rFonts w:ascii="Times New Roman" w:hAnsi="Times New Roman"/>
          <w:kern w:val="2"/>
          <w:sz w:val="24"/>
          <w:szCs w:val="24"/>
        </w:rPr>
        <w:t xml:space="preserve"> (2023 год – 2155 га</w:t>
      </w:r>
      <w:r w:rsidR="00396BD5" w:rsidRPr="003D46C3">
        <w:rPr>
          <w:rFonts w:ascii="Times New Roman" w:hAnsi="Times New Roman"/>
          <w:kern w:val="2"/>
          <w:sz w:val="24"/>
          <w:szCs w:val="24"/>
        </w:rPr>
        <w:t>), вспахано</w:t>
      </w:r>
      <w:r w:rsidRPr="003D46C3">
        <w:rPr>
          <w:rFonts w:ascii="Times New Roman" w:hAnsi="Times New Roman"/>
          <w:kern w:val="2"/>
          <w:sz w:val="24"/>
          <w:szCs w:val="24"/>
        </w:rPr>
        <w:t xml:space="preserve"> </w:t>
      </w:r>
      <w:r w:rsidR="00396BD5" w:rsidRPr="003D46C3">
        <w:rPr>
          <w:rFonts w:ascii="Times New Roman" w:hAnsi="Times New Roman"/>
          <w:kern w:val="2"/>
          <w:sz w:val="24"/>
          <w:szCs w:val="24"/>
        </w:rPr>
        <w:t>8542 га</w:t>
      </w:r>
      <w:r w:rsidRPr="003D46C3">
        <w:rPr>
          <w:rFonts w:ascii="Times New Roman" w:hAnsi="Times New Roman"/>
          <w:kern w:val="2"/>
          <w:sz w:val="24"/>
          <w:szCs w:val="24"/>
        </w:rPr>
        <w:t xml:space="preserve"> зяби. </w:t>
      </w:r>
      <w:bookmarkEnd w:id="4"/>
    </w:p>
    <w:p w14:paraId="3C28AD2B" w14:textId="15035F05" w:rsidR="00C553A0" w:rsidRPr="003D46C3" w:rsidRDefault="00C553A0" w:rsidP="00C553A0">
      <w:pPr>
        <w:pStyle w:val="aa"/>
        <w:jc w:val="both"/>
        <w:rPr>
          <w:rFonts w:ascii="Times New Roman" w:hAnsi="Times New Roman"/>
          <w:kern w:val="2"/>
          <w:sz w:val="24"/>
          <w:szCs w:val="24"/>
        </w:rPr>
      </w:pPr>
      <w:r w:rsidRPr="003D46C3">
        <w:rPr>
          <w:rFonts w:ascii="Times New Roman" w:hAnsi="Times New Roman"/>
          <w:kern w:val="2"/>
          <w:sz w:val="24"/>
          <w:szCs w:val="24"/>
        </w:rPr>
        <w:lastRenderedPageBreak/>
        <w:tab/>
        <w:t>В 202</w:t>
      </w:r>
      <w:r w:rsidR="003B3D9F" w:rsidRPr="003D46C3">
        <w:rPr>
          <w:rFonts w:ascii="Times New Roman" w:hAnsi="Times New Roman"/>
          <w:kern w:val="2"/>
          <w:sz w:val="24"/>
          <w:szCs w:val="24"/>
        </w:rPr>
        <w:t>4</w:t>
      </w:r>
      <w:r w:rsidRPr="003D46C3">
        <w:rPr>
          <w:rFonts w:ascii="Times New Roman" w:hAnsi="Times New Roman"/>
          <w:kern w:val="2"/>
          <w:sz w:val="24"/>
          <w:szCs w:val="24"/>
        </w:rPr>
        <w:t xml:space="preserve"> году ООО «Кезпромлен» лен-долгунец возделывал на площади 650 гектаров. При этом произведено </w:t>
      </w:r>
      <w:r w:rsidR="003B3D9F" w:rsidRPr="003D46C3">
        <w:rPr>
          <w:rFonts w:ascii="Times New Roman" w:hAnsi="Times New Roman"/>
          <w:kern w:val="2"/>
          <w:sz w:val="24"/>
          <w:szCs w:val="24"/>
        </w:rPr>
        <w:t>397</w:t>
      </w:r>
      <w:r w:rsidRPr="003D46C3">
        <w:rPr>
          <w:rFonts w:ascii="Times New Roman" w:hAnsi="Times New Roman"/>
          <w:kern w:val="2"/>
          <w:sz w:val="24"/>
          <w:szCs w:val="24"/>
        </w:rPr>
        <w:t xml:space="preserve"> тонны </w:t>
      </w:r>
      <w:r w:rsidR="00396BD5" w:rsidRPr="003D46C3">
        <w:rPr>
          <w:rFonts w:ascii="Times New Roman" w:hAnsi="Times New Roman"/>
          <w:kern w:val="2"/>
          <w:sz w:val="24"/>
          <w:szCs w:val="24"/>
        </w:rPr>
        <w:t>льноволокна (</w:t>
      </w:r>
      <w:r w:rsidRPr="003D46C3">
        <w:rPr>
          <w:rFonts w:ascii="Times New Roman" w:hAnsi="Times New Roman"/>
          <w:kern w:val="2"/>
          <w:sz w:val="24"/>
          <w:szCs w:val="24"/>
        </w:rPr>
        <w:t xml:space="preserve">2023 год – 355 тонны) при урожайности </w:t>
      </w:r>
      <w:r w:rsidR="003B3D9F" w:rsidRPr="003D46C3">
        <w:rPr>
          <w:rFonts w:ascii="Times New Roman" w:hAnsi="Times New Roman"/>
          <w:kern w:val="2"/>
          <w:sz w:val="24"/>
          <w:szCs w:val="24"/>
        </w:rPr>
        <w:t>6,1</w:t>
      </w:r>
      <w:r w:rsidRPr="003D46C3">
        <w:rPr>
          <w:rFonts w:ascii="Times New Roman" w:hAnsi="Times New Roman"/>
          <w:kern w:val="2"/>
          <w:sz w:val="24"/>
          <w:szCs w:val="24"/>
        </w:rPr>
        <w:t xml:space="preserve"> ц/га  (2023 год – 5,4 ц/га). </w:t>
      </w:r>
    </w:p>
    <w:p w14:paraId="7F8830AB" w14:textId="2B300C6E" w:rsidR="00C553A0" w:rsidRPr="003D46C3" w:rsidRDefault="00C553A0" w:rsidP="00C553A0">
      <w:pPr>
        <w:pStyle w:val="aa"/>
        <w:jc w:val="both"/>
        <w:rPr>
          <w:rFonts w:ascii="Times New Roman" w:hAnsi="Times New Roman"/>
          <w:kern w:val="2"/>
          <w:sz w:val="24"/>
          <w:szCs w:val="24"/>
        </w:rPr>
      </w:pPr>
      <w:r w:rsidRPr="003D46C3">
        <w:rPr>
          <w:rFonts w:ascii="Times New Roman" w:hAnsi="Times New Roman"/>
          <w:kern w:val="2"/>
          <w:sz w:val="24"/>
          <w:szCs w:val="24"/>
        </w:rPr>
        <w:tab/>
      </w:r>
      <w:bookmarkStart w:id="5" w:name="_Hlk182577322"/>
      <w:r w:rsidRPr="003D46C3">
        <w:rPr>
          <w:rFonts w:ascii="Times New Roman" w:hAnsi="Times New Roman"/>
          <w:kern w:val="2"/>
          <w:sz w:val="24"/>
          <w:szCs w:val="24"/>
        </w:rPr>
        <w:t>На зимне-стойловый период 2024-2025 года удалось заготовить достаточное количество кормов. В целом заготовлено 29,</w:t>
      </w:r>
      <w:r w:rsidR="00396BD5" w:rsidRPr="003D46C3">
        <w:rPr>
          <w:rFonts w:ascii="Times New Roman" w:hAnsi="Times New Roman"/>
          <w:kern w:val="2"/>
          <w:sz w:val="24"/>
          <w:szCs w:val="24"/>
        </w:rPr>
        <w:t>1 ц.</w:t>
      </w:r>
      <w:r w:rsidRPr="003D46C3">
        <w:rPr>
          <w:rFonts w:ascii="Times New Roman" w:hAnsi="Times New Roman"/>
          <w:kern w:val="2"/>
          <w:sz w:val="24"/>
          <w:szCs w:val="24"/>
        </w:rPr>
        <w:t xml:space="preserve"> к.ед. на </w:t>
      </w:r>
      <w:r w:rsidR="00396BD5" w:rsidRPr="003D46C3">
        <w:rPr>
          <w:rFonts w:ascii="Times New Roman" w:hAnsi="Times New Roman"/>
          <w:kern w:val="2"/>
          <w:sz w:val="24"/>
          <w:szCs w:val="24"/>
        </w:rPr>
        <w:t>1 условную</w:t>
      </w:r>
      <w:r w:rsidRPr="003D46C3">
        <w:rPr>
          <w:rFonts w:ascii="Times New Roman" w:hAnsi="Times New Roman"/>
          <w:kern w:val="2"/>
          <w:sz w:val="24"/>
          <w:szCs w:val="24"/>
        </w:rPr>
        <w:t xml:space="preserve"> голову. Сена </w:t>
      </w:r>
      <w:r w:rsidR="00396BD5" w:rsidRPr="003D46C3">
        <w:rPr>
          <w:rFonts w:ascii="Times New Roman" w:hAnsi="Times New Roman"/>
          <w:kern w:val="2"/>
          <w:sz w:val="24"/>
          <w:szCs w:val="24"/>
        </w:rPr>
        <w:t>заготовлено в</w:t>
      </w:r>
      <w:r w:rsidRPr="003D46C3">
        <w:rPr>
          <w:rFonts w:ascii="Times New Roman" w:hAnsi="Times New Roman"/>
          <w:kern w:val="2"/>
          <w:sz w:val="24"/>
          <w:szCs w:val="24"/>
        </w:rPr>
        <w:t xml:space="preserve"> объеме 2741 тонн или 70 % от потребности, сенажа 38712 тонн или 112 % от потребности, силоса 73744 тонн или 127 % от потребности, зернофуража </w:t>
      </w:r>
      <w:r w:rsidR="00265798" w:rsidRPr="003D46C3">
        <w:rPr>
          <w:rFonts w:ascii="Times New Roman" w:hAnsi="Times New Roman"/>
          <w:kern w:val="2"/>
          <w:sz w:val="24"/>
          <w:szCs w:val="24"/>
        </w:rPr>
        <w:t>12273</w:t>
      </w:r>
      <w:r w:rsidRPr="003D46C3">
        <w:rPr>
          <w:rFonts w:ascii="Times New Roman" w:hAnsi="Times New Roman"/>
          <w:kern w:val="2"/>
          <w:sz w:val="24"/>
          <w:szCs w:val="24"/>
        </w:rPr>
        <w:t xml:space="preserve"> тонн или 61 % от потребности.</w:t>
      </w:r>
    </w:p>
    <w:bookmarkEnd w:id="5"/>
    <w:p w14:paraId="26C01F76" w14:textId="77777777" w:rsidR="00C553A0" w:rsidRPr="003D46C3" w:rsidRDefault="00C553A0" w:rsidP="00C553A0">
      <w:pPr>
        <w:pStyle w:val="aa"/>
        <w:ind w:firstLine="709"/>
        <w:jc w:val="both"/>
        <w:rPr>
          <w:rFonts w:ascii="Times New Roman" w:eastAsia="Times New Roman" w:hAnsi="Times New Roman"/>
          <w:sz w:val="24"/>
          <w:szCs w:val="24"/>
        </w:rPr>
      </w:pPr>
      <w:r w:rsidRPr="003D46C3">
        <w:rPr>
          <w:rFonts w:ascii="Times New Roman" w:eastAsia="Times New Roman" w:hAnsi="Times New Roman"/>
          <w:sz w:val="24"/>
          <w:szCs w:val="24"/>
        </w:rPr>
        <w:t>Проводится работа по инвентаризации земель сельскохозяйственного назначения:</w:t>
      </w:r>
    </w:p>
    <w:p w14:paraId="3383B7C7" w14:textId="75192B42" w:rsidR="00C553A0" w:rsidRPr="003D46C3" w:rsidRDefault="00C553A0" w:rsidP="00C553A0">
      <w:pPr>
        <w:pStyle w:val="aa"/>
        <w:ind w:firstLine="709"/>
        <w:jc w:val="both"/>
        <w:rPr>
          <w:rFonts w:ascii="Times New Roman" w:eastAsia="Times New Roman" w:hAnsi="Times New Roman"/>
          <w:sz w:val="24"/>
          <w:szCs w:val="24"/>
        </w:rPr>
      </w:pPr>
      <w:bookmarkStart w:id="6" w:name="_Hlk182577628"/>
      <w:r w:rsidRPr="003D46C3">
        <w:rPr>
          <w:rFonts w:ascii="Times New Roman" w:eastAsia="Times New Roman" w:hAnsi="Times New Roman"/>
          <w:sz w:val="24"/>
          <w:szCs w:val="24"/>
        </w:rPr>
        <w:t xml:space="preserve">-  составлена «дорожная карта» по вовлечению в оборот неиспользуемых </w:t>
      </w:r>
      <w:r w:rsidR="00396BD5" w:rsidRPr="003D46C3">
        <w:rPr>
          <w:rFonts w:ascii="Times New Roman" w:eastAsia="Times New Roman" w:hAnsi="Times New Roman"/>
          <w:sz w:val="24"/>
          <w:szCs w:val="24"/>
        </w:rPr>
        <w:t>земель (</w:t>
      </w:r>
      <w:r w:rsidRPr="003D46C3">
        <w:rPr>
          <w:rFonts w:ascii="Times New Roman" w:eastAsia="Times New Roman" w:hAnsi="Times New Roman"/>
          <w:sz w:val="24"/>
          <w:szCs w:val="24"/>
        </w:rPr>
        <w:t xml:space="preserve">в 2024 году введено в оборот 800 га земель </w:t>
      </w:r>
      <w:r w:rsidR="00265798" w:rsidRPr="003D46C3">
        <w:rPr>
          <w:rFonts w:ascii="Times New Roman" w:eastAsia="Times New Roman" w:hAnsi="Times New Roman"/>
          <w:sz w:val="24"/>
          <w:szCs w:val="24"/>
        </w:rPr>
        <w:t xml:space="preserve">при плане 800 га (ИП Порсев В.М. - 478 га, ООО  «Варни» -205 га, СПК «Кулига» -  117 га)  </w:t>
      </w:r>
      <w:r w:rsidRPr="003D46C3">
        <w:rPr>
          <w:rFonts w:ascii="Times New Roman" w:eastAsia="Times New Roman" w:hAnsi="Times New Roman"/>
          <w:sz w:val="24"/>
          <w:szCs w:val="24"/>
        </w:rPr>
        <w:t>(2023 году при плане 700 га введено 700 га);</w:t>
      </w:r>
    </w:p>
    <w:bookmarkEnd w:id="6"/>
    <w:p w14:paraId="5F2E12D3" w14:textId="6CA97206" w:rsidR="00C553A0" w:rsidRPr="003D46C3" w:rsidRDefault="00C553A0" w:rsidP="00C553A0">
      <w:pPr>
        <w:pStyle w:val="aa"/>
        <w:ind w:firstLine="709"/>
        <w:jc w:val="both"/>
        <w:rPr>
          <w:rFonts w:ascii="Times New Roman" w:eastAsia="Times New Roman" w:hAnsi="Times New Roman"/>
          <w:sz w:val="24"/>
          <w:szCs w:val="24"/>
        </w:rPr>
      </w:pPr>
      <w:r w:rsidRPr="003D46C3">
        <w:rPr>
          <w:rFonts w:ascii="Times New Roman" w:eastAsia="Times New Roman" w:hAnsi="Times New Roman"/>
          <w:sz w:val="24"/>
          <w:szCs w:val="24"/>
        </w:rPr>
        <w:t xml:space="preserve">-  </w:t>
      </w:r>
      <w:r w:rsidR="00396BD5" w:rsidRPr="003D46C3">
        <w:rPr>
          <w:rFonts w:ascii="Times New Roman" w:eastAsia="Times New Roman" w:hAnsi="Times New Roman"/>
          <w:sz w:val="24"/>
          <w:szCs w:val="24"/>
        </w:rPr>
        <w:t>уточнение информации об</w:t>
      </w:r>
      <w:r w:rsidRPr="003D46C3">
        <w:rPr>
          <w:rFonts w:ascii="Times New Roman" w:eastAsia="Times New Roman" w:hAnsi="Times New Roman"/>
          <w:sz w:val="24"/>
          <w:szCs w:val="24"/>
        </w:rPr>
        <w:t xml:space="preserve"> использовании земель с</w:t>
      </w:r>
      <w:r w:rsidR="00396BD5" w:rsidRPr="003D46C3">
        <w:rPr>
          <w:rFonts w:ascii="Times New Roman" w:eastAsia="Times New Roman" w:hAnsi="Times New Roman"/>
          <w:sz w:val="24"/>
          <w:szCs w:val="24"/>
        </w:rPr>
        <w:t>ельскохозяйственного назначения по</w:t>
      </w:r>
      <w:r w:rsidRPr="003D46C3">
        <w:rPr>
          <w:rFonts w:ascii="Times New Roman" w:eastAsia="Times New Roman" w:hAnsi="Times New Roman"/>
          <w:sz w:val="24"/>
          <w:szCs w:val="24"/>
        </w:rPr>
        <w:t xml:space="preserve"> муниципальным поселениям с </w:t>
      </w:r>
      <w:r w:rsidR="00396BD5" w:rsidRPr="003D46C3">
        <w:rPr>
          <w:rFonts w:ascii="Times New Roman" w:eastAsia="Times New Roman" w:hAnsi="Times New Roman"/>
          <w:sz w:val="24"/>
          <w:szCs w:val="24"/>
        </w:rPr>
        <w:t>корректировкой этих</w:t>
      </w:r>
      <w:r w:rsidRPr="003D46C3">
        <w:rPr>
          <w:rFonts w:ascii="Times New Roman" w:eastAsia="Times New Roman" w:hAnsi="Times New Roman"/>
          <w:sz w:val="24"/>
          <w:szCs w:val="24"/>
        </w:rPr>
        <w:t xml:space="preserve"> земельных участков на сельскохозяйственной карте района.</w:t>
      </w:r>
    </w:p>
    <w:p w14:paraId="05951813" w14:textId="37AB644D" w:rsidR="00C553A0" w:rsidRPr="003D46C3" w:rsidRDefault="00C553A0" w:rsidP="00C553A0">
      <w:pPr>
        <w:pStyle w:val="aa"/>
        <w:ind w:firstLine="709"/>
        <w:jc w:val="both"/>
        <w:rPr>
          <w:rFonts w:ascii="Times New Roman" w:hAnsi="Times New Roman"/>
          <w:kern w:val="2"/>
          <w:sz w:val="24"/>
          <w:szCs w:val="24"/>
        </w:rPr>
      </w:pPr>
      <w:r w:rsidRPr="003D46C3">
        <w:rPr>
          <w:rFonts w:ascii="Times New Roman" w:hAnsi="Times New Roman"/>
          <w:kern w:val="2"/>
          <w:sz w:val="24"/>
          <w:szCs w:val="24"/>
        </w:rPr>
        <w:t xml:space="preserve">Рост и развитие производства невозможны без внедрения новых </w:t>
      </w:r>
      <w:r w:rsidR="00396BD5" w:rsidRPr="003D46C3">
        <w:rPr>
          <w:rFonts w:ascii="Times New Roman" w:hAnsi="Times New Roman"/>
          <w:kern w:val="2"/>
          <w:sz w:val="24"/>
          <w:szCs w:val="24"/>
        </w:rPr>
        <w:t>технологий и</w:t>
      </w:r>
      <w:r w:rsidRPr="003D46C3">
        <w:rPr>
          <w:rFonts w:ascii="Times New Roman" w:hAnsi="Times New Roman"/>
          <w:kern w:val="2"/>
          <w:sz w:val="24"/>
          <w:szCs w:val="24"/>
        </w:rPr>
        <w:t xml:space="preserve"> применения в работе современной техники и оборудования. Темпы обновления парка сельхозтехники оставляют желать лучшего.</w:t>
      </w:r>
    </w:p>
    <w:p w14:paraId="43C94833" w14:textId="3D4096F1" w:rsidR="00C553A0" w:rsidRPr="003D46C3" w:rsidRDefault="00C553A0" w:rsidP="00C553A0">
      <w:pPr>
        <w:pStyle w:val="aa"/>
        <w:jc w:val="both"/>
        <w:rPr>
          <w:rFonts w:ascii="Times New Roman" w:hAnsi="Times New Roman"/>
          <w:kern w:val="2"/>
          <w:sz w:val="24"/>
          <w:szCs w:val="24"/>
        </w:rPr>
      </w:pPr>
      <w:bookmarkStart w:id="7" w:name="_Hlk182577702"/>
      <w:r w:rsidRPr="003D46C3">
        <w:rPr>
          <w:rFonts w:ascii="Times New Roman" w:hAnsi="Times New Roman"/>
          <w:b/>
          <w:kern w:val="2"/>
          <w:sz w:val="24"/>
          <w:szCs w:val="24"/>
        </w:rPr>
        <w:t xml:space="preserve">           </w:t>
      </w:r>
      <w:r w:rsidRPr="003D46C3">
        <w:rPr>
          <w:rFonts w:ascii="Times New Roman" w:hAnsi="Times New Roman"/>
          <w:kern w:val="2"/>
          <w:sz w:val="24"/>
          <w:szCs w:val="24"/>
        </w:rPr>
        <w:t xml:space="preserve">В текущем </w:t>
      </w:r>
      <w:r w:rsidR="00396BD5" w:rsidRPr="003D46C3">
        <w:rPr>
          <w:rFonts w:ascii="Times New Roman" w:hAnsi="Times New Roman"/>
          <w:kern w:val="2"/>
          <w:sz w:val="24"/>
          <w:szCs w:val="24"/>
        </w:rPr>
        <w:t>году хозяйствами</w:t>
      </w:r>
      <w:r w:rsidRPr="003D46C3">
        <w:rPr>
          <w:rFonts w:ascii="Times New Roman" w:hAnsi="Times New Roman"/>
          <w:kern w:val="2"/>
          <w:sz w:val="24"/>
          <w:szCs w:val="24"/>
        </w:rPr>
        <w:t xml:space="preserve"> </w:t>
      </w:r>
      <w:r w:rsidR="00396BD5" w:rsidRPr="003D46C3">
        <w:rPr>
          <w:rFonts w:ascii="Times New Roman" w:hAnsi="Times New Roman"/>
          <w:kern w:val="2"/>
          <w:sz w:val="24"/>
          <w:szCs w:val="24"/>
        </w:rPr>
        <w:t>района приобретено</w:t>
      </w:r>
      <w:r w:rsidRPr="003D46C3">
        <w:rPr>
          <w:rFonts w:ascii="Times New Roman" w:hAnsi="Times New Roman"/>
          <w:kern w:val="2"/>
          <w:sz w:val="24"/>
          <w:szCs w:val="24"/>
        </w:rPr>
        <w:t xml:space="preserve">   техники и оборудования на 182 млн.руб. Приобретено </w:t>
      </w:r>
      <w:r w:rsidR="003B3D9F" w:rsidRPr="003D46C3">
        <w:rPr>
          <w:rFonts w:ascii="Times New Roman" w:hAnsi="Times New Roman"/>
          <w:kern w:val="2"/>
          <w:sz w:val="24"/>
          <w:szCs w:val="24"/>
        </w:rPr>
        <w:t>3</w:t>
      </w:r>
      <w:r w:rsidRPr="003D46C3">
        <w:rPr>
          <w:rFonts w:ascii="Times New Roman" w:hAnsi="Times New Roman"/>
          <w:kern w:val="2"/>
          <w:sz w:val="24"/>
          <w:szCs w:val="24"/>
        </w:rPr>
        <w:t xml:space="preserve"> трактора различных марок и мощностей, </w:t>
      </w:r>
      <w:r w:rsidR="003B3D9F" w:rsidRPr="003D46C3">
        <w:rPr>
          <w:rFonts w:ascii="Times New Roman" w:hAnsi="Times New Roman"/>
          <w:kern w:val="2"/>
          <w:sz w:val="24"/>
          <w:szCs w:val="24"/>
        </w:rPr>
        <w:t>6</w:t>
      </w:r>
      <w:r w:rsidRPr="003D46C3">
        <w:rPr>
          <w:rFonts w:ascii="Times New Roman" w:hAnsi="Times New Roman"/>
          <w:kern w:val="2"/>
          <w:sz w:val="24"/>
          <w:szCs w:val="24"/>
        </w:rPr>
        <w:t xml:space="preserve"> автомобилей, </w:t>
      </w:r>
      <w:r w:rsidR="003B3D9F" w:rsidRPr="003D46C3">
        <w:rPr>
          <w:rFonts w:ascii="Times New Roman" w:hAnsi="Times New Roman"/>
          <w:kern w:val="2"/>
          <w:sz w:val="24"/>
          <w:szCs w:val="24"/>
        </w:rPr>
        <w:t>2</w:t>
      </w:r>
      <w:r w:rsidRPr="003D46C3">
        <w:rPr>
          <w:rFonts w:ascii="Times New Roman" w:hAnsi="Times New Roman"/>
          <w:kern w:val="2"/>
          <w:sz w:val="24"/>
          <w:szCs w:val="24"/>
        </w:rPr>
        <w:t xml:space="preserve"> посевных комплекса, а </w:t>
      </w:r>
      <w:r w:rsidR="00396BD5" w:rsidRPr="003D46C3">
        <w:rPr>
          <w:rFonts w:ascii="Times New Roman" w:hAnsi="Times New Roman"/>
          <w:kern w:val="2"/>
          <w:sz w:val="24"/>
          <w:szCs w:val="24"/>
        </w:rPr>
        <w:t>также более</w:t>
      </w:r>
      <w:r w:rsidRPr="003D46C3">
        <w:rPr>
          <w:rFonts w:ascii="Times New Roman" w:hAnsi="Times New Roman"/>
          <w:kern w:val="2"/>
          <w:sz w:val="24"/>
          <w:szCs w:val="24"/>
        </w:rPr>
        <w:t xml:space="preserve"> </w:t>
      </w:r>
      <w:r w:rsidR="003B3D9F" w:rsidRPr="003D46C3">
        <w:rPr>
          <w:rFonts w:ascii="Times New Roman" w:hAnsi="Times New Roman"/>
          <w:kern w:val="2"/>
          <w:sz w:val="24"/>
          <w:szCs w:val="24"/>
        </w:rPr>
        <w:t>30</w:t>
      </w:r>
      <w:r w:rsidRPr="003D46C3">
        <w:rPr>
          <w:rFonts w:ascii="Times New Roman" w:hAnsi="Times New Roman"/>
          <w:kern w:val="2"/>
          <w:sz w:val="24"/>
          <w:szCs w:val="24"/>
        </w:rPr>
        <w:t xml:space="preserve"> единиц различной прицепной техники и оборудования.  </w:t>
      </w:r>
    </w:p>
    <w:bookmarkEnd w:id="7"/>
    <w:p w14:paraId="2A7086D4" w14:textId="77777777" w:rsidR="003B3D9F" w:rsidRPr="003D46C3" w:rsidRDefault="00C553A0" w:rsidP="003B3D9F">
      <w:pPr>
        <w:pStyle w:val="aa"/>
        <w:ind w:firstLine="708"/>
        <w:jc w:val="both"/>
        <w:rPr>
          <w:rFonts w:ascii="Times New Roman" w:hAnsi="Times New Roman"/>
          <w:sz w:val="24"/>
          <w:szCs w:val="24"/>
        </w:rPr>
      </w:pPr>
      <w:r w:rsidRPr="003D46C3">
        <w:rPr>
          <w:rFonts w:ascii="Times New Roman" w:hAnsi="Times New Roman"/>
          <w:b/>
          <w:sz w:val="24"/>
          <w:szCs w:val="24"/>
        </w:rPr>
        <w:t>Животноводство</w:t>
      </w:r>
      <w:r w:rsidRPr="003D46C3">
        <w:rPr>
          <w:rFonts w:ascii="Times New Roman" w:hAnsi="Times New Roman"/>
          <w:sz w:val="24"/>
          <w:szCs w:val="24"/>
        </w:rPr>
        <w:t xml:space="preserve"> является базовой отраслью сельского хозяйства.</w:t>
      </w:r>
      <w:r w:rsidR="003B3D9F" w:rsidRPr="003D46C3">
        <w:rPr>
          <w:rFonts w:ascii="Times New Roman" w:hAnsi="Times New Roman"/>
          <w:sz w:val="24"/>
          <w:szCs w:val="24"/>
        </w:rPr>
        <w:t xml:space="preserve"> </w:t>
      </w:r>
    </w:p>
    <w:p w14:paraId="07BCF276" w14:textId="7A159E8D" w:rsidR="00C553A0" w:rsidRPr="003D46C3" w:rsidRDefault="00C553A0" w:rsidP="003B3D9F">
      <w:pPr>
        <w:pStyle w:val="aa"/>
        <w:ind w:firstLine="708"/>
        <w:jc w:val="both"/>
        <w:rPr>
          <w:rFonts w:ascii="Times New Roman" w:hAnsi="Times New Roman"/>
          <w:sz w:val="24"/>
          <w:szCs w:val="24"/>
        </w:rPr>
      </w:pPr>
      <w:r w:rsidRPr="003D46C3">
        <w:rPr>
          <w:rFonts w:ascii="Times New Roman" w:hAnsi="Times New Roman"/>
          <w:sz w:val="24"/>
          <w:szCs w:val="24"/>
        </w:rPr>
        <w:t xml:space="preserve">    </w:t>
      </w:r>
    </w:p>
    <w:tbl>
      <w:tblPr>
        <w:tblW w:w="10349" w:type="dxa"/>
        <w:tblInd w:w="-318" w:type="dxa"/>
        <w:tblLook w:val="04A0" w:firstRow="1" w:lastRow="0" w:firstColumn="1" w:lastColumn="0" w:noHBand="0" w:noVBand="1"/>
      </w:tblPr>
      <w:tblGrid>
        <w:gridCol w:w="1135"/>
        <w:gridCol w:w="709"/>
        <w:gridCol w:w="709"/>
        <w:gridCol w:w="567"/>
        <w:gridCol w:w="708"/>
        <w:gridCol w:w="709"/>
        <w:gridCol w:w="567"/>
        <w:gridCol w:w="851"/>
        <w:gridCol w:w="801"/>
        <w:gridCol w:w="616"/>
        <w:gridCol w:w="851"/>
        <w:gridCol w:w="708"/>
        <w:gridCol w:w="709"/>
        <w:gridCol w:w="709"/>
      </w:tblGrid>
      <w:tr w:rsidR="003D46C3" w:rsidRPr="003D46C3" w14:paraId="28818ECE" w14:textId="77777777" w:rsidTr="000E137A">
        <w:trPr>
          <w:trHeight w:val="399"/>
        </w:trPr>
        <w:tc>
          <w:tcPr>
            <w:tcW w:w="1135" w:type="dxa"/>
            <w:vMerge w:val="restart"/>
            <w:tcBorders>
              <w:top w:val="single" w:sz="4" w:space="0" w:color="auto"/>
              <w:left w:val="single" w:sz="4" w:space="0" w:color="auto"/>
              <w:right w:val="single" w:sz="4" w:space="0" w:color="auto"/>
            </w:tcBorders>
            <w:shd w:val="clear" w:color="auto" w:fill="auto"/>
            <w:noWrap/>
            <w:hideMark/>
          </w:tcPr>
          <w:p w14:paraId="76AE53D5" w14:textId="77777777" w:rsidR="00C553A0" w:rsidRPr="003D46C3" w:rsidRDefault="00C553A0" w:rsidP="000E137A">
            <w:pPr>
              <w:jc w:val="center"/>
              <w:rPr>
                <w:sz w:val="18"/>
                <w:szCs w:val="18"/>
              </w:rPr>
            </w:pPr>
            <w:r w:rsidRPr="003D46C3">
              <w:rPr>
                <w:sz w:val="18"/>
                <w:szCs w:val="18"/>
              </w:rPr>
              <w:t>хозяйства</w:t>
            </w:r>
          </w:p>
          <w:p w14:paraId="18D310B6" w14:textId="77777777" w:rsidR="00C553A0" w:rsidRPr="003D46C3" w:rsidRDefault="00C553A0" w:rsidP="000E137A">
            <w:pPr>
              <w:jc w:val="center"/>
              <w:rPr>
                <w:sz w:val="18"/>
                <w:szCs w:val="18"/>
              </w:rPr>
            </w:pPr>
          </w:p>
        </w:tc>
        <w:tc>
          <w:tcPr>
            <w:tcW w:w="1985" w:type="dxa"/>
            <w:gridSpan w:val="3"/>
            <w:tcBorders>
              <w:top w:val="single" w:sz="4" w:space="0" w:color="auto"/>
              <w:left w:val="nil"/>
              <w:bottom w:val="single" w:sz="4" w:space="0" w:color="auto"/>
              <w:right w:val="single" w:sz="4" w:space="0" w:color="000000"/>
            </w:tcBorders>
            <w:shd w:val="clear" w:color="auto" w:fill="auto"/>
            <w:noWrap/>
            <w:hideMark/>
          </w:tcPr>
          <w:p w14:paraId="7434D32E" w14:textId="77777777" w:rsidR="00C553A0" w:rsidRPr="003D46C3" w:rsidRDefault="00C553A0" w:rsidP="000E137A">
            <w:pPr>
              <w:jc w:val="center"/>
              <w:rPr>
                <w:bCs/>
                <w:iCs/>
                <w:sz w:val="18"/>
                <w:szCs w:val="18"/>
              </w:rPr>
            </w:pPr>
            <w:r w:rsidRPr="003D46C3">
              <w:rPr>
                <w:bCs/>
                <w:iCs/>
                <w:sz w:val="18"/>
                <w:szCs w:val="18"/>
              </w:rPr>
              <w:t>крупный рогатый скот, голов</w:t>
            </w:r>
          </w:p>
        </w:tc>
        <w:tc>
          <w:tcPr>
            <w:tcW w:w="1984" w:type="dxa"/>
            <w:gridSpan w:val="3"/>
            <w:tcBorders>
              <w:top w:val="single" w:sz="4" w:space="0" w:color="auto"/>
              <w:left w:val="nil"/>
              <w:bottom w:val="single" w:sz="4" w:space="0" w:color="auto"/>
              <w:right w:val="single" w:sz="4" w:space="0" w:color="000000"/>
            </w:tcBorders>
            <w:shd w:val="clear" w:color="auto" w:fill="auto"/>
            <w:noWrap/>
            <w:hideMark/>
          </w:tcPr>
          <w:p w14:paraId="29968D57" w14:textId="77777777" w:rsidR="00C553A0" w:rsidRPr="003D46C3" w:rsidRDefault="00C553A0" w:rsidP="000E137A">
            <w:pPr>
              <w:jc w:val="center"/>
              <w:rPr>
                <w:bCs/>
                <w:sz w:val="18"/>
                <w:szCs w:val="18"/>
              </w:rPr>
            </w:pPr>
            <w:r w:rsidRPr="003D46C3">
              <w:rPr>
                <w:bCs/>
                <w:sz w:val="18"/>
                <w:szCs w:val="18"/>
              </w:rPr>
              <w:t>в т.ч. коров, гол.</w:t>
            </w:r>
          </w:p>
        </w:tc>
        <w:tc>
          <w:tcPr>
            <w:tcW w:w="3119" w:type="dxa"/>
            <w:gridSpan w:val="4"/>
            <w:tcBorders>
              <w:top w:val="single" w:sz="4" w:space="0" w:color="auto"/>
              <w:left w:val="nil"/>
              <w:bottom w:val="single" w:sz="4" w:space="0" w:color="auto"/>
              <w:right w:val="single" w:sz="4" w:space="0" w:color="000000"/>
            </w:tcBorders>
            <w:shd w:val="clear" w:color="auto" w:fill="auto"/>
            <w:hideMark/>
          </w:tcPr>
          <w:p w14:paraId="0FB8FF60" w14:textId="77777777" w:rsidR="00C553A0" w:rsidRPr="003D46C3" w:rsidRDefault="00C553A0" w:rsidP="000E137A">
            <w:pPr>
              <w:jc w:val="center"/>
              <w:rPr>
                <w:bCs/>
                <w:iCs/>
                <w:sz w:val="18"/>
                <w:szCs w:val="18"/>
              </w:rPr>
            </w:pPr>
            <w:r w:rsidRPr="003D46C3">
              <w:rPr>
                <w:bCs/>
                <w:iCs/>
                <w:sz w:val="18"/>
                <w:szCs w:val="18"/>
              </w:rPr>
              <w:t>производство молока, тонн</w:t>
            </w:r>
          </w:p>
        </w:tc>
        <w:tc>
          <w:tcPr>
            <w:tcW w:w="2126" w:type="dxa"/>
            <w:gridSpan w:val="3"/>
            <w:tcBorders>
              <w:top w:val="single" w:sz="4" w:space="0" w:color="auto"/>
              <w:left w:val="nil"/>
              <w:bottom w:val="single" w:sz="4" w:space="0" w:color="auto"/>
              <w:right w:val="single" w:sz="4" w:space="0" w:color="auto"/>
            </w:tcBorders>
            <w:shd w:val="clear" w:color="auto" w:fill="auto"/>
            <w:noWrap/>
            <w:hideMark/>
          </w:tcPr>
          <w:p w14:paraId="4729C544" w14:textId="77777777" w:rsidR="00C553A0" w:rsidRPr="003D46C3" w:rsidRDefault="00C553A0" w:rsidP="000E137A">
            <w:pPr>
              <w:jc w:val="center"/>
              <w:rPr>
                <w:sz w:val="18"/>
                <w:szCs w:val="18"/>
              </w:rPr>
            </w:pPr>
            <w:r w:rsidRPr="003D46C3">
              <w:rPr>
                <w:bCs/>
                <w:iCs/>
                <w:sz w:val="18"/>
                <w:szCs w:val="18"/>
              </w:rPr>
              <w:t>удой на 1 корову, кг</w:t>
            </w:r>
          </w:p>
        </w:tc>
      </w:tr>
      <w:tr w:rsidR="003D46C3" w:rsidRPr="003D46C3" w14:paraId="4D7A472E" w14:textId="77777777" w:rsidTr="000E137A">
        <w:trPr>
          <w:trHeight w:val="255"/>
        </w:trPr>
        <w:tc>
          <w:tcPr>
            <w:tcW w:w="1135" w:type="dxa"/>
            <w:vMerge/>
            <w:tcBorders>
              <w:left w:val="single" w:sz="4" w:space="0" w:color="auto"/>
              <w:bottom w:val="single" w:sz="4" w:space="0" w:color="auto"/>
              <w:right w:val="single" w:sz="4" w:space="0" w:color="auto"/>
            </w:tcBorders>
            <w:shd w:val="clear" w:color="auto" w:fill="auto"/>
            <w:noWrap/>
            <w:hideMark/>
          </w:tcPr>
          <w:p w14:paraId="0D504B28" w14:textId="77777777" w:rsidR="00C553A0" w:rsidRPr="003D46C3" w:rsidRDefault="00C553A0" w:rsidP="000E137A">
            <w:pPr>
              <w:jc w:val="center"/>
              <w:rPr>
                <w:sz w:val="18"/>
                <w:szCs w:val="18"/>
              </w:rPr>
            </w:pPr>
          </w:p>
        </w:tc>
        <w:tc>
          <w:tcPr>
            <w:tcW w:w="709" w:type="dxa"/>
            <w:tcBorders>
              <w:top w:val="nil"/>
              <w:left w:val="nil"/>
              <w:bottom w:val="single" w:sz="4" w:space="0" w:color="auto"/>
              <w:right w:val="single" w:sz="4" w:space="0" w:color="auto"/>
            </w:tcBorders>
            <w:shd w:val="clear" w:color="auto" w:fill="auto"/>
            <w:noWrap/>
            <w:hideMark/>
          </w:tcPr>
          <w:p w14:paraId="21CCF1CD" w14:textId="77777777" w:rsidR="003B3D9F" w:rsidRPr="003D46C3" w:rsidRDefault="003B3D9F" w:rsidP="000E137A">
            <w:pPr>
              <w:jc w:val="center"/>
              <w:rPr>
                <w:sz w:val="18"/>
                <w:szCs w:val="18"/>
              </w:rPr>
            </w:pPr>
            <w:r w:rsidRPr="003D46C3">
              <w:rPr>
                <w:sz w:val="18"/>
                <w:szCs w:val="18"/>
              </w:rPr>
              <w:t xml:space="preserve">9 мес. </w:t>
            </w:r>
          </w:p>
          <w:p w14:paraId="5C5FFA99" w14:textId="67C23DE2" w:rsidR="00C553A0" w:rsidRPr="003D46C3" w:rsidRDefault="00C553A0" w:rsidP="000E137A">
            <w:pPr>
              <w:jc w:val="center"/>
              <w:rPr>
                <w:sz w:val="18"/>
                <w:szCs w:val="18"/>
              </w:rPr>
            </w:pPr>
            <w:r w:rsidRPr="003D46C3">
              <w:rPr>
                <w:sz w:val="18"/>
                <w:szCs w:val="18"/>
              </w:rPr>
              <w:t>2023 г</w:t>
            </w:r>
          </w:p>
        </w:tc>
        <w:tc>
          <w:tcPr>
            <w:tcW w:w="709" w:type="dxa"/>
            <w:tcBorders>
              <w:top w:val="nil"/>
              <w:left w:val="nil"/>
              <w:bottom w:val="single" w:sz="4" w:space="0" w:color="auto"/>
              <w:right w:val="single" w:sz="4" w:space="0" w:color="auto"/>
            </w:tcBorders>
            <w:shd w:val="clear" w:color="auto" w:fill="auto"/>
            <w:noWrap/>
            <w:hideMark/>
          </w:tcPr>
          <w:p w14:paraId="691D9AD8" w14:textId="636FFBDF" w:rsidR="00C553A0" w:rsidRPr="003D46C3" w:rsidRDefault="003B3D9F" w:rsidP="000E137A">
            <w:pPr>
              <w:jc w:val="center"/>
              <w:rPr>
                <w:sz w:val="18"/>
                <w:szCs w:val="18"/>
              </w:rPr>
            </w:pPr>
            <w:r w:rsidRPr="003D46C3">
              <w:rPr>
                <w:sz w:val="18"/>
                <w:szCs w:val="18"/>
              </w:rPr>
              <w:t xml:space="preserve">9 мес. </w:t>
            </w:r>
            <w:r w:rsidR="00C553A0" w:rsidRPr="003D46C3">
              <w:rPr>
                <w:sz w:val="18"/>
                <w:szCs w:val="18"/>
              </w:rPr>
              <w:t>2024 г</w:t>
            </w:r>
          </w:p>
        </w:tc>
        <w:tc>
          <w:tcPr>
            <w:tcW w:w="567" w:type="dxa"/>
            <w:tcBorders>
              <w:top w:val="nil"/>
              <w:left w:val="nil"/>
              <w:bottom w:val="single" w:sz="4" w:space="0" w:color="auto"/>
              <w:right w:val="single" w:sz="4" w:space="0" w:color="auto"/>
            </w:tcBorders>
            <w:shd w:val="clear" w:color="auto" w:fill="auto"/>
            <w:noWrap/>
            <w:hideMark/>
          </w:tcPr>
          <w:p w14:paraId="2FCA3373" w14:textId="77777777" w:rsidR="00C553A0" w:rsidRPr="003D46C3" w:rsidRDefault="00C553A0" w:rsidP="000E137A">
            <w:pPr>
              <w:jc w:val="center"/>
              <w:rPr>
                <w:sz w:val="18"/>
                <w:szCs w:val="18"/>
              </w:rPr>
            </w:pPr>
            <w:r w:rsidRPr="003D46C3">
              <w:rPr>
                <w:sz w:val="18"/>
                <w:szCs w:val="18"/>
              </w:rPr>
              <w:t>%</w:t>
            </w:r>
          </w:p>
        </w:tc>
        <w:tc>
          <w:tcPr>
            <w:tcW w:w="708" w:type="dxa"/>
            <w:tcBorders>
              <w:top w:val="nil"/>
              <w:left w:val="nil"/>
              <w:bottom w:val="single" w:sz="4" w:space="0" w:color="auto"/>
              <w:right w:val="single" w:sz="4" w:space="0" w:color="auto"/>
            </w:tcBorders>
            <w:shd w:val="clear" w:color="auto" w:fill="auto"/>
            <w:noWrap/>
            <w:hideMark/>
          </w:tcPr>
          <w:p w14:paraId="7B249A97" w14:textId="3B20D53E" w:rsidR="00C553A0" w:rsidRPr="003D46C3" w:rsidRDefault="003B3D9F" w:rsidP="000E137A">
            <w:pPr>
              <w:jc w:val="center"/>
              <w:rPr>
                <w:sz w:val="18"/>
                <w:szCs w:val="18"/>
              </w:rPr>
            </w:pPr>
            <w:r w:rsidRPr="003D46C3">
              <w:rPr>
                <w:sz w:val="18"/>
                <w:szCs w:val="18"/>
              </w:rPr>
              <w:t xml:space="preserve">9 мес. </w:t>
            </w:r>
            <w:r w:rsidR="00C553A0" w:rsidRPr="003D46C3">
              <w:rPr>
                <w:sz w:val="18"/>
                <w:szCs w:val="18"/>
              </w:rPr>
              <w:t>2023 г</w:t>
            </w:r>
          </w:p>
        </w:tc>
        <w:tc>
          <w:tcPr>
            <w:tcW w:w="709" w:type="dxa"/>
            <w:tcBorders>
              <w:top w:val="nil"/>
              <w:left w:val="nil"/>
              <w:bottom w:val="single" w:sz="4" w:space="0" w:color="auto"/>
              <w:right w:val="single" w:sz="4" w:space="0" w:color="auto"/>
            </w:tcBorders>
            <w:shd w:val="clear" w:color="auto" w:fill="auto"/>
            <w:noWrap/>
            <w:hideMark/>
          </w:tcPr>
          <w:p w14:paraId="464B8E90" w14:textId="244EAB0B" w:rsidR="00C553A0" w:rsidRPr="003D46C3" w:rsidRDefault="003B3D9F" w:rsidP="000E137A">
            <w:pPr>
              <w:jc w:val="center"/>
              <w:rPr>
                <w:sz w:val="18"/>
                <w:szCs w:val="18"/>
              </w:rPr>
            </w:pPr>
            <w:r w:rsidRPr="003D46C3">
              <w:rPr>
                <w:sz w:val="18"/>
                <w:szCs w:val="18"/>
              </w:rPr>
              <w:t xml:space="preserve">9 мес. </w:t>
            </w:r>
            <w:r w:rsidR="00C553A0" w:rsidRPr="003D46C3">
              <w:rPr>
                <w:sz w:val="18"/>
                <w:szCs w:val="18"/>
              </w:rPr>
              <w:t>2024 г</w:t>
            </w:r>
          </w:p>
        </w:tc>
        <w:tc>
          <w:tcPr>
            <w:tcW w:w="567" w:type="dxa"/>
            <w:tcBorders>
              <w:top w:val="nil"/>
              <w:left w:val="nil"/>
              <w:bottom w:val="single" w:sz="4" w:space="0" w:color="auto"/>
              <w:right w:val="single" w:sz="4" w:space="0" w:color="auto"/>
            </w:tcBorders>
            <w:shd w:val="clear" w:color="auto" w:fill="auto"/>
            <w:noWrap/>
            <w:hideMark/>
          </w:tcPr>
          <w:p w14:paraId="5BA8FFF4" w14:textId="77777777" w:rsidR="00C553A0" w:rsidRPr="003D46C3" w:rsidRDefault="00C553A0" w:rsidP="000E137A">
            <w:pPr>
              <w:jc w:val="center"/>
              <w:rPr>
                <w:sz w:val="18"/>
                <w:szCs w:val="18"/>
              </w:rPr>
            </w:pPr>
            <w:r w:rsidRPr="003D46C3">
              <w:rPr>
                <w:sz w:val="18"/>
                <w:szCs w:val="18"/>
              </w:rPr>
              <w:t>%</w:t>
            </w:r>
          </w:p>
        </w:tc>
        <w:tc>
          <w:tcPr>
            <w:tcW w:w="851" w:type="dxa"/>
            <w:tcBorders>
              <w:top w:val="nil"/>
              <w:left w:val="nil"/>
              <w:bottom w:val="single" w:sz="4" w:space="0" w:color="auto"/>
              <w:right w:val="single" w:sz="4" w:space="0" w:color="auto"/>
            </w:tcBorders>
            <w:shd w:val="clear" w:color="auto" w:fill="auto"/>
            <w:noWrap/>
            <w:hideMark/>
          </w:tcPr>
          <w:p w14:paraId="7D702514" w14:textId="3764B2F8" w:rsidR="00C553A0" w:rsidRPr="003D46C3" w:rsidRDefault="003B3D9F" w:rsidP="000E137A">
            <w:pPr>
              <w:jc w:val="center"/>
              <w:rPr>
                <w:sz w:val="18"/>
                <w:szCs w:val="18"/>
              </w:rPr>
            </w:pPr>
            <w:r w:rsidRPr="003D46C3">
              <w:rPr>
                <w:sz w:val="18"/>
                <w:szCs w:val="18"/>
              </w:rPr>
              <w:t xml:space="preserve">9 мес. </w:t>
            </w:r>
            <w:r w:rsidR="00C553A0" w:rsidRPr="003D46C3">
              <w:rPr>
                <w:sz w:val="18"/>
                <w:szCs w:val="18"/>
              </w:rPr>
              <w:t>2023 г</w:t>
            </w:r>
          </w:p>
        </w:tc>
        <w:tc>
          <w:tcPr>
            <w:tcW w:w="801" w:type="dxa"/>
            <w:tcBorders>
              <w:top w:val="nil"/>
              <w:left w:val="nil"/>
              <w:bottom w:val="single" w:sz="4" w:space="0" w:color="auto"/>
              <w:right w:val="single" w:sz="4" w:space="0" w:color="auto"/>
            </w:tcBorders>
            <w:shd w:val="clear" w:color="auto" w:fill="auto"/>
            <w:noWrap/>
            <w:hideMark/>
          </w:tcPr>
          <w:p w14:paraId="524B709E" w14:textId="7FF11D1B" w:rsidR="00C553A0" w:rsidRPr="003D46C3" w:rsidRDefault="003B3D9F" w:rsidP="000E137A">
            <w:pPr>
              <w:jc w:val="center"/>
              <w:rPr>
                <w:sz w:val="18"/>
                <w:szCs w:val="18"/>
              </w:rPr>
            </w:pPr>
            <w:r w:rsidRPr="003D46C3">
              <w:rPr>
                <w:sz w:val="18"/>
                <w:szCs w:val="18"/>
              </w:rPr>
              <w:t xml:space="preserve">9 мес. </w:t>
            </w:r>
            <w:r w:rsidR="00C553A0" w:rsidRPr="003D46C3">
              <w:rPr>
                <w:sz w:val="18"/>
                <w:szCs w:val="18"/>
              </w:rPr>
              <w:t>2024 г</w:t>
            </w:r>
          </w:p>
        </w:tc>
        <w:tc>
          <w:tcPr>
            <w:tcW w:w="616" w:type="dxa"/>
            <w:tcBorders>
              <w:top w:val="nil"/>
              <w:left w:val="nil"/>
              <w:bottom w:val="single" w:sz="4" w:space="0" w:color="auto"/>
              <w:right w:val="single" w:sz="4" w:space="0" w:color="auto"/>
            </w:tcBorders>
            <w:shd w:val="clear" w:color="auto" w:fill="auto"/>
            <w:noWrap/>
            <w:hideMark/>
          </w:tcPr>
          <w:p w14:paraId="332C3D15" w14:textId="77777777" w:rsidR="00C553A0" w:rsidRPr="003D46C3" w:rsidRDefault="00C553A0" w:rsidP="000E137A">
            <w:pPr>
              <w:jc w:val="center"/>
              <w:rPr>
                <w:sz w:val="18"/>
                <w:szCs w:val="18"/>
              </w:rPr>
            </w:pPr>
            <w:r w:rsidRPr="003D46C3">
              <w:rPr>
                <w:sz w:val="18"/>
                <w:szCs w:val="18"/>
              </w:rPr>
              <w:t>%</w:t>
            </w:r>
          </w:p>
        </w:tc>
        <w:tc>
          <w:tcPr>
            <w:tcW w:w="851" w:type="dxa"/>
            <w:tcBorders>
              <w:top w:val="nil"/>
              <w:left w:val="nil"/>
              <w:bottom w:val="single" w:sz="4" w:space="0" w:color="auto"/>
              <w:right w:val="single" w:sz="4" w:space="0" w:color="auto"/>
            </w:tcBorders>
            <w:shd w:val="clear" w:color="auto" w:fill="auto"/>
            <w:noWrap/>
            <w:hideMark/>
          </w:tcPr>
          <w:p w14:paraId="433026BF" w14:textId="77777777" w:rsidR="00C553A0" w:rsidRPr="003D46C3" w:rsidRDefault="00C553A0" w:rsidP="000E137A">
            <w:pPr>
              <w:jc w:val="center"/>
              <w:rPr>
                <w:sz w:val="18"/>
                <w:szCs w:val="18"/>
              </w:rPr>
            </w:pPr>
            <w:r w:rsidRPr="003D46C3">
              <w:rPr>
                <w:sz w:val="18"/>
                <w:szCs w:val="18"/>
              </w:rPr>
              <w:t>(+, -)</w:t>
            </w:r>
          </w:p>
        </w:tc>
        <w:tc>
          <w:tcPr>
            <w:tcW w:w="708" w:type="dxa"/>
            <w:tcBorders>
              <w:top w:val="nil"/>
              <w:left w:val="nil"/>
              <w:bottom w:val="single" w:sz="4" w:space="0" w:color="auto"/>
              <w:right w:val="single" w:sz="4" w:space="0" w:color="auto"/>
            </w:tcBorders>
            <w:shd w:val="clear" w:color="auto" w:fill="auto"/>
            <w:noWrap/>
            <w:hideMark/>
          </w:tcPr>
          <w:p w14:paraId="294B383E" w14:textId="5E0DA809" w:rsidR="00C553A0" w:rsidRPr="003D46C3" w:rsidRDefault="003B3D9F" w:rsidP="000E137A">
            <w:pPr>
              <w:jc w:val="center"/>
              <w:rPr>
                <w:sz w:val="18"/>
                <w:szCs w:val="18"/>
              </w:rPr>
            </w:pPr>
            <w:r w:rsidRPr="003D46C3">
              <w:rPr>
                <w:sz w:val="18"/>
                <w:szCs w:val="18"/>
              </w:rPr>
              <w:t xml:space="preserve">9 мес. </w:t>
            </w:r>
            <w:r w:rsidR="00C553A0" w:rsidRPr="003D46C3">
              <w:rPr>
                <w:sz w:val="18"/>
                <w:szCs w:val="18"/>
              </w:rPr>
              <w:t>2023г.</w:t>
            </w:r>
          </w:p>
        </w:tc>
        <w:tc>
          <w:tcPr>
            <w:tcW w:w="709" w:type="dxa"/>
            <w:tcBorders>
              <w:top w:val="nil"/>
              <w:left w:val="nil"/>
              <w:bottom w:val="single" w:sz="4" w:space="0" w:color="auto"/>
              <w:right w:val="single" w:sz="4" w:space="0" w:color="auto"/>
            </w:tcBorders>
            <w:shd w:val="clear" w:color="auto" w:fill="auto"/>
            <w:noWrap/>
            <w:hideMark/>
          </w:tcPr>
          <w:p w14:paraId="45B9679B" w14:textId="752237AE" w:rsidR="00C553A0" w:rsidRPr="003D46C3" w:rsidRDefault="003B3D9F" w:rsidP="000E137A">
            <w:pPr>
              <w:jc w:val="center"/>
              <w:rPr>
                <w:sz w:val="18"/>
                <w:szCs w:val="18"/>
              </w:rPr>
            </w:pPr>
            <w:r w:rsidRPr="003D46C3">
              <w:rPr>
                <w:sz w:val="18"/>
                <w:szCs w:val="18"/>
              </w:rPr>
              <w:t xml:space="preserve">9 мес. </w:t>
            </w:r>
            <w:r w:rsidR="00C553A0" w:rsidRPr="003D46C3">
              <w:rPr>
                <w:sz w:val="18"/>
                <w:szCs w:val="18"/>
              </w:rPr>
              <w:t>2024г.</w:t>
            </w:r>
          </w:p>
        </w:tc>
        <w:tc>
          <w:tcPr>
            <w:tcW w:w="709" w:type="dxa"/>
            <w:tcBorders>
              <w:top w:val="nil"/>
              <w:left w:val="nil"/>
              <w:bottom w:val="single" w:sz="4" w:space="0" w:color="auto"/>
              <w:right w:val="single" w:sz="4" w:space="0" w:color="auto"/>
            </w:tcBorders>
            <w:shd w:val="clear" w:color="auto" w:fill="auto"/>
            <w:noWrap/>
            <w:vAlign w:val="bottom"/>
            <w:hideMark/>
          </w:tcPr>
          <w:p w14:paraId="74C89147" w14:textId="77777777" w:rsidR="00C553A0" w:rsidRPr="003D46C3" w:rsidRDefault="00C553A0" w:rsidP="000E137A">
            <w:pPr>
              <w:rPr>
                <w:sz w:val="18"/>
                <w:szCs w:val="18"/>
              </w:rPr>
            </w:pPr>
            <w:r w:rsidRPr="003D46C3">
              <w:rPr>
                <w:sz w:val="18"/>
                <w:szCs w:val="18"/>
              </w:rPr>
              <w:t>%</w:t>
            </w:r>
          </w:p>
        </w:tc>
      </w:tr>
      <w:tr w:rsidR="003D46C3" w:rsidRPr="003D46C3" w14:paraId="4F42F557" w14:textId="77777777" w:rsidTr="000E137A">
        <w:trPr>
          <w:trHeight w:val="255"/>
        </w:trPr>
        <w:tc>
          <w:tcPr>
            <w:tcW w:w="1135" w:type="dxa"/>
            <w:tcBorders>
              <w:top w:val="nil"/>
              <w:left w:val="single" w:sz="4" w:space="0" w:color="auto"/>
              <w:bottom w:val="single" w:sz="4" w:space="0" w:color="auto"/>
              <w:right w:val="single" w:sz="4" w:space="0" w:color="auto"/>
            </w:tcBorders>
            <w:shd w:val="clear" w:color="auto" w:fill="auto"/>
            <w:hideMark/>
          </w:tcPr>
          <w:p w14:paraId="67098940" w14:textId="77777777" w:rsidR="00C553A0" w:rsidRPr="003D46C3" w:rsidRDefault="00C553A0" w:rsidP="000E137A">
            <w:pPr>
              <w:rPr>
                <w:sz w:val="18"/>
                <w:szCs w:val="18"/>
              </w:rPr>
            </w:pPr>
            <w:r w:rsidRPr="003D46C3">
              <w:rPr>
                <w:sz w:val="18"/>
                <w:szCs w:val="18"/>
              </w:rPr>
              <w:t>Дружба</w:t>
            </w:r>
          </w:p>
        </w:tc>
        <w:tc>
          <w:tcPr>
            <w:tcW w:w="709" w:type="dxa"/>
            <w:tcBorders>
              <w:top w:val="nil"/>
              <w:left w:val="nil"/>
              <w:bottom w:val="single" w:sz="4" w:space="0" w:color="auto"/>
              <w:right w:val="single" w:sz="4" w:space="0" w:color="auto"/>
            </w:tcBorders>
            <w:shd w:val="clear" w:color="auto" w:fill="auto"/>
            <w:noWrap/>
            <w:vAlign w:val="bottom"/>
            <w:hideMark/>
          </w:tcPr>
          <w:p w14:paraId="73E33869" w14:textId="77777777" w:rsidR="00C553A0" w:rsidRPr="003D46C3" w:rsidRDefault="00C553A0" w:rsidP="000E137A">
            <w:pPr>
              <w:jc w:val="center"/>
              <w:rPr>
                <w:sz w:val="18"/>
                <w:szCs w:val="18"/>
              </w:rPr>
            </w:pPr>
            <w:r w:rsidRPr="003D46C3">
              <w:rPr>
                <w:sz w:val="18"/>
                <w:szCs w:val="18"/>
              </w:rPr>
              <w:t>1553</w:t>
            </w:r>
          </w:p>
        </w:tc>
        <w:tc>
          <w:tcPr>
            <w:tcW w:w="709" w:type="dxa"/>
            <w:tcBorders>
              <w:top w:val="nil"/>
              <w:left w:val="nil"/>
              <w:bottom w:val="single" w:sz="4" w:space="0" w:color="auto"/>
              <w:right w:val="single" w:sz="4" w:space="0" w:color="auto"/>
            </w:tcBorders>
            <w:shd w:val="clear" w:color="000000" w:fill="FFFFFF"/>
            <w:noWrap/>
            <w:vAlign w:val="bottom"/>
            <w:hideMark/>
          </w:tcPr>
          <w:p w14:paraId="6EF7FE04" w14:textId="77777777" w:rsidR="00C553A0" w:rsidRPr="003D46C3" w:rsidRDefault="00C553A0" w:rsidP="000E137A">
            <w:pPr>
              <w:jc w:val="center"/>
              <w:rPr>
                <w:sz w:val="18"/>
                <w:szCs w:val="18"/>
              </w:rPr>
            </w:pPr>
            <w:r w:rsidRPr="003D46C3">
              <w:rPr>
                <w:sz w:val="18"/>
                <w:szCs w:val="18"/>
              </w:rPr>
              <w:t>1515</w:t>
            </w:r>
          </w:p>
        </w:tc>
        <w:tc>
          <w:tcPr>
            <w:tcW w:w="567" w:type="dxa"/>
            <w:tcBorders>
              <w:top w:val="nil"/>
              <w:left w:val="nil"/>
              <w:bottom w:val="single" w:sz="4" w:space="0" w:color="auto"/>
              <w:right w:val="single" w:sz="4" w:space="0" w:color="auto"/>
            </w:tcBorders>
            <w:shd w:val="clear" w:color="auto" w:fill="auto"/>
            <w:noWrap/>
            <w:vAlign w:val="bottom"/>
            <w:hideMark/>
          </w:tcPr>
          <w:p w14:paraId="3AD8D29E" w14:textId="77777777" w:rsidR="00C553A0" w:rsidRPr="003D46C3" w:rsidRDefault="00C553A0" w:rsidP="000E137A">
            <w:pPr>
              <w:jc w:val="center"/>
              <w:rPr>
                <w:sz w:val="18"/>
                <w:szCs w:val="18"/>
              </w:rPr>
            </w:pPr>
            <w:r w:rsidRPr="003D46C3">
              <w:rPr>
                <w:sz w:val="18"/>
                <w:szCs w:val="18"/>
              </w:rPr>
              <w:t>96</w:t>
            </w:r>
          </w:p>
        </w:tc>
        <w:tc>
          <w:tcPr>
            <w:tcW w:w="708" w:type="dxa"/>
            <w:tcBorders>
              <w:top w:val="nil"/>
              <w:left w:val="nil"/>
              <w:bottom w:val="single" w:sz="4" w:space="0" w:color="auto"/>
              <w:right w:val="single" w:sz="4" w:space="0" w:color="auto"/>
            </w:tcBorders>
            <w:shd w:val="clear" w:color="auto" w:fill="auto"/>
            <w:noWrap/>
            <w:vAlign w:val="bottom"/>
            <w:hideMark/>
          </w:tcPr>
          <w:p w14:paraId="2B14D848" w14:textId="77777777" w:rsidR="00C553A0" w:rsidRPr="003D46C3" w:rsidRDefault="00C553A0" w:rsidP="000E137A">
            <w:pPr>
              <w:jc w:val="center"/>
              <w:rPr>
                <w:sz w:val="18"/>
                <w:szCs w:val="18"/>
              </w:rPr>
            </w:pPr>
            <w:r w:rsidRPr="003D46C3">
              <w:rPr>
                <w:sz w:val="18"/>
                <w:szCs w:val="18"/>
              </w:rPr>
              <w:t>600</w:t>
            </w:r>
          </w:p>
        </w:tc>
        <w:tc>
          <w:tcPr>
            <w:tcW w:w="709" w:type="dxa"/>
            <w:tcBorders>
              <w:top w:val="nil"/>
              <w:left w:val="nil"/>
              <w:bottom w:val="single" w:sz="4" w:space="0" w:color="auto"/>
              <w:right w:val="single" w:sz="4" w:space="0" w:color="auto"/>
            </w:tcBorders>
            <w:shd w:val="clear" w:color="000000" w:fill="FFFFFF"/>
            <w:noWrap/>
            <w:vAlign w:val="bottom"/>
            <w:hideMark/>
          </w:tcPr>
          <w:p w14:paraId="59BA16AD" w14:textId="77777777" w:rsidR="00C553A0" w:rsidRPr="003D46C3" w:rsidRDefault="00C553A0" w:rsidP="000E137A">
            <w:pPr>
              <w:jc w:val="center"/>
              <w:rPr>
                <w:sz w:val="18"/>
                <w:szCs w:val="18"/>
              </w:rPr>
            </w:pPr>
            <w:r w:rsidRPr="003D46C3">
              <w:rPr>
                <w:sz w:val="18"/>
                <w:szCs w:val="18"/>
              </w:rPr>
              <w:t>600</w:t>
            </w:r>
          </w:p>
        </w:tc>
        <w:tc>
          <w:tcPr>
            <w:tcW w:w="567" w:type="dxa"/>
            <w:tcBorders>
              <w:top w:val="nil"/>
              <w:left w:val="nil"/>
              <w:bottom w:val="single" w:sz="4" w:space="0" w:color="auto"/>
              <w:right w:val="single" w:sz="4" w:space="0" w:color="auto"/>
            </w:tcBorders>
            <w:shd w:val="clear" w:color="auto" w:fill="auto"/>
            <w:noWrap/>
            <w:vAlign w:val="bottom"/>
            <w:hideMark/>
          </w:tcPr>
          <w:p w14:paraId="5304C07D" w14:textId="77777777" w:rsidR="00C553A0" w:rsidRPr="003D46C3" w:rsidRDefault="00C553A0" w:rsidP="000E137A">
            <w:pPr>
              <w:jc w:val="center"/>
              <w:rPr>
                <w:sz w:val="18"/>
                <w:szCs w:val="18"/>
              </w:rPr>
            </w:pPr>
            <w:r w:rsidRPr="003D46C3">
              <w:rPr>
                <w:sz w:val="18"/>
                <w:szCs w:val="18"/>
              </w:rPr>
              <w:t>100</w:t>
            </w:r>
          </w:p>
        </w:tc>
        <w:tc>
          <w:tcPr>
            <w:tcW w:w="851" w:type="dxa"/>
            <w:tcBorders>
              <w:top w:val="nil"/>
              <w:left w:val="nil"/>
              <w:bottom w:val="single" w:sz="4" w:space="0" w:color="auto"/>
              <w:right w:val="single" w:sz="4" w:space="0" w:color="auto"/>
            </w:tcBorders>
            <w:shd w:val="clear" w:color="auto" w:fill="auto"/>
            <w:noWrap/>
            <w:vAlign w:val="bottom"/>
            <w:hideMark/>
          </w:tcPr>
          <w:p w14:paraId="78596CD9" w14:textId="77777777" w:rsidR="00C553A0" w:rsidRPr="003D46C3" w:rsidRDefault="00C553A0" w:rsidP="000E137A">
            <w:pPr>
              <w:jc w:val="center"/>
              <w:rPr>
                <w:sz w:val="18"/>
                <w:szCs w:val="18"/>
              </w:rPr>
            </w:pPr>
            <w:r w:rsidRPr="003D46C3">
              <w:rPr>
                <w:sz w:val="18"/>
                <w:szCs w:val="18"/>
              </w:rPr>
              <w:t>2855,9</w:t>
            </w:r>
          </w:p>
        </w:tc>
        <w:tc>
          <w:tcPr>
            <w:tcW w:w="801" w:type="dxa"/>
            <w:tcBorders>
              <w:top w:val="nil"/>
              <w:left w:val="nil"/>
              <w:bottom w:val="single" w:sz="4" w:space="0" w:color="auto"/>
              <w:right w:val="single" w:sz="4" w:space="0" w:color="auto"/>
            </w:tcBorders>
            <w:shd w:val="clear" w:color="000000" w:fill="FFFFFF"/>
            <w:noWrap/>
            <w:vAlign w:val="bottom"/>
            <w:hideMark/>
          </w:tcPr>
          <w:p w14:paraId="19B1C130" w14:textId="77777777" w:rsidR="00C553A0" w:rsidRPr="003D46C3" w:rsidRDefault="00C553A0" w:rsidP="000E137A">
            <w:pPr>
              <w:jc w:val="center"/>
              <w:rPr>
                <w:sz w:val="18"/>
                <w:szCs w:val="18"/>
              </w:rPr>
            </w:pPr>
            <w:r w:rsidRPr="003D46C3">
              <w:rPr>
                <w:sz w:val="18"/>
                <w:szCs w:val="18"/>
              </w:rPr>
              <w:t>2893</w:t>
            </w:r>
          </w:p>
        </w:tc>
        <w:tc>
          <w:tcPr>
            <w:tcW w:w="616" w:type="dxa"/>
            <w:tcBorders>
              <w:top w:val="nil"/>
              <w:left w:val="nil"/>
              <w:bottom w:val="single" w:sz="4" w:space="0" w:color="auto"/>
              <w:right w:val="single" w:sz="4" w:space="0" w:color="auto"/>
            </w:tcBorders>
            <w:shd w:val="clear" w:color="auto" w:fill="auto"/>
            <w:noWrap/>
            <w:vAlign w:val="bottom"/>
            <w:hideMark/>
          </w:tcPr>
          <w:p w14:paraId="534D07C2" w14:textId="77777777" w:rsidR="00C553A0" w:rsidRPr="003D46C3" w:rsidRDefault="00C553A0" w:rsidP="000E137A">
            <w:pPr>
              <w:jc w:val="center"/>
              <w:rPr>
                <w:sz w:val="18"/>
                <w:szCs w:val="18"/>
              </w:rPr>
            </w:pPr>
            <w:r w:rsidRPr="003D46C3">
              <w:rPr>
                <w:sz w:val="18"/>
                <w:szCs w:val="18"/>
              </w:rPr>
              <w:t>101</w:t>
            </w:r>
          </w:p>
        </w:tc>
        <w:tc>
          <w:tcPr>
            <w:tcW w:w="851" w:type="dxa"/>
            <w:tcBorders>
              <w:top w:val="nil"/>
              <w:left w:val="nil"/>
              <w:bottom w:val="single" w:sz="4" w:space="0" w:color="auto"/>
              <w:right w:val="single" w:sz="4" w:space="0" w:color="auto"/>
            </w:tcBorders>
            <w:shd w:val="clear" w:color="auto" w:fill="auto"/>
            <w:noWrap/>
            <w:vAlign w:val="bottom"/>
            <w:hideMark/>
          </w:tcPr>
          <w:p w14:paraId="4D2F7597" w14:textId="77777777" w:rsidR="00C553A0" w:rsidRPr="003D46C3" w:rsidRDefault="00C553A0" w:rsidP="000E137A">
            <w:pPr>
              <w:jc w:val="center"/>
              <w:rPr>
                <w:sz w:val="18"/>
                <w:szCs w:val="18"/>
              </w:rPr>
            </w:pPr>
            <w:r w:rsidRPr="003D46C3">
              <w:rPr>
                <w:sz w:val="18"/>
                <w:szCs w:val="18"/>
              </w:rPr>
              <w:t>+37,1</w:t>
            </w:r>
          </w:p>
        </w:tc>
        <w:tc>
          <w:tcPr>
            <w:tcW w:w="708" w:type="dxa"/>
            <w:tcBorders>
              <w:top w:val="nil"/>
              <w:left w:val="nil"/>
              <w:bottom w:val="single" w:sz="4" w:space="0" w:color="auto"/>
              <w:right w:val="single" w:sz="4" w:space="0" w:color="auto"/>
            </w:tcBorders>
            <w:shd w:val="clear" w:color="auto" w:fill="auto"/>
            <w:noWrap/>
            <w:vAlign w:val="bottom"/>
            <w:hideMark/>
          </w:tcPr>
          <w:p w14:paraId="30BF1313" w14:textId="77777777" w:rsidR="00C553A0" w:rsidRPr="003D46C3" w:rsidRDefault="00C553A0" w:rsidP="000E137A">
            <w:pPr>
              <w:jc w:val="center"/>
              <w:rPr>
                <w:sz w:val="18"/>
                <w:szCs w:val="18"/>
              </w:rPr>
            </w:pPr>
            <w:r w:rsidRPr="003D46C3">
              <w:rPr>
                <w:sz w:val="18"/>
                <w:szCs w:val="18"/>
              </w:rPr>
              <w:t>4760</w:t>
            </w:r>
          </w:p>
        </w:tc>
        <w:tc>
          <w:tcPr>
            <w:tcW w:w="709" w:type="dxa"/>
            <w:tcBorders>
              <w:top w:val="nil"/>
              <w:left w:val="nil"/>
              <w:bottom w:val="single" w:sz="4" w:space="0" w:color="auto"/>
              <w:right w:val="single" w:sz="4" w:space="0" w:color="auto"/>
            </w:tcBorders>
            <w:shd w:val="clear" w:color="000000" w:fill="FFFFFF"/>
            <w:noWrap/>
            <w:vAlign w:val="bottom"/>
            <w:hideMark/>
          </w:tcPr>
          <w:p w14:paraId="2D4B84FD" w14:textId="77777777" w:rsidR="00C553A0" w:rsidRPr="003D46C3" w:rsidRDefault="00C553A0" w:rsidP="000E137A">
            <w:pPr>
              <w:jc w:val="center"/>
              <w:rPr>
                <w:sz w:val="18"/>
                <w:szCs w:val="18"/>
              </w:rPr>
            </w:pPr>
            <w:r w:rsidRPr="003D46C3">
              <w:rPr>
                <w:sz w:val="18"/>
                <w:szCs w:val="18"/>
              </w:rPr>
              <w:t>4822</w:t>
            </w:r>
          </w:p>
        </w:tc>
        <w:tc>
          <w:tcPr>
            <w:tcW w:w="709" w:type="dxa"/>
            <w:tcBorders>
              <w:top w:val="nil"/>
              <w:left w:val="nil"/>
              <w:bottom w:val="single" w:sz="4" w:space="0" w:color="auto"/>
              <w:right w:val="single" w:sz="4" w:space="0" w:color="auto"/>
            </w:tcBorders>
            <w:shd w:val="clear" w:color="auto" w:fill="auto"/>
            <w:noWrap/>
            <w:vAlign w:val="bottom"/>
            <w:hideMark/>
          </w:tcPr>
          <w:p w14:paraId="4539A385" w14:textId="77777777" w:rsidR="00C553A0" w:rsidRPr="003D46C3" w:rsidRDefault="00C553A0" w:rsidP="000E137A">
            <w:pPr>
              <w:jc w:val="center"/>
              <w:rPr>
                <w:sz w:val="18"/>
                <w:szCs w:val="18"/>
              </w:rPr>
            </w:pPr>
            <w:r w:rsidRPr="003D46C3">
              <w:rPr>
                <w:sz w:val="18"/>
                <w:szCs w:val="18"/>
              </w:rPr>
              <w:t>101</w:t>
            </w:r>
          </w:p>
        </w:tc>
      </w:tr>
      <w:tr w:rsidR="003D46C3" w:rsidRPr="003D46C3" w14:paraId="5B743631" w14:textId="77777777" w:rsidTr="000E137A">
        <w:trPr>
          <w:trHeight w:val="255"/>
        </w:trPr>
        <w:tc>
          <w:tcPr>
            <w:tcW w:w="1135" w:type="dxa"/>
            <w:tcBorders>
              <w:top w:val="nil"/>
              <w:left w:val="single" w:sz="4" w:space="0" w:color="auto"/>
              <w:bottom w:val="single" w:sz="4" w:space="0" w:color="auto"/>
              <w:right w:val="single" w:sz="4" w:space="0" w:color="auto"/>
            </w:tcBorders>
            <w:shd w:val="clear" w:color="auto" w:fill="auto"/>
            <w:hideMark/>
          </w:tcPr>
          <w:p w14:paraId="56CAE425" w14:textId="77777777" w:rsidR="00C553A0" w:rsidRPr="003D46C3" w:rsidRDefault="00C553A0" w:rsidP="000E137A">
            <w:pPr>
              <w:rPr>
                <w:sz w:val="18"/>
                <w:szCs w:val="18"/>
              </w:rPr>
            </w:pPr>
            <w:r w:rsidRPr="003D46C3">
              <w:rPr>
                <w:sz w:val="18"/>
                <w:szCs w:val="18"/>
              </w:rPr>
              <w:t>Искра</w:t>
            </w:r>
          </w:p>
        </w:tc>
        <w:tc>
          <w:tcPr>
            <w:tcW w:w="709" w:type="dxa"/>
            <w:tcBorders>
              <w:top w:val="nil"/>
              <w:left w:val="nil"/>
              <w:bottom w:val="single" w:sz="4" w:space="0" w:color="auto"/>
              <w:right w:val="single" w:sz="4" w:space="0" w:color="auto"/>
            </w:tcBorders>
            <w:shd w:val="clear" w:color="auto" w:fill="auto"/>
            <w:noWrap/>
            <w:vAlign w:val="bottom"/>
            <w:hideMark/>
          </w:tcPr>
          <w:p w14:paraId="409F3B9A" w14:textId="77777777" w:rsidR="00C553A0" w:rsidRPr="003D46C3" w:rsidRDefault="00C553A0" w:rsidP="000E137A">
            <w:pPr>
              <w:jc w:val="center"/>
              <w:rPr>
                <w:sz w:val="18"/>
                <w:szCs w:val="18"/>
              </w:rPr>
            </w:pPr>
            <w:r w:rsidRPr="003D46C3">
              <w:rPr>
                <w:sz w:val="18"/>
                <w:szCs w:val="18"/>
              </w:rPr>
              <w:t>1539</w:t>
            </w:r>
          </w:p>
        </w:tc>
        <w:tc>
          <w:tcPr>
            <w:tcW w:w="709" w:type="dxa"/>
            <w:tcBorders>
              <w:top w:val="nil"/>
              <w:left w:val="nil"/>
              <w:bottom w:val="single" w:sz="4" w:space="0" w:color="auto"/>
              <w:right w:val="single" w:sz="4" w:space="0" w:color="auto"/>
            </w:tcBorders>
            <w:shd w:val="clear" w:color="000000" w:fill="FFFFFF"/>
            <w:noWrap/>
            <w:vAlign w:val="bottom"/>
            <w:hideMark/>
          </w:tcPr>
          <w:p w14:paraId="37BE6CD2" w14:textId="77777777" w:rsidR="00C553A0" w:rsidRPr="003D46C3" w:rsidRDefault="00C553A0" w:rsidP="000E137A">
            <w:pPr>
              <w:jc w:val="center"/>
              <w:rPr>
                <w:sz w:val="18"/>
                <w:szCs w:val="18"/>
              </w:rPr>
            </w:pPr>
            <w:r w:rsidRPr="003D46C3">
              <w:rPr>
                <w:sz w:val="18"/>
                <w:szCs w:val="18"/>
              </w:rPr>
              <w:t>1573</w:t>
            </w:r>
          </w:p>
        </w:tc>
        <w:tc>
          <w:tcPr>
            <w:tcW w:w="567" w:type="dxa"/>
            <w:tcBorders>
              <w:top w:val="nil"/>
              <w:left w:val="nil"/>
              <w:bottom w:val="single" w:sz="4" w:space="0" w:color="auto"/>
              <w:right w:val="single" w:sz="4" w:space="0" w:color="auto"/>
            </w:tcBorders>
            <w:shd w:val="clear" w:color="auto" w:fill="auto"/>
            <w:noWrap/>
            <w:vAlign w:val="bottom"/>
            <w:hideMark/>
          </w:tcPr>
          <w:p w14:paraId="1F618105" w14:textId="77777777" w:rsidR="00C553A0" w:rsidRPr="003D46C3" w:rsidRDefault="00C553A0" w:rsidP="000E137A">
            <w:pPr>
              <w:jc w:val="center"/>
              <w:rPr>
                <w:sz w:val="18"/>
                <w:szCs w:val="18"/>
              </w:rPr>
            </w:pPr>
            <w:r w:rsidRPr="003D46C3">
              <w:rPr>
                <w:sz w:val="18"/>
                <w:szCs w:val="18"/>
              </w:rPr>
              <w:t>102</w:t>
            </w:r>
          </w:p>
        </w:tc>
        <w:tc>
          <w:tcPr>
            <w:tcW w:w="708" w:type="dxa"/>
            <w:tcBorders>
              <w:top w:val="nil"/>
              <w:left w:val="nil"/>
              <w:bottom w:val="single" w:sz="4" w:space="0" w:color="auto"/>
              <w:right w:val="single" w:sz="4" w:space="0" w:color="auto"/>
            </w:tcBorders>
            <w:shd w:val="clear" w:color="auto" w:fill="auto"/>
            <w:noWrap/>
            <w:vAlign w:val="bottom"/>
            <w:hideMark/>
          </w:tcPr>
          <w:p w14:paraId="7A9F504A" w14:textId="77777777" w:rsidR="00C553A0" w:rsidRPr="003D46C3" w:rsidRDefault="00C553A0" w:rsidP="000E137A">
            <w:pPr>
              <w:jc w:val="center"/>
              <w:rPr>
                <w:sz w:val="18"/>
                <w:szCs w:val="18"/>
              </w:rPr>
            </w:pPr>
            <w:r w:rsidRPr="003D46C3">
              <w:rPr>
                <w:sz w:val="18"/>
                <w:szCs w:val="18"/>
              </w:rPr>
              <w:t>700</w:t>
            </w:r>
          </w:p>
        </w:tc>
        <w:tc>
          <w:tcPr>
            <w:tcW w:w="709" w:type="dxa"/>
            <w:tcBorders>
              <w:top w:val="nil"/>
              <w:left w:val="nil"/>
              <w:bottom w:val="single" w:sz="4" w:space="0" w:color="auto"/>
              <w:right w:val="single" w:sz="4" w:space="0" w:color="auto"/>
            </w:tcBorders>
            <w:shd w:val="clear" w:color="000000" w:fill="FFFFFF"/>
            <w:noWrap/>
            <w:vAlign w:val="bottom"/>
            <w:hideMark/>
          </w:tcPr>
          <w:p w14:paraId="4CD81EEB" w14:textId="77777777" w:rsidR="00C553A0" w:rsidRPr="003D46C3" w:rsidRDefault="00C553A0" w:rsidP="000E137A">
            <w:pPr>
              <w:jc w:val="center"/>
              <w:rPr>
                <w:sz w:val="18"/>
                <w:szCs w:val="18"/>
              </w:rPr>
            </w:pPr>
            <w:r w:rsidRPr="003D46C3">
              <w:rPr>
                <w:sz w:val="18"/>
                <w:szCs w:val="18"/>
              </w:rPr>
              <w:t>700</w:t>
            </w:r>
          </w:p>
        </w:tc>
        <w:tc>
          <w:tcPr>
            <w:tcW w:w="567" w:type="dxa"/>
            <w:tcBorders>
              <w:top w:val="nil"/>
              <w:left w:val="nil"/>
              <w:bottom w:val="single" w:sz="4" w:space="0" w:color="auto"/>
              <w:right w:val="single" w:sz="4" w:space="0" w:color="auto"/>
            </w:tcBorders>
            <w:shd w:val="clear" w:color="auto" w:fill="auto"/>
            <w:noWrap/>
            <w:vAlign w:val="bottom"/>
            <w:hideMark/>
          </w:tcPr>
          <w:p w14:paraId="1A26F6EA" w14:textId="77777777" w:rsidR="00C553A0" w:rsidRPr="003D46C3" w:rsidRDefault="00C553A0" w:rsidP="000E137A">
            <w:pPr>
              <w:jc w:val="center"/>
              <w:rPr>
                <w:sz w:val="18"/>
                <w:szCs w:val="18"/>
              </w:rPr>
            </w:pPr>
            <w:r w:rsidRPr="003D46C3">
              <w:rPr>
                <w:sz w:val="18"/>
                <w:szCs w:val="18"/>
              </w:rPr>
              <w:t>100</w:t>
            </w:r>
          </w:p>
        </w:tc>
        <w:tc>
          <w:tcPr>
            <w:tcW w:w="851" w:type="dxa"/>
            <w:tcBorders>
              <w:top w:val="nil"/>
              <w:left w:val="nil"/>
              <w:bottom w:val="single" w:sz="4" w:space="0" w:color="auto"/>
              <w:right w:val="single" w:sz="4" w:space="0" w:color="auto"/>
            </w:tcBorders>
            <w:shd w:val="clear" w:color="auto" w:fill="auto"/>
            <w:noWrap/>
            <w:vAlign w:val="bottom"/>
            <w:hideMark/>
          </w:tcPr>
          <w:p w14:paraId="63DB24CE" w14:textId="77777777" w:rsidR="00C553A0" w:rsidRPr="003D46C3" w:rsidRDefault="00C553A0" w:rsidP="000E137A">
            <w:pPr>
              <w:jc w:val="center"/>
              <w:rPr>
                <w:sz w:val="18"/>
                <w:szCs w:val="18"/>
              </w:rPr>
            </w:pPr>
            <w:r w:rsidRPr="003D46C3">
              <w:rPr>
                <w:sz w:val="18"/>
                <w:szCs w:val="18"/>
              </w:rPr>
              <w:t>3502</w:t>
            </w:r>
          </w:p>
        </w:tc>
        <w:tc>
          <w:tcPr>
            <w:tcW w:w="801" w:type="dxa"/>
            <w:tcBorders>
              <w:top w:val="nil"/>
              <w:left w:val="nil"/>
              <w:bottom w:val="single" w:sz="4" w:space="0" w:color="auto"/>
              <w:right w:val="single" w:sz="4" w:space="0" w:color="auto"/>
            </w:tcBorders>
            <w:shd w:val="clear" w:color="000000" w:fill="FFFFFF"/>
            <w:noWrap/>
            <w:vAlign w:val="bottom"/>
            <w:hideMark/>
          </w:tcPr>
          <w:p w14:paraId="691FDCB5" w14:textId="77777777" w:rsidR="00C553A0" w:rsidRPr="003D46C3" w:rsidRDefault="00C553A0" w:rsidP="000E137A">
            <w:pPr>
              <w:jc w:val="center"/>
              <w:rPr>
                <w:sz w:val="18"/>
                <w:szCs w:val="18"/>
              </w:rPr>
            </w:pPr>
            <w:r w:rsidRPr="003D46C3">
              <w:rPr>
                <w:sz w:val="18"/>
                <w:szCs w:val="18"/>
              </w:rPr>
              <w:t>3934,1</w:t>
            </w:r>
          </w:p>
        </w:tc>
        <w:tc>
          <w:tcPr>
            <w:tcW w:w="616" w:type="dxa"/>
            <w:tcBorders>
              <w:top w:val="nil"/>
              <w:left w:val="nil"/>
              <w:bottom w:val="single" w:sz="4" w:space="0" w:color="auto"/>
              <w:right w:val="single" w:sz="4" w:space="0" w:color="auto"/>
            </w:tcBorders>
            <w:shd w:val="clear" w:color="auto" w:fill="auto"/>
            <w:noWrap/>
            <w:vAlign w:val="bottom"/>
            <w:hideMark/>
          </w:tcPr>
          <w:p w14:paraId="0662FED9" w14:textId="77777777" w:rsidR="00C553A0" w:rsidRPr="003D46C3" w:rsidRDefault="00C553A0" w:rsidP="000E137A">
            <w:pPr>
              <w:jc w:val="center"/>
              <w:rPr>
                <w:sz w:val="18"/>
                <w:szCs w:val="18"/>
              </w:rPr>
            </w:pPr>
            <w:r w:rsidRPr="003D46C3">
              <w:rPr>
                <w:sz w:val="18"/>
                <w:szCs w:val="18"/>
              </w:rPr>
              <w:t>112</w:t>
            </w:r>
          </w:p>
        </w:tc>
        <w:tc>
          <w:tcPr>
            <w:tcW w:w="851" w:type="dxa"/>
            <w:tcBorders>
              <w:top w:val="nil"/>
              <w:left w:val="nil"/>
              <w:bottom w:val="single" w:sz="4" w:space="0" w:color="auto"/>
              <w:right w:val="single" w:sz="4" w:space="0" w:color="auto"/>
            </w:tcBorders>
            <w:shd w:val="clear" w:color="auto" w:fill="auto"/>
            <w:noWrap/>
            <w:vAlign w:val="bottom"/>
            <w:hideMark/>
          </w:tcPr>
          <w:p w14:paraId="1ED77E4F" w14:textId="77777777" w:rsidR="00C553A0" w:rsidRPr="003D46C3" w:rsidRDefault="00C553A0" w:rsidP="000E137A">
            <w:pPr>
              <w:jc w:val="center"/>
              <w:rPr>
                <w:sz w:val="18"/>
                <w:szCs w:val="18"/>
              </w:rPr>
            </w:pPr>
            <w:r w:rsidRPr="003D46C3">
              <w:rPr>
                <w:sz w:val="18"/>
                <w:szCs w:val="18"/>
              </w:rPr>
              <w:t>+432,1</w:t>
            </w:r>
          </w:p>
        </w:tc>
        <w:tc>
          <w:tcPr>
            <w:tcW w:w="708" w:type="dxa"/>
            <w:tcBorders>
              <w:top w:val="nil"/>
              <w:left w:val="nil"/>
              <w:bottom w:val="single" w:sz="4" w:space="0" w:color="auto"/>
              <w:right w:val="single" w:sz="4" w:space="0" w:color="auto"/>
            </w:tcBorders>
            <w:shd w:val="clear" w:color="auto" w:fill="auto"/>
            <w:noWrap/>
            <w:vAlign w:val="bottom"/>
            <w:hideMark/>
          </w:tcPr>
          <w:p w14:paraId="4C156E5F" w14:textId="77777777" w:rsidR="00C553A0" w:rsidRPr="003D46C3" w:rsidRDefault="00C553A0" w:rsidP="000E137A">
            <w:pPr>
              <w:jc w:val="center"/>
              <w:rPr>
                <w:sz w:val="18"/>
                <w:szCs w:val="18"/>
              </w:rPr>
            </w:pPr>
            <w:r w:rsidRPr="003D46C3">
              <w:rPr>
                <w:sz w:val="18"/>
                <w:szCs w:val="18"/>
              </w:rPr>
              <w:t>6242</w:t>
            </w:r>
          </w:p>
        </w:tc>
        <w:tc>
          <w:tcPr>
            <w:tcW w:w="709" w:type="dxa"/>
            <w:tcBorders>
              <w:top w:val="nil"/>
              <w:left w:val="nil"/>
              <w:bottom w:val="single" w:sz="4" w:space="0" w:color="auto"/>
              <w:right w:val="single" w:sz="4" w:space="0" w:color="auto"/>
            </w:tcBorders>
            <w:shd w:val="clear" w:color="000000" w:fill="FFFFFF"/>
            <w:noWrap/>
            <w:vAlign w:val="bottom"/>
            <w:hideMark/>
          </w:tcPr>
          <w:p w14:paraId="6D380BE6" w14:textId="77777777" w:rsidR="00C553A0" w:rsidRPr="003D46C3" w:rsidRDefault="00C553A0" w:rsidP="000E137A">
            <w:pPr>
              <w:jc w:val="center"/>
              <w:rPr>
                <w:sz w:val="18"/>
                <w:szCs w:val="18"/>
              </w:rPr>
            </w:pPr>
            <w:r w:rsidRPr="003D46C3">
              <w:rPr>
                <w:sz w:val="18"/>
                <w:szCs w:val="18"/>
              </w:rPr>
              <w:t>6524</w:t>
            </w:r>
          </w:p>
        </w:tc>
        <w:tc>
          <w:tcPr>
            <w:tcW w:w="709" w:type="dxa"/>
            <w:tcBorders>
              <w:top w:val="nil"/>
              <w:left w:val="nil"/>
              <w:bottom w:val="single" w:sz="4" w:space="0" w:color="auto"/>
              <w:right w:val="single" w:sz="4" w:space="0" w:color="auto"/>
            </w:tcBorders>
            <w:shd w:val="clear" w:color="auto" w:fill="auto"/>
            <w:noWrap/>
            <w:vAlign w:val="bottom"/>
            <w:hideMark/>
          </w:tcPr>
          <w:p w14:paraId="1A2D6B25" w14:textId="77777777" w:rsidR="00C553A0" w:rsidRPr="003D46C3" w:rsidRDefault="00C553A0" w:rsidP="000E137A">
            <w:pPr>
              <w:jc w:val="center"/>
              <w:rPr>
                <w:sz w:val="18"/>
                <w:szCs w:val="18"/>
              </w:rPr>
            </w:pPr>
            <w:r w:rsidRPr="003D46C3">
              <w:rPr>
                <w:sz w:val="18"/>
                <w:szCs w:val="18"/>
              </w:rPr>
              <w:t>105</w:t>
            </w:r>
          </w:p>
        </w:tc>
      </w:tr>
      <w:tr w:rsidR="003D46C3" w:rsidRPr="003D46C3" w14:paraId="5BEB94EE" w14:textId="77777777" w:rsidTr="000E137A">
        <w:trPr>
          <w:trHeight w:val="255"/>
        </w:trPr>
        <w:tc>
          <w:tcPr>
            <w:tcW w:w="1135" w:type="dxa"/>
            <w:tcBorders>
              <w:top w:val="nil"/>
              <w:left w:val="single" w:sz="4" w:space="0" w:color="auto"/>
              <w:bottom w:val="single" w:sz="4" w:space="0" w:color="auto"/>
              <w:right w:val="single" w:sz="4" w:space="0" w:color="auto"/>
            </w:tcBorders>
            <w:shd w:val="clear" w:color="auto" w:fill="auto"/>
            <w:hideMark/>
          </w:tcPr>
          <w:p w14:paraId="144FE825" w14:textId="77777777" w:rsidR="00C553A0" w:rsidRPr="003D46C3" w:rsidRDefault="00C553A0" w:rsidP="000E137A">
            <w:pPr>
              <w:rPr>
                <w:sz w:val="18"/>
                <w:szCs w:val="18"/>
              </w:rPr>
            </w:pPr>
            <w:r w:rsidRPr="003D46C3">
              <w:rPr>
                <w:sz w:val="18"/>
                <w:szCs w:val="18"/>
              </w:rPr>
              <w:t>Большевик</w:t>
            </w:r>
          </w:p>
        </w:tc>
        <w:tc>
          <w:tcPr>
            <w:tcW w:w="709" w:type="dxa"/>
            <w:tcBorders>
              <w:top w:val="nil"/>
              <w:left w:val="nil"/>
              <w:bottom w:val="single" w:sz="4" w:space="0" w:color="auto"/>
              <w:right w:val="single" w:sz="4" w:space="0" w:color="auto"/>
            </w:tcBorders>
            <w:shd w:val="clear" w:color="auto" w:fill="auto"/>
            <w:noWrap/>
            <w:vAlign w:val="bottom"/>
            <w:hideMark/>
          </w:tcPr>
          <w:p w14:paraId="58898DF6" w14:textId="77777777" w:rsidR="00C553A0" w:rsidRPr="003D46C3" w:rsidRDefault="00C553A0" w:rsidP="000E137A">
            <w:pPr>
              <w:jc w:val="center"/>
              <w:rPr>
                <w:sz w:val="18"/>
                <w:szCs w:val="18"/>
              </w:rPr>
            </w:pPr>
            <w:r w:rsidRPr="003D46C3">
              <w:rPr>
                <w:sz w:val="18"/>
                <w:szCs w:val="18"/>
              </w:rPr>
              <w:t>1361</w:t>
            </w:r>
          </w:p>
        </w:tc>
        <w:tc>
          <w:tcPr>
            <w:tcW w:w="709" w:type="dxa"/>
            <w:tcBorders>
              <w:top w:val="nil"/>
              <w:left w:val="nil"/>
              <w:bottom w:val="single" w:sz="4" w:space="0" w:color="auto"/>
              <w:right w:val="single" w:sz="4" w:space="0" w:color="auto"/>
            </w:tcBorders>
            <w:shd w:val="clear" w:color="000000" w:fill="FFFFFF"/>
            <w:noWrap/>
            <w:vAlign w:val="bottom"/>
            <w:hideMark/>
          </w:tcPr>
          <w:p w14:paraId="3017EAE3" w14:textId="77777777" w:rsidR="00C553A0" w:rsidRPr="003D46C3" w:rsidRDefault="00C553A0" w:rsidP="000E137A">
            <w:pPr>
              <w:jc w:val="center"/>
              <w:rPr>
                <w:sz w:val="18"/>
                <w:szCs w:val="18"/>
              </w:rPr>
            </w:pPr>
            <w:r w:rsidRPr="003D46C3">
              <w:rPr>
                <w:sz w:val="18"/>
                <w:szCs w:val="18"/>
              </w:rPr>
              <w:t>1371</w:t>
            </w:r>
          </w:p>
        </w:tc>
        <w:tc>
          <w:tcPr>
            <w:tcW w:w="567" w:type="dxa"/>
            <w:tcBorders>
              <w:top w:val="nil"/>
              <w:left w:val="nil"/>
              <w:bottom w:val="single" w:sz="4" w:space="0" w:color="auto"/>
              <w:right w:val="single" w:sz="4" w:space="0" w:color="auto"/>
            </w:tcBorders>
            <w:shd w:val="clear" w:color="auto" w:fill="auto"/>
            <w:noWrap/>
            <w:vAlign w:val="bottom"/>
            <w:hideMark/>
          </w:tcPr>
          <w:p w14:paraId="209ADC1C" w14:textId="77777777" w:rsidR="00C553A0" w:rsidRPr="003D46C3" w:rsidRDefault="00C553A0" w:rsidP="000E137A">
            <w:pPr>
              <w:jc w:val="center"/>
              <w:rPr>
                <w:sz w:val="18"/>
                <w:szCs w:val="18"/>
              </w:rPr>
            </w:pPr>
            <w:r w:rsidRPr="003D46C3">
              <w:rPr>
                <w:sz w:val="18"/>
                <w:szCs w:val="18"/>
              </w:rPr>
              <w:t>101</w:t>
            </w:r>
          </w:p>
        </w:tc>
        <w:tc>
          <w:tcPr>
            <w:tcW w:w="708" w:type="dxa"/>
            <w:tcBorders>
              <w:top w:val="nil"/>
              <w:left w:val="nil"/>
              <w:bottom w:val="single" w:sz="4" w:space="0" w:color="auto"/>
              <w:right w:val="single" w:sz="4" w:space="0" w:color="auto"/>
            </w:tcBorders>
            <w:shd w:val="clear" w:color="auto" w:fill="auto"/>
            <w:noWrap/>
            <w:vAlign w:val="bottom"/>
            <w:hideMark/>
          </w:tcPr>
          <w:p w14:paraId="6FFAE93F" w14:textId="77777777" w:rsidR="00C553A0" w:rsidRPr="003D46C3" w:rsidRDefault="00C553A0" w:rsidP="000E137A">
            <w:pPr>
              <w:jc w:val="center"/>
              <w:rPr>
                <w:sz w:val="18"/>
                <w:szCs w:val="18"/>
              </w:rPr>
            </w:pPr>
            <w:r w:rsidRPr="003D46C3">
              <w:rPr>
                <w:sz w:val="18"/>
                <w:szCs w:val="18"/>
              </w:rPr>
              <w:t>500</w:t>
            </w:r>
          </w:p>
        </w:tc>
        <w:tc>
          <w:tcPr>
            <w:tcW w:w="709" w:type="dxa"/>
            <w:tcBorders>
              <w:top w:val="nil"/>
              <w:left w:val="nil"/>
              <w:bottom w:val="single" w:sz="4" w:space="0" w:color="auto"/>
              <w:right w:val="single" w:sz="4" w:space="0" w:color="auto"/>
            </w:tcBorders>
            <w:shd w:val="clear" w:color="000000" w:fill="FFFFFF"/>
            <w:noWrap/>
            <w:vAlign w:val="bottom"/>
            <w:hideMark/>
          </w:tcPr>
          <w:p w14:paraId="07D3163E" w14:textId="77777777" w:rsidR="00C553A0" w:rsidRPr="003D46C3" w:rsidRDefault="00C553A0" w:rsidP="000E137A">
            <w:pPr>
              <w:jc w:val="center"/>
              <w:rPr>
                <w:sz w:val="18"/>
                <w:szCs w:val="18"/>
              </w:rPr>
            </w:pPr>
            <w:r w:rsidRPr="003D46C3">
              <w:rPr>
                <w:sz w:val="18"/>
                <w:szCs w:val="18"/>
              </w:rPr>
              <w:t>500</w:t>
            </w:r>
          </w:p>
        </w:tc>
        <w:tc>
          <w:tcPr>
            <w:tcW w:w="567" w:type="dxa"/>
            <w:tcBorders>
              <w:top w:val="nil"/>
              <w:left w:val="nil"/>
              <w:bottom w:val="single" w:sz="4" w:space="0" w:color="auto"/>
              <w:right w:val="single" w:sz="4" w:space="0" w:color="auto"/>
            </w:tcBorders>
            <w:shd w:val="clear" w:color="auto" w:fill="auto"/>
            <w:noWrap/>
            <w:vAlign w:val="bottom"/>
            <w:hideMark/>
          </w:tcPr>
          <w:p w14:paraId="480901D8" w14:textId="77777777" w:rsidR="00C553A0" w:rsidRPr="003D46C3" w:rsidRDefault="00C553A0" w:rsidP="000E137A">
            <w:pPr>
              <w:jc w:val="center"/>
              <w:rPr>
                <w:sz w:val="18"/>
                <w:szCs w:val="18"/>
              </w:rPr>
            </w:pPr>
            <w:r w:rsidRPr="003D46C3">
              <w:rPr>
                <w:sz w:val="18"/>
                <w:szCs w:val="18"/>
              </w:rPr>
              <w:t>100</w:t>
            </w:r>
          </w:p>
        </w:tc>
        <w:tc>
          <w:tcPr>
            <w:tcW w:w="851" w:type="dxa"/>
            <w:tcBorders>
              <w:top w:val="nil"/>
              <w:left w:val="nil"/>
              <w:bottom w:val="single" w:sz="4" w:space="0" w:color="auto"/>
              <w:right w:val="single" w:sz="4" w:space="0" w:color="auto"/>
            </w:tcBorders>
            <w:shd w:val="clear" w:color="auto" w:fill="auto"/>
            <w:noWrap/>
            <w:vAlign w:val="bottom"/>
            <w:hideMark/>
          </w:tcPr>
          <w:p w14:paraId="1C989396" w14:textId="77777777" w:rsidR="00C553A0" w:rsidRPr="003D46C3" w:rsidRDefault="00C553A0" w:rsidP="000E137A">
            <w:pPr>
              <w:jc w:val="center"/>
              <w:rPr>
                <w:sz w:val="18"/>
                <w:szCs w:val="18"/>
              </w:rPr>
            </w:pPr>
            <w:r w:rsidRPr="003D46C3">
              <w:rPr>
                <w:sz w:val="18"/>
                <w:szCs w:val="18"/>
              </w:rPr>
              <w:t>2116</w:t>
            </w:r>
          </w:p>
        </w:tc>
        <w:tc>
          <w:tcPr>
            <w:tcW w:w="801" w:type="dxa"/>
            <w:tcBorders>
              <w:top w:val="nil"/>
              <w:left w:val="nil"/>
              <w:bottom w:val="single" w:sz="4" w:space="0" w:color="auto"/>
              <w:right w:val="single" w:sz="4" w:space="0" w:color="auto"/>
            </w:tcBorders>
            <w:shd w:val="clear" w:color="000000" w:fill="FFFFFF"/>
            <w:noWrap/>
            <w:vAlign w:val="bottom"/>
            <w:hideMark/>
          </w:tcPr>
          <w:p w14:paraId="2462AC59" w14:textId="77777777" w:rsidR="00C553A0" w:rsidRPr="003D46C3" w:rsidRDefault="00C553A0" w:rsidP="000E137A">
            <w:pPr>
              <w:jc w:val="center"/>
              <w:rPr>
                <w:sz w:val="18"/>
                <w:szCs w:val="18"/>
              </w:rPr>
            </w:pPr>
            <w:r w:rsidRPr="003D46C3">
              <w:rPr>
                <w:sz w:val="18"/>
                <w:szCs w:val="18"/>
              </w:rPr>
              <w:t>2549,5</w:t>
            </w:r>
          </w:p>
        </w:tc>
        <w:tc>
          <w:tcPr>
            <w:tcW w:w="616" w:type="dxa"/>
            <w:tcBorders>
              <w:top w:val="nil"/>
              <w:left w:val="nil"/>
              <w:bottom w:val="single" w:sz="4" w:space="0" w:color="auto"/>
              <w:right w:val="single" w:sz="4" w:space="0" w:color="auto"/>
            </w:tcBorders>
            <w:shd w:val="clear" w:color="auto" w:fill="auto"/>
            <w:noWrap/>
            <w:vAlign w:val="bottom"/>
            <w:hideMark/>
          </w:tcPr>
          <w:p w14:paraId="787A976A" w14:textId="77777777" w:rsidR="00C553A0" w:rsidRPr="003D46C3" w:rsidRDefault="00C553A0" w:rsidP="000E137A">
            <w:pPr>
              <w:jc w:val="center"/>
              <w:rPr>
                <w:sz w:val="18"/>
                <w:szCs w:val="18"/>
              </w:rPr>
            </w:pPr>
            <w:r w:rsidRPr="003D46C3">
              <w:rPr>
                <w:sz w:val="18"/>
                <w:szCs w:val="18"/>
              </w:rPr>
              <w:t>120</w:t>
            </w:r>
          </w:p>
        </w:tc>
        <w:tc>
          <w:tcPr>
            <w:tcW w:w="851" w:type="dxa"/>
            <w:tcBorders>
              <w:top w:val="nil"/>
              <w:left w:val="nil"/>
              <w:bottom w:val="single" w:sz="4" w:space="0" w:color="auto"/>
              <w:right w:val="single" w:sz="4" w:space="0" w:color="auto"/>
            </w:tcBorders>
            <w:shd w:val="clear" w:color="auto" w:fill="auto"/>
            <w:noWrap/>
            <w:vAlign w:val="bottom"/>
            <w:hideMark/>
          </w:tcPr>
          <w:p w14:paraId="120FA97C" w14:textId="77777777" w:rsidR="00C553A0" w:rsidRPr="003D46C3" w:rsidRDefault="00C553A0" w:rsidP="000E137A">
            <w:pPr>
              <w:jc w:val="center"/>
              <w:rPr>
                <w:sz w:val="18"/>
                <w:szCs w:val="18"/>
              </w:rPr>
            </w:pPr>
            <w:r w:rsidRPr="003D46C3">
              <w:rPr>
                <w:sz w:val="18"/>
                <w:szCs w:val="18"/>
              </w:rPr>
              <w:t>+433,5</w:t>
            </w:r>
          </w:p>
        </w:tc>
        <w:tc>
          <w:tcPr>
            <w:tcW w:w="708" w:type="dxa"/>
            <w:tcBorders>
              <w:top w:val="nil"/>
              <w:left w:val="nil"/>
              <w:bottom w:val="single" w:sz="4" w:space="0" w:color="auto"/>
              <w:right w:val="single" w:sz="4" w:space="0" w:color="auto"/>
            </w:tcBorders>
            <w:shd w:val="clear" w:color="auto" w:fill="auto"/>
            <w:noWrap/>
            <w:vAlign w:val="bottom"/>
            <w:hideMark/>
          </w:tcPr>
          <w:p w14:paraId="7DE5A3C7" w14:textId="77777777" w:rsidR="00C553A0" w:rsidRPr="003D46C3" w:rsidRDefault="00C553A0" w:rsidP="000E137A">
            <w:pPr>
              <w:jc w:val="center"/>
              <w:rPr>
                <w:sz w:val="18"/>
                <w:szCs w:val="18"/>
              </w:rPr>
            </w:pPr>
            <w:r w:rsidRPr="003D46C3">
              <w:rPr>
                <w:sz w:val="18"/>
                <w:szCs w:val="18"/>
              </w:rPr>
              <w:t>4232</w:t>
            </w:r>
          </w:p>
        </w:tc>
        <w:tc>
          <w:tcPr>
            <w:tcW w:w="709" w:type="dxa"/>
            <w:tcBorders>
              <w:top w:val="nil"/>
              <w:left w:val="nil"/>
              <w:bottom w:val="single" w:sz="4" w:space="0" w:color="auto"/>
              <w:right w:val="single" w:sz="4" w:space="0" w:color="auto"/>
            </w:tcBorders>
            <w:shd w:val="clear" w:color="000000" w:fill="FFFFFF"/>
            <w:noWrap/>
            <w:vAlign w:val="bottom"/>
            <w:hideMark/>
          </w:tcPr>
          <w:p w14:paraId="6DC91029" w14:textId="77777777" w:rsidR="00C553A0" w:rsidRPr="003D46C3" w:rsidRDefault="00C553A0" w:rsidP="000E137A">
            <w:pPr>
              <w:jc w:val="center"/>
              <w:rPr>
                <w:sz w:val="18"/>
                <w:szCs w:val="18"/>
              </w:rPr>
            </w:pPr>
            <w:r w:rsidRPr="003D46C3">
              <w:rPr>
                <w:sz w:val="18"/>
                <w:szCs w:val="18"/>
              </w:rPr>
              <w:t>5099</w:t>
            </w:r>
          </w:p>
        </w:tc>
        <w:tc>
          <w:tcPr>
            <w:tcW w:w="709" w:type="dxa"/>
            <w:tcBorders>
              <w:top w:val="nil"/>
              <w:left w:val="nil"/>
              <w:bottom w:val="single" w:sz="4" w:space="0" w:color="auto"/>
              <w:right w:val="single" w:sz="4" w:space="0" w:color="auto"/>
            </w:tcBorders>
            <w:shd w:val="clear" w:color="auto" w:fill="auto"/>
            <w:noWrap/>
            <w:vAlign w:val="bottom"/>
            <w:hideMark/>
          </w:tcPr>
          <w:p w14:paraId="557DF34C" w14:textId="77777777" w:rsidR="00C553A0" w:rsidRPr="003D46C3" w:rsidRDefault="00C553A0" w:rsidP="000E137A">
            <w:pPr>
              <w:jc w:val="center"/>
              <w:rPr>
                <w:sz w:val="18"/>
                <w:szCs w:val="18"/>
              </w:rPr>
            </w:pPr>
            <w:r w:rsidRPr="003D46C3">
              <w:rPr>
                <w:sz w:val="18"/>
                <w:szCs w:val="18"/>
              </w:rPr>
              <w:t>120</w:t>
            </w:r>
          </w:p>
        </w:tc>
      </w:tr>
      <w:tr w:rsidR="003D46C3" w:rsidRPr="003D46C3" w14:paraId="233AF5CB" w14:textId="77777777" w:rsidTr="000E137A">
        <w:trPr>
          <w:trHeight w:val="255"/>
        </w:trPr>
        <w:tc>
          <w:tcPr>
            <w:tcW w:w="1135" w:type="dxa"/>
            <w:tcBorders>
              <w:top w:val="nil"/>
              <w:left w:val="single" w:sz="4" w:space="0" w:color="auto"/>
              <w:bottom w:val="single" w:sz="4" w:space="0" w:color="auto"/>
              <w:right w:val="single" w:sz="4" w:space="0" w:color="auto"/>
            </w:tcBorders>
            <w:shd w:val="clear" w:color="auto" w:fill="auto"/>
            <w:hideMark/>
          </w:tcPr>
          <w:p w14:paraId="77BD64FF" w14:textId="77777777" w:rsidR="00C553A0" w:rsidRPr="003D46C3" w:rsidRDefault="00C553A0" w:rsidP="000E137A">
            <w:pPr>
              <w:rPr>
                <w:sz w:val="18"/>
                <w:szCs w:val="18"/>
              </w:rPr>
            </w:pPr>
            <w:r w:rsidRPr="003D46C3">
              <w:rPr>
                <w:sz w:val="18"/>
                <w:szCs w:val="18"/>
              </w:rPr>
              <w:t>Свобода</w:t>
            </w:r>
          </w:p>
        </w:tc>
        <w:tc>
          <w:tcPr>
            <w:tcW w:w="709" w:type="dxa"/>
            <w:tcBorders>
              <w:top w:val="nil"/>
              <w:left w:val="nil"/>
              <w:bottom w:val="single" w:sz="4" w:space="0" w:color="auto"/>
              <w:right w:val="single" w:sz="4" w:space="0" w:color="auto"/>
            </w:tcBorders>
            <w:shd w:val="clear" w:color="auto" w:fill="auto"/>
            <w:noWrap/>
            <w:vAlign w:val="bottom"/>
            <w:hideMark/>
          </w:tcPr>
          <w:p w14:paraId="37D8721D" w14:textId="77777777" w:rsidR="00C553A0" w:rsidRPr="003D46C3" w:rsidRDefault="00C553A0" w:rsidP="000E137A">
            <w:pPr>
              <w:jc w:val="center"/>
              <w:rPr>
                <w:sz w:val="18"/>
                <w:szCs w:val="18"/>
              </w:rPr>
            </w:pPr>
            <w:r w:rsidRPr="003D46C3">
              <w:rPr>
                <w:sz w:val="18"/>
                <w:szCs w:val="18"/>
              </w:rPr>
              <w:t>573</w:t>
            </w:r>
          </w:p>
        </w:tc>
        <w:tc>
          <w:tcPr>
            <w:tcW w:w="709" w:type="dxa"/>
            <w:tcBorders>
              <w:top w:val="nil"/>
              <w:left w:val="nil"/>
              <w:bottom w:val="single" w:sz="4" w:space="0" w:color="auto"/>
              <w:right w:val="single" w:sz="4" w:space="0" w:color="auto"/>
            </w:tcBorders>
            <w:shd w:val="clear" w:color="000000" w:fill="FFFFFF"/>
            <w:noWrap/>
            <w:vAlign w:val="bottom"/>
            <w:hideMark/>
          </w:tcPr>
          <w:p w14:paraId="059E9689" w14:textId="77777777" w:rsidR="00C553A0" w:rsidRPr="003D46C3" w:rsidRDefault="00C553A0" w:rsidP="000E137A">
            <w:pPr>
              <w:jc w:val="center"/>
              <w:rPr>
                <w:sz w:val="18"/>
                <w:szCs w:val="18"/>
              </w:rPr>
            </w:pPr>
            <w:r w:rsidRPr="003D46C3">
              <w:rPr>
                <w:sz w:val="18"/>
                <w:szCs w:val="18"/>
              </w:rPr>
              <w:t>585</w:t>
            </w:r>
          </w:p>
        </w:tc>
        <w:tc>
          <w:tcPr>
            <w:tcW w:w="567" w:type="dxa"/>
            <w:tcBorders>
              <w:top w:val="nil"/>
              <w:left w:val="nil"/>
              <w:bottom w:val="single" w:sz="4" w:space="0" w:color="auto"/>
              <w:right w:val="single" w:sz="4" w:space="0" w:color="auto"/>
            </w:tcBorders>
            <w:shd w:val="clear" w:color="auto" w:fill="auto"/>
            <w:noWrap/>
            <w:vAlign w:val="bottom"/>
            <w:hideMark/>
          </w:tcPr>
          <w:p w14:paraId="3001AAA3" w14:textId="77777777" w:rsidR="00C553A0" w:rsidRPr="003D46C3" w:rsidRDefault="00C553A0" w:rsidP="000E137A">
            <w:pPr>
              <w:jc w:val="center"/>
              <w:rPr>
                <w:sz w:val="18"/>
                <w:szCs w:val="18"/>
              </w:rPr>
            </w:pPr>
            <w:r w:rsidRPr="003D46C3">
              <w:rPr>
                <w:sz w:val="18"/>
                <w:szCs w:val="18"/>
              </w:rPr>
              <w:t>102</w:t>
            </w:r>
          </w:p>
        </w:tc>
        <w:tc>
          <w:tcPr>
            <w:tcW w:w="708" w:type="dxa"/>
            <w:tcBorders>
              <w:top w:val="nil"/>
              <w:left w:val="nil"/>
              <w:bottom w:val="single" w:sz="4" w:space="0" w:color="auto"/>
              <w:right w:val="single" w:sz="4" w:space="0" w:color="auto"/>
            </w:tcBorders>
            <w:shd w:val="clear" w:color="auto" w:fill="auto"/>
            <w:noWrap/>
            <w:vAlign w:val="bottom"/>
            <w:hideMark/>
          </w:tcPr>
          <w:p w14:paraId="4AFBF0C7" w14:textId="77777777" w:rsidR="00C553A0" w:rsidRPr="003D46C3" w:rsidRDefault="00C553A0" w:rsidP="000E137A">
            <w:pPr>
              <w:jc w:val="center"/>
              <w:rPr>
                <w:sz w:val="18"/>
                <w:szCs w:val="18"/>
              </w:rPr>
            </w:pPr>
            <w:r w:rsidRPr="003D46C3">
              <w:rPr>
                <w:sz w:val="18"/>
                <w:szCs w:val="18"/>
              </w:rPr>
              <w:t>288</w:t>
            </w:r>
          </w:p>
        </w:tc>
        <w:tc>
          <w:tcPr>
            <w:tcW w:w="709" w:type="dxa"/>
            <w:tcBorders>
              <w:top w:val="nil"/>
              <w:left w:val="nil"/>
              <w:bottom w:val="single" w:sz="4" w:space="0" w:color="auto"/>
              <w:right w:val="single" w:sz="4" w:space="0" w:color="auto"/>
            </w:tcBorders>
            <w:shd w:val="clear" w:color="000000" w:fill="FFFFFF"/>
            <w:noWrap/>
            <w:vAlign w:val="bottom"/>
            <w:hideMark/>
          </w:tcPr>
          <w:p w14:paraId="3E50D9A9" w14:textId="77777777" w:rsidR="00C553A0" w:rsidRPr="003D46C3" w:rsidRDefault="00C553A0" w:rsidP="000E137A">
            <w:pPr>
              <w:jc w:val="center"/>
              <w:rPr>
                <w:sz w:val="18"/>
                <w:szCs w:val="18"/>
              </w:rPr>
            </w:pPr>
            <w:r w:rsidRPr="003D46C3">
              <w:rPr>
                <w:sz w:val="18"/>
                <w:szCs w:val="18"/>
              </w:rPr>
              <w:t>285</w:t>
            </w:r>
          </w:p>
        </w:tc>
        <w:tc>
          <w:tcPr>
            <w:tcW w:w="567" w:type="dxa"/>
            <w:tcBorders>
              <w:top w:val="nil"/>
              <w:left w:val="nil"/>
              <w:bottom w:val="single" w:sz="4" w:space="0" w:color="auto"/>
              <w:right w:val="single" w:sz="4" w:space="0" w:color="auto"/>
            </w:tcBorders>
            <w:shd w:val="clear" w:color="auto" w:fill="auto"/>
            <w:noWrap/>
            <w:vAlign w:val="bottom"/>
            <w:hideMark/>
          </w:tcPr>
          <w:p w14:paraId="3EBAFA4B" w14:textId="77777777" w:rsidR="00C553A0" w:rsidRPr="003D46C3" w:rsidRDefault="00C553A0" w:rsidP="000E137A">
            <w:pPr>
              <w:jc w:val="center"/>
              <w:rPr>
                <w:sz w:val="18"/>
                <w:szCs w:val="18"/>
              </w:rPr>
            </w:pPr>
            <w:r w:rsidRPr="003D46C3">
              <w:rPr>
                <w:sz w:val="18"/>
                <w:szCs w:val="18"/>
              </w:rPr>
              <w:t>99</w:t>
            </w:r>
          </w:p>
        </w:tc>
        <w:tc>
          <w:tcPr>
            <w:tcW w:w="851" w:type="dxa"/>
            <w:tcBorders>
              <w:top w:val="nil"/>
              <w:left w:val="nil"/>
              <w:bottom w:val="single" w:sz="4" w:space="0" w:color="auto"/>
              <w:right w:val="single" w:sz="4" w:space="0" w:color="auto"/>
            </w:tcBorders>
            <w:shd w:val="clear" w:color="auto" w:fill="auto"/>
            <w:noWrap/>
            <w:vAlign w:val="bottom"/>
            <w:hideMark/>
          </w:tcPr>
          <w:p w14:paraId="2620D72E" w14:textId="77777777" w:rsidR="00C553A0" w:rsidRPr="003D46C3" w:rsidRDefault="00C553A0" w:rsidP="000E137A">
            <w:pPr>
              <w:jc w:val="center"/>
              <w:rPr>
                <w:sz w:val="18"/>
                <w:szCs w:val="18"/>
              </w:rPr>
            </w:pPr>
            <w:r w:rsidRPr="003D46C3">
              <w:rPr>
                <w:sz w:val="18"/>
                <w:szCs w:val="18"/>
              </w:rPr>
              <w:t>1704,8</w:t>
            </w:r>
          </w:p>
        </w:tc>
        <w:tc>
          <w:tcPr>
            <w:tcW w:w="801" w:type="dxa"/>
            <w:tcBorders>
              <w:top w:val="nil"/>
              <w:left w:val="nil"/>
              <w:bottom w:val="single" w:sz="4" w:space="0" w:color="auto"/>
              <w:right w:val="single" w:sz="4" w:space="0" w:color="auto"/>
            </w:tcBorders>
            <w:shd w:val="clear" w:color="000000" w:fill="FFFFFF"/>
            <w:noWrap/>
            <w:vAlign w:val="bottom"/>
            <w:hideMark/>
          </w:tcPr>
          <w:p w14:paraId="54EBC192" w14:textId="77777777" w:rsidR="00C553A0" w:rsidRPr="003D46C3" w:rsidRDefault="00C553A0" w:rsidP="000E137A">
            <w:pPr>
              <w:jc w:val="center"/>
              <w:rPr>
                <w:sz w:val="18"/>
                <w:szCs w:val="18"/>
              </w:rPr>
            </w:pPr>
            <w:r w:rsidRPr="003D46C3">
              <w:rPr>
                <w:sz w:val="18"/>
                <w:szCs w:val="18"/>
              </w:rPr>
              <w:t>1710,2</w:t>
            </w:r>
          </w:p>
        </w:tc>
        <w:tc>
          <w:tcPr>
            <w:tcW w:w="616" w:type="dxa"/>
            <w:tcBorders>
              <w:top w:val="nil"/>
              <w:left w:val="nil"/>
              <w:bottom w:val="single" w:sz="4" w:space="0" w:color="auto"/>
              <w:right w:val="single" w:sz="4" w:space="0" w:color="auto"/>
            </w:tcBorders>
            <w:shd w:val="clear" w:color="auto" w:fill="auto"/>
            <w:noWrap/>
            <w:vAlign w:val="bottom"/>
            <w:hideMark/>
          </w:tcPr>
          <w:p w14:paraId="736DF147" w14:textId="77777777" w:rsidR="00C553A0" w:rsidRPr="003D46C3" w:rsidRDefault="00C553A0" w:rsidP="000E137A">
            <w:pPr>
              <w:jc w:val="center"/>
              <w:rPr>
                <w:sz w:val="18"/>
                <w:szCs w:val="18"/>
              </w:rPr>
            </w:pPr>
            <w:r w:rsidRPr="003D46C3">
              <w:rPr>
                <w:sz w:val="18"/>
                <w:szCs w:val="18"/>
              </w:rPr>
              <w:t>100</w:t>
            </w:r>
          </w:p>
        </w:tc>
        <w:tc>
          <w:tcPr>
            <w:tcW w:w="851" w:type="dxa"/>
            <w:tcBorders>
              <w:top w:val="nil"/>
              <w:left w:val="nil"/>
              <w:bottom w:val="single" w:sz="4" w:space="0" w:color="auto"/>
              <w:right w:val="single" w:sz="4" w:space="0" w:color="auto"/>
            </w:tcBorders>
            <w:shd w:val="clear" w:color="auto" w:fill="auto"/>
            <w:noWrap/>
            <w:vAlign w:val="bottom"/>
            <w:hideMark/>
          </w:tcPr>
          <w:p w14:paraId="5BCE1891" w14:textId="77777777" w:rsidR="00C553A0" w:rsidRPr="003D46C3" w:rsidRDefault="00C553A0" w:rsidP="000E137A">
            <w:pPr>
              <w:jc w:val="center"/>
              <w:rPr>
                <w:sz w:val="18"/>
                <w:szCs w:val="18"/>
              </w:rPr>
            </w:pPr>
            <w:r w:rsidRPr="003D46C3">
              <w:rPr>
                <w:sz w:val="18"/>
                <w:szCs w:val="18"/>
              </w:rPr>
              <w:t>+5,4</w:t>
            </w:r>
          </w:p>
        </w:tc>
        <w:tc>
          <w:tcPr>
            <w:tcW w:w="708" w:type="dxa"/>
            <w:tcBorders>
              <w:top w:val="nil"/>
              <w:left w:val="nil"/>
              <w:bottom w:val="single" w:sz="4" w:space="0" w:color="auto"/>
              <w:right w:val="single" w:sz="4" w:space="0" w:color="auto"/>
            </w:tcBorders>
            <w:shd w:val="clear" w:color="auto" w:fill="auto"/>
            <w:noWrap/>
            <w:vAlign w:val="bottom"/>
            <w:hideMark/>
          </w:tcPr>
          <w:p w14:paraId="0C91628C" w14:textId="77777777" w:rsidR="00C553A0" w:rsidRPr="003D46C3" w:rsidRDefault="00C553A0" w:rsidP="000E137A">
            <w:pPr>
              <w:jc w:val="center"/>
              <w:rPr>
                <w:sz w:val="18"/>
                <w:szCs w:val="18"/>
              </w:rPr>
            </w:pPr>
            <w:r w:rsidRPr="003D46C3">
              <w:rPr>
                <w:sz w:val="18"/>
                <w:szCs w:val="18"/>
              </w:rPr>
              <w:t>5982</w:t>
            </w:r>
          </w:p>
        </w:tc>
        <w:tc>
          <w:tcPr>
            <w:tcW w:w="709" w:type="dxa"/>
            <w:tcBorders>
              <w:top w:val="nil"/>
              <w:left w:val="nil"/>
              <w:bottom w:val="single" w:sz="4" w:space="0" w:color="auto"/>
              <w:right w:val="single" w:sz="4" w:space="0" w:color="auto"/>
            </w:tcBorders>
            <w:shd w:val="clear" w:color="000000" w:fill="FFFFFF"/>
            <w:noWrap/>
            <w:vAlign w:val="bottom"/>
            <w:hideMark/>
          </w:tcPr>
          <w:p w14:paraId="407E4F9A" w14:textId="77777777" w:rsidR="00C553A0" w:rsidRPr="003D46C3" w:rsidRDefault="00C553A0" w:rsidP="000E137A">
            <w:pPr>
              <w:jc w:val="center"/>
              <w:rPr>
                <w:sz w:val="18"/>
                <w:szCs w:val="18"/>
              </w:rPr>
            </w:pPr>
            <w:r w:rsidRPr="003D46C3">
              <w:rPr>
                <w:sz w:val="18"/>
                <w:szCs w:val="18"/>
              </w:rPr>
              <w:t>6001</w:t>
            </w:r>
          </w:p>
        </w:tc>
        <w:tc>
          <w:tcPr>
            <w:tcW w:w="709" w:type="dxa"/>
            <w:tcBorders>
              <w:top w:val="nil"/>
              <w:left w:val="nil"/>
              <w:bottom w:val="single" w:sz="4" w:space="0" w:color="auto"/>
              <w:right w:val="single" w:sz="4" w:space="0" w:color="auto"/>
            </w:tcBorders>
            <w:shd w:val="clear" w:color="auto" w:fill="auto"/>
            <w:noWrap/>
            <w:vAlign w:val="bottom"/>
            <w:hideMark/>
          </w:tcPr>
          <w:p w14:paraId="48C0B05F" w14:textId="77777777" w:rsidR="00C553A0" w:rsidRPr="003D46C3" w:rsidRDefault="00C553A0" w:rsidP="000E137A">
            <w:pPr>
              <w:jc w:val="center"/>
              <w:rPr>
                <w:sz w:val="18"/>
                <w:szCs w:val="18"/>
              </w:rPr>
            </w:pPr>
            <w:r w:rsidRPr="003D46C3">
              <w:rPr>
                <w:sz w:val="18"/>
                <w:szCs w:val="18"/>
              </w:rPr>
              <w:t>100</w:t>
            </w:r>
          </w:p>
        </w:tc>
      </w:tr>
      <w:tr w:rsidR="003D46C3" w:rsidRPr="003D46C3" w14:paraId="00B03520" w14:textId="77777777" w:rsidTr="000E137A">
        <w:trPr>
          <w:trHeight w:val="255"/>
        </w:trPr>
        <w:tc>
          <w:tcPr>
            <w:tcW w:w="1135" w:type="dxa"/>
            <w:tcBorders>
              <w:top w:val="nil"/>
              <w:left w:val="single" w:sz="4" w:space="0" w:color="auto"/>
              <w:bottom w:val="single" w:sz="4" w:space="0" w:color="auto"/>
              <w:right w:val="single" w:sz="4" w:space="0" w:color="auto"/>
            </w:tcBorders>
            <w:shd w:val="clear" w:color="auto" w:fill="auto"/>
            <w:hideMark/>
          </w:tcPr>
          <w:p w14:paraId="27F438F3" w14:textId="77777777" w:rsidR="00C553A0" w:rsidRPr="003D46C3" w:rsidRDefault="00C553A0" w:rsidP="000E137A">
            <w:pPr>
              <w:rPr>
                <w:sz w:val="18"/>
                <w:szCs w:val="18"/>
              </w:rPr>
            </w:pPr>
            <w:r w:rsidRPr="003D46C3">
              <w:rPr>
                <w:sz w:val="18"/>
                <w:szCs w:val="18"/>
              </w:rPr>
              <w:t>Степаненки</w:t>
            </w:r>
          </w:p>
        </w:tc>
        <w:tc>
          <w:tcPr>
            <w:tcW w:w="709" w:type="dxa"/>
            <w:tcBorders>
              <w:top w:val="nil"/>
              <w:left w:val="nil"/>
              <w:bottom w:val="single" w:sz="4" w:space="0" w:color="auto"/>
              <w:right w:val="single" w:sz="4" w:space="0" w:color="auto"/>
            </w:tcBorders>
            <w:shd w:val="clear" w:color="auto" w:fill="auto"/>
            <w:noWrap/>
            <w:vAlign w:val="bottom"/>
            <w:hideMark/>
          </w:tcPr>
          <w:p w14:paraId="5F3991B3" w14:textId="77777777" w:rsidR="00C553A0" w:rsidRPr="003D46C3" w:rsidRDefault="00C553A0" w:rsidP="000E137A">
            <w:pPr>
              <w:jc w:val="center"/>
              <w:rPr>
                <w:sz w:val="18"/>
                <w:szCs w:val="18"/>
              </w:rPr>
            </w:pPr>
            <w:r w:rsidRPr="003D46C3">
              <w:rPr>
                <w:sz w:val="18"/>
                <w:szCs w:val="18"/>
              </w:rPr>
              <w:t>2333</w:t>
            </w:r>
          </w:p>
        </w:tc>
        <w:tc>
          <w:tcPr>
            <w:tcW w:w="709" w:type="dxa"/>
            <w:tcBorders>
              <w:top w:val="nil"/>
              <w:left w:val="nil"/>
              <w:bottom w:val="single" w:sz="4" w:space="0" w:color="auto"/>
              <w:right w:val="single" w:sz="4" w:space="0" w:color="auto"/>
            </w:tcBorders>
            <w:shd w:val="clear" w:color="000000" w:fill="FFFFFF"/>
            <w:noWrap/>
            <w:vAlign w:val="bottom"/>
            <w:hideMark/>
          </w:tcPr>
          <w:p w14:paraId="3E976E8C" w14:textId="77777777" w:rsidR="00C553A0" w:rsidRPr="003D46C3" w:rsidRDefault="00C553A0" w:rsidP="000E137A">
            <w:pPr>
              <w:jc w:val="center"/>
              <w:rPr>
                <w:sz w:val="18"/>
                <w:szCs w:val="18"/>
              </w:rPr>
            </w:pPr>
            <w:r w:rsidRPr="003D46C3">
              <w:rPr>
                <w:sz w:val="18"/>
                <w:szCs w:val="18"/>
              </w:rPr>
              <w:t>2142</w:t>
            </w:r>
          </w:p>
        </w:tc>
        <w:tc>
          <w:tcPr>
            <w:tcW w:w="567" w:type="dxa"/>
            <w:tcBorders>
              <w:top w:val="nil"/>
              <w:left w:val="nil"/>
              <w:bottom w:val="single" w:sz="4" w:space="0" w:color="auto"/>
              <w:right w:val="single" w:sz="4" w:space="0" w:color="auto"/>
            </w:tcBorders>
            <w:shd w:val="clear" w:color="auto" w:fill="auto"/>
            <w:noWrap/>
            <w:vAlign w:val="bottom"/>
            <w:hideMark/>
          </w:tcPr>
          <w:p w14:paraId="5278C7A0" w14:textId="77777777" w:rsidR="00C553A0" w:rsidRPr="003D46C3" w:rsidRDefault="00C553A0" w:rsidP="000E137A">
            <w:pPr>
              <w:jc w:val="center"/>
              <w:rPr>
                <w:sz w:val="18"/>
                <w:szCs w:val="18"/>
              </w:rPr>
            </w:pPr>
            <w:r w:rsidRPr="003D46C3">
              <w:rPr>
                <w:sz w:val="18"/>
                <w:szCs w:val="18"/>
              </w:rPr>
              <w:t>92</w:t>
            </w:r>
          </w:p>
        </w:tc>
        <w:tc>
          <w:tcPr>
            <w:tcW w:w="708" w:type="dxa"/>
            <w:tcBorders>
              <w:top w:val="nil"/>
              <w:left w:val="nil"/>
              <w:bottom w:val="single" w:sz="4" w:space="0" w:color="auto"/>
              <w:right w:val="single" w:sz="4" w:space="0" w:color="auto"/>
            </w:tcBorders>
            <w:shd w:val="clear" w:color="auto" w:fill="auto"/>
            <w:noWrap/>
            <w:vAlign w:val="bottom"/>
            <w:hideMark/>
          </w:tcPr>
          <w:p w14:paraId="7E8F2C00" w14:textId="77777777" w:rsidR="00C553A0" w:rsidRPr="003D46C3" w:rsidRDefault="00C553A0" w:rsidP="000E137A">
            <w:pPr>
              <w:jc w:val="center"/>
              <w:rPr>
                <w:sz w:val="18"/>
                <w:szCs w:val="18"/>
              </w:rPr>
            </w:pPr>
            <w:r w:rsidRPr="003D46C3">
              <w:rPr>
                <w:sz w:val="18"/>
                <w:szCs w:val="18"/>
              </w:rPr>
              <w:t>941</w:t>
            </w:r>
          </w:p>
        </w:tc>
        <w:tc>
          <w:tcPr>
            <w:tcW w:w="709" w:type="dxa"/>
            <w:tcBorders>
              <w:top w:val="nil"/>
              <w:left w:val="nil"/>
              <w:bottom w:val="single" w:sz="4" w:space="0" w:color="auto"/>
              <w:right w:val="single" w:sz="4" w:space="0" w:color="auto"/>
            </w:tcBorders>
            <w:shd w:val="clear" w:color="000000" w:fill="FFFFFF"/>
            <w:noWrap/>
            <w:vAlign w:val="bottom"/>
            <w:hideMark/>
          </w:tcPr>
          <w:p w14:paraId="5597E4E6" w14:textId="77777777" w:rsidR="00C553A0" w:rsidRPr="003D46C3" w:rsidRDefault="00C553A0" w:rsidP="000E137A">
            <w:pPr>
              <w:jc w:val="center"/>
              <w:rPr>
                <w:sz w:val="18"/>
                <w:szCs w:val="18"/>
              </w:rPr>
            </w:pPr>
            <w:r w:rsidRPr="003D46C3">
              <w:rPr>
                <w:sz w:val="18"/>
                <w:szCs w:val="18"/>
              </w:rPr>
              <w:t>983</w:t>
            </w:r>
          </w:p>
        </w:tc>
        <w:tc>
          <w:tcPr>
            <w:tcW w:w="567" w:type="dxa"/>
            <w:tcBorders>
              <w:top w:val="nil"/>
              <w:left w:val="nil"/>
              <w:bottom w:val="single" w:sz="4" w:space="0" w:color="auto"/>
              <w:right w:val="single" w:sz="4" w:space="0" w:color="auto"/>
            </w:tcBorders>
            <w:shd w:val="clear" w:color="auto" w:fill="auto"/>
            <w:noWrap/>
            <w:vAlign w:val="bottom"/>
            <w:hideMark/>
          </w:tcPr>
          <w:p w14:paraId="3F3530C8" w14:textId="77777777" w:rsidR="00C553A0" w:rsidRPr="003D46C3" w:rsidRDefault="00C553A0" w:rsidP="000E137A">
            <w:pPr>
              <w:jc w:val="center"/>
              <w:rPr>
                <w:sz w:val="18"/>
                <w:szCs w:val="18"/>
              </w:rPr>
            </w:pPr>
            <w:r w:rsidRPr="003D46C3">
              <w:rPr>
                <w:sz w:val="18"/>
                <w:szCs w:val="18"/>
              </w:rPr>
              <w:t>104</w:t>
            </w:r>
          </w:p>
        </w:tc>
        <w:tc>
          <w:tcPr>
            <w:tcW w:w="851" w:type="dxa"/>
            <w:tcBorders>
              <w:top w:val="nil"/>
              <w:left w:val="nil"/>
              <w:bottom w:val="single" w:sz="4" w:space="0" w:color="auto"/>
              <w:right w:val="single" w:sz="4" w:space="0" w:color="auto"/>
            </w:tcBorders>
            <w:shd w:val="clear" w:color="auto" w:fill="auto"/>
            <w:noWrap/>
            <w:vAlign w:val="bottom"/>
            <w:hideMark/>
          </w:tcPr>
          <w:p w14:paraId="769D51B4" w14:textId="77777777" w:rsidR="00C553A0" w:rsidRPr="003D46C3" w:rsidRDefault="00C553A0" w:rsidP="000E137A">
            <w:pPr>
              <w:jc w:val="center"/>
              <w:rPr>
                <w:sz w:val="18"/>
                <w:szCs w:val="18"/>
              </w:rPr>
            </w:pPr>
            <w:r w:rsidRPr="003D46C3">
              <w:rPr>
                <w:sz w:val="18"/>
                <w:szCs w:val="18"/>
              </w:rPr>
              <w:t>5727,4</w:t>
            </w:r>
          </w:p>
        </w:tc>
        <w:tc>
          <w:tcPr>
            <w:tcW w:w="801" w:type="dxa"/>
            <w:tcBorders>
              <w:top w:val="nil"/>
              <w:left w:val="nil"/>
              <w:bottom w:val="single" w:sz="4" w:space="0" w:color="auto"/>
              <w:right w:val="single" w:sz="4" w:space="0" w:color="auto"/>
            </w:tcBorders>
            <w:shd w:val="clear" w:color="000000" w:fill="FFFFFF"/>
            <w:noWrap/>
            <w:vAlign w:val="bottom"/>
            <w:hideMark/>
          </w:tcPr>
          <w:p w14:paraId="0C54598F" w14:textId="77777777" w:rsidR="00C553A0" w:rsidRPr="003D46C3" w:rsidRDefault="00C553A0" w:rsidP="000E137A">
            <w:pPr>
              <w:jc w:val="center"/>
              <w:rPr>
                <w:sz w:val="18"/>
                <w:szCs w:val="18"/>
              </w:rPr>
            </w:pPr>
            <w:r w:rsidRPr="003D46C3">
              <w:rPr>
                <w:sz w:val="18"/>
                <w:szCs w:val="18"/>
              </w:rPr>
              <w:t>6715,8</w:t>
            </w:r>
          </w:p>
        </w:tc>
        <w:tc>
          <w:tcPr>
            <w:tcW w:w="616" w:type="dxa"/>
            <w:tcBorders>
              <w:top w:val="nil"/>
              <w:left w:val="nil"/>
              <w:bottom w:val="single" w:sz="4" w:space="0" w:color="auto"/>
              <w:right w:val="single" w:sz="4" w:space="0" w:color="auto"/>
            </w:tcBorders>
            <w:shd w:val="clear" w:color="auto" w:fill="auto"/>
            <w:noWrap/>
            <w:vAlign w:val="bottom"/>
            <w:hideMark/>
          </w:tcPr>
          <w:p w14:paraId="1AFC7D79" w14:textId="77777777" w:rsidR="00C553A0" w:rsidRPr="003D46C3" w:rsidRDefault="00C553A0" w:rsidP="000E137A">
            <w:pPr>
              <w:jc w:val="center"/>
              <w:rPr>
                <w:sz w:val="18"/>
                <w:szCs w:val="18"/>
              </w:rPr>
            </w:pPr>
            <w:r w:rsidRPr="003D46C3">
              <w:rPr>
                <w:sz w:val="18"/>
                <w:szCs w:val="18"/>
              </w:rPr>
              <w:t>117</w:t>
            </w:r>
          </w:p>
        </w:tc>
        <w:tc>
          <w:tcPr>
            <w:tcW w:w="851" w:type="dxa"/>
            <w:tcBorders>
              <w:top w:val="nil"/>
              <w:left w:val="nil"/>
              <w:bottom w:val="single" w:sz="4" w:space="0" w:color="auto"/>
              <w:right w:val="single" w:sz="4" w:space="0" w:color="auto"/>
            </w:tcBorders>
            <w:shd w:val="clear" w:color="auto" w:fill="auto"/>
            <w:noWrap/>
            <w:vAlign w:val="bottom"/>
            <w:hideMark/>
          </w:tcPr>
          <w:p w14:paraId="6366391C" w14:textId="77777777" w:rsidR="00C553A0" w:rsidRPr="003D46C3" w:rsidRDefault="00C553A0" w:rsidP="000E137A">
            <w:pPr>
              <w:jc w:val="center"/>
              <w:rPr>
                <w:sz w:val="18"/>
                <w:szCs w:val="18"/>
              </w:rPr>
            </w:pPr>
            <w:r w:rsidRPr="003D46C3">
              <w:rPr>
                <w:sz w:val="18"/>
                <w:szCs w:val="18"/>
              </w:rPr>
              <w:t>+988,4</w:t>
            </w:r>
          </w:p>
        </w:tc>
        <w:tc>
          <w:tcPr>
            <w:tcW w:w="708" w:type="dxa"/>
            <w:tcBorders>
              <w:top w:val="nil"/>
              <w:left w:val="nil"/>
              <w:bottom w:val="single" w:sz="4" w:space="0" w:color="auto"/>
              <w:right w:val="single" w:sz="4" w:space="0" w:color="auto"/>
            </w:tcBorders>
            <w:shd w:val="clear" w:color="auto" w:fill="auto"/>
            <w:noWrap/>
            <w:vAlign w:val="bottom"/>
            <w:hideMark/>
          </w:tcPr>
          <w:p w14:paraId="63A9E32D" w14:textId="77777777" w:rsidR="00C553A0" w:rsidRPr="003D46C3" w:rsidRDefault="00C553A0" w:rsidP="000E137A">
            <w:pPr>
              <w:jc w:val="center"/>
              <w:rPr>
                <w:sz w:val="18"/>
                <w:szCs w:val="18"/>
              </w:rPr>
            </w:pPr>
            <w:r w:rsidRPr="003D46C3">
              <w:rPr>
                <w:sz w:val="18"/>
                <w:szCs w:val="18"/>
              </w:rPr>
              <w:t>6126</w:t>
            </w:r>
          </w:p>
        </w:tc>
        <w:tc>
          <w:tcPr>
            <w:tcW w:w="709" w:type="dxa"/>
            <w:tcBorders>
              <w:top w:val="nil"/>
              <w:left w:val="nil"/>
              <w:bottom w:val="single" w:sz="4" w:space="0" w:color="auto"/>
              <w:right w:val="single" w:sz="4" w:space="0" w:color="auto"/>
            </w:tcBorders>
            <w:shd w:val="clear" w:color="000000" w:fill="FFFFFF"/>
            <w:noWrap/>
            <w:vAlign w:val="bottom"/>
            <w:hideMark/>
          </w:tcPr>
          <w:p w14:paraId="077D26CB" w14:textId="77777777" w:rsidR="00C553A0" w:rsidRPr="003D46C3" w:rsidRDefault="00C553A0" w:rsidP="000E137A">
            <w:pPr>
              <w:jc w:val="center"/>
              <w:rPr>
                <w:sz w:val="18"/>
                <w:szCs w:val="18"/>
              </w:rPr>
            </w:pPr>
            <w:r w:rsidRPr="003D46C3">
              <w:rPr>
                <w:sz w:val="18"/>
                <w:szCs w:val="18"/>
              </w:rPr>
              <w:t>6736</w:t>
            </w:r>
          </w:p>
        </w:tc>
        <w:tc>
          <w:tcPr>
            <w:tcW w:w="709" w:type="dxa"/>
            <w:tcBorders>
              <w:top w:val="nil"/>
              <w:left w:val="nil"/>
              <w:bottom w:val="single" w:sz="4" w:space="0" w:color="auto"/>
              <w:right w:val="single" w:sz="4" w:space="0" w:color="auto"/>
            </w:tcBorders>
            <w:shd w:val="clear" w:color="auto" w:fill="auto"/>
            <w:noWrap/>
            <w:vAlign w:val="bottom"/>
            <w:hideMark/>
          </w:tcPr>
          <w:p w14:paraId="6745ED5F" w14:textId="77777777" w:rsidR="00C553A0" w:rsidRPr="003D46C3" w:rsidRDefault="00C553A0" w:rsidP="000E137A">
            <w:pPr>
              <w:jc w:val="center"/>
              <w:rPr>
                <w:sz w:val="18"/>
                <w:szCs w:val="18"/>
              </w:rPr>
            </w:pPr>
            <w:r w:rsidRPr="003D46C3">
              <w:rPr>
                <w:sz w:val="18"/>
                <w:szCs w:val="18"/>
              </w:rPr>
              <w:t>110</w:t>
            </w:r>
          </w:p>
        </w:tc>
      </w:tr>
      <w:tr w:rsidR="003D46C3" w:rsidRPr="003D46C3" w14:paraId="62DD8818" w14:textId="77777777" w:rsidTr="000E137A">
        <w:trPr>
          <w:trHeight w:val="255"/>
        </w:trPr>
        <w:tc>
          <w:tcPr>
            <w:tcW w:w="1135" w:type="dxa"/>
            <w:tcBorders>
              <w:top w:val="nil"/>
              <w:left w:val="single" w:sz="4" w:space="0" w:color="auto"/>
              <w:bottom w:val="single" w:sz="4" w:space="0" w:color="auto"/>
              <w:right w:val="single" w:sz="4" w:space="0" w:color="auto"/>
            </w:tcBorders>
            <w:shd w:val="clear" w:color="auto" w:fill="auto"/>
            <w:hideMark/>
          </w:tcPr>
          <w:p w14:paraId="02F2B76A" w14:textId="77777777" w:rsidR="00C553A0" w:rsidRPr="003D46C3" w:rsidRDefault="00C553A0" w:rsidP="000E137A">
            <w:pPr>
              <w:rPr>
                <w:sz w:val="18"/>
                <w:szCs w:val="18"/>
              </w:rPr>
            </w:pPr>
            <w:r w:rsidRPr="003D46C3">
              <w:rPr>
                <w:sz w:val="18"/>
                <w:szCs w:val="18"/>
              </w:rPr>
              <w:t>Маяк</w:t>
            </w:r>
          </w:p>
        </w:tc>
        <w:tc>
          <w:tcPr>
            <w:tcW w:w="709" w:type="dxa"/>
            <w:tcBorders>
              <w:top w:val="nil"/>
              <w:left w:val="nil"/>
              <w:bottom w:val="single" w:sz="4" w:space="0" w:color="auto"/>
              <w:right w:val="single" w:sz="4" w:space="0" w:color="auto"/>
            </w:tcBorders>
            <w:shd w:val="clear" w:color="auto" w:fill="auto"/>
            <w:noWrap/>
            <w:vAlign w:val="bottom"/>
            <w:hideMark/>
          </w:tcPr>
          <w:p w14:paraId="3473061F" w14:textId="77777777" w:rsidR="00C553A0" w:rsidRPr="003D46C3" w:rsidRDefault="00C553A0" w:rsidP="000E137A">
            <w:pPr>
              <w:jc w:val="center"/>
              <w:rPr>
                <w:sz w:val="18"/>
                <w:szCs w:val="18"/>
              </w:rPr>
            </w:pPr>
            <w:r w:rsidRPr="003D46C3">
              <w:rPr>
                <w:sz w:val="18"/>
                <w:szCs w:val="18"/>
              </w:rPr>
              <w:t>1831</w:t>
            </w:r>
          </w:p>
        </w:tc>
        <w:tc>
          <w:tcPr>
            <w:tcW w:w="709" w:type="dxa"/>
            <w:tcBorders>
              <w:top w:val="nil"/>
              <w:left w:val="nil"/>
              <w:bottom w:val="single" w:sz="4" w:space="0" w:color="auto"/>
              <w:right w:val="single" w:sz="4" w:space="0" w:color="auto"/>
            </w:tcBorders>
            <w:shd w:val="clear" w:color="000000" w:fill="FFFFFF"/>
            <w:noWrap/>
            <w:vAlign w:val="bottom"/>
            <w:hideMark/>
          </w:tcPr>
          <w:p w14:paraId="3BBEA378" w14:textId="77777777" w:rsidR="00C553A0" w:rsidRPr="003D46C3" w:rsidRDefault="00C553A0" w:rsidP="000E137A">
            <w:pPr>
              <w:jc w:val="center"/>
              <w:rPr>
                <w:sz w:val="18"/>
                <w:szCs w:val="18"/>
              </w:rPr>
            </w:pPr>
            <w:r w:rsidRPr="003D46C3">
              <w:rPr>
                <w:sz w:val="18"/>
                <w:szCs w:val="18"/>
              </w:rPr>
              <w:t>1880</w:t>
            </w:r>
          </w:p>
        </w:tc>
        <w:tc>
          <w:tcPr>
            <w:tcW w:w="567" w:type="dxa"/>
            <w:tcBorders>
              <w:top w:val="nil"/>
              <w:left w:val="nil"/>
              <w:bottom w:val="single" w:sz="4" w:space="0" w:color="auto"/>
              <w:right w:val="single" w:sz="4" w:space="0" w:color="auto"/>
            </w:tcBorders>
            <w:shd w:val="clear" w:color="auto" w:fill="auto"/>
            <w:noWrap/>
            <w:vAlign w:val="bottom"/>
            <w:hideMark/>
          </w:tcPr>
          <w:p w14:paraId="1B9219BC" w14:textId="77777777" w:rsidR="00C553A0" w:rsidRPr="003D46C3" w:rsidRDefault="00C553A0" w:rsidP="000E137A">
            <w:pPr>
              <w:jc w:val="center"/>
              <w:rPr>
                <w:sz w:val="18"/>
                <w:szCs w:val="18"/>
              </w:rPr>
            </w:pPr>
            <w:r w:rsidRPr="003D46C3">
              <w:rPr>
                <w:sz w:val="18"/>
                <w:szCs w:val="18"/>
              </w:rPr>
              <w:t>103</w:t>
            </w:r>
          </w:p>
        </w:tc>
        <w:tc>
          <w:tcPr>
            <w:tcW w:w="708" w:type="dxa"/>
            <w:tcBorders>
              <w:top w:val="nil"/>
              <w:left w:val="nil"/>
              <w:bottom w:val="single" w:sz="4" w:space="0" w:color="auto"/>
              <w:right w:val="single" w:sz="4" w:space="0" w:color="auto"/>
            </w:tcBorders>
            <w:shd w:val="clear" w:color="auto" w:fill="auto"/>
            <w:noWrap/>
            <w:vAlign w:val="bottom"/>
            <w:hideMark/>
          </w:tcPr>
          <w:p w14:paraId="4EF20914" w14:textId="77777777" w:rsidR="00C553A0" w:rsidRPr="003D46C3" w:rsidRDefault="00C553A0" w:rsidP="000E137A">
            <w:pPr>
              <w:jc w:val="center"/>
              <w:rPr>
                <w:sz w:val="18"/>
                <w:szCs w:val="18"/>
              </w:rPr>
            </w:pPr>
            <w:r w:rsidRPr="003D46C3">
              <w:rPr>
                <w:sz w:val="18"/>
                <w:szCs w:val="18"/>
              </w:rPr>
              <w:t>700</w:t>
            </w:r>
          </w:p>
        </w:tc>
        <w:tc>
          <w:tcPr>
            <w:tcW w:w="709" w:type="dxa"/>
            <w:tcBorders>
              <w:top w:val="nil"/>
              <w:left w:val="nil"/>
              <w:bottom w:val="single" w:sz="4" w:space="0" w:color="auto"/>
              <w:right w:val="single" w:sz="4" w:space="0" w:color="auto"/>
            </w:tcBorders>
            <w:shd w:val="clear" w:color="000000" w:fill="FFFFFF"/>
            <w:noWrap/>
            <w:vAlign w:val="bottom"/>
            <w:hideMark/>
          </w:tcPr>
          <w:p w14:paraId="36531E8E" w14:textId="77777777" w:rsidR="00C553A0" w:rsidRPr="003D46C3" w:rsidRDefault="00C553A0" w:rsidP="000E137A">
            <w:pPr>
              <w:jc w:val="center"/>
              <w:rPr>
                <w:sz w:val="18"/>
                <w:szCs w:val="18"/>
              </w:rPr>
            </w:pPr>
            <w:r w:rsidRPr="003D46C3">
              <w:rPr>
                <w:sz w:val="18"/>
                <w:szCs w:val="18"/>
              </w:rPr>
              <w:t>700</w:t>
            </w:r>
          </w:p>
        </w:tc>
        <w:tc>
          <w:tcPr>
            <w:tcW w:w="567" w:type="dxa"/>
            <w:tcBorders>
              <w:top w:val="nil"/>
              <w:left w:val="nil"/>
              <w:bottom w:val="single" w:sz="4" w:space="0" w:color="auto"/>
              <w:right w:val="single" w:sz="4" w:space="0" w:color="auto"/>
            </w:tcBorders>
            <w:shd w:val="clear" w:color="auto" w:fill="auto"/>
            <w:noWrap/>
            <w:vAlign w:val="bottom"/>
            <w:hideMark/>
          </w:tcPr>
          <w:p w14:paraId="2DC802B5" w14:textId="77777777" w:rsidR="00C553A0" w:rsidRPr="003D46C3" w:rsidRDefault="00C553A0" w:rsidP="000E137A">
            <w:pPr>
              <w:jc w:val="center"/>
              <w:rPr>
                <w:sz w:val="18"/>
                <w:szCs w:val="18"/>
              </w:rPr>
            </w:pPr>
            <w:r w:rsidRPr="003D46C3">
              <w:rPr>
                <w:sz w:val="18"/>
                <w:szCs w:val="18"/>
              </w:rPr>
              <w:t>100</w:t>
            </w:r>
          </w:p>
        </w:tc>
        <w:tc>
          <w:tcPr>
            <w:tcW w:w="851" w:type="dxa"/>
            <w:tcBorders>
              <w:top w:val="nil"/>
              <w:left w:val="nil"/>
              <w:bottom w:val="single" w:sz="4" w:space="0" w:color="auto"/>
              <w:right w:val="single" w:sz="4" w:space="0" w:color="auto"/>
            </w:tcBorders>
            <w:shd w:val="clear" w:color="auto" w:fill="auto"/>
            <w:noWrap/>
            <w:vAlign w:val="bottom"/>
            <w:hideMark/>
          </w:tcPr>
          <w:p w14:paraId="6D1C9A6A" w14:textId="77777777" w:rsidR="00C553A0" w:rsidRPr="003D46C3" w:rsidRDefault="00C553A0" w:rsidP="000E137A">
            <w:pPr>
              <w:jc w:val="center"/>
              <w:rPr>
                <w:sz w:val="18"/>
                <w:szCs w:val="18"/>
              </w:rPr>
            </w:pPr>
            <w:r w:rsidRPr="003D46C3">
              <w:rPr>
                <w:sz w:val="18"/>
                <w:szCs w:val="18"/>
              </w:rPr>
              <w:t>3896,7</w:t>
            </w:r>
          </w:p>
        </w:tc>
        <w:tc>
          <w:tcPr>
            <w:tcW w:w="801" w:type="dxa"/>
            <w:tcBorders>
              <w:top w:val="nil"/>
              <w:left w:val="nil"/>
              <w:bottom w:val="single" w:sz="4" w:space="0" w:color="auto"/>
              <w:right w:val="single" w:sz="4" w:space="0" w:color="auto"/>
            </w:tcBorders>
            <w:shd w:val="clear" w:color="000000" w:fill="FFFFFF"/>
            <w:noWrap/>
            <w:vAlign w:val="bottom"/>
            <w:hideMark/>
          </w:tcPr>
          <w:p w14:paraId="7D5CCB57" w14:textId="77777777" w:rsidR="00C553A0" w:rsidRPr="003D46C3" w:rsidRDefault="00C553A0" w:rsidP="000E137A">
            <w:pPr>
              <w:jc w:val="center"/>
              <w:rPr>
                <w:sz w:val="18"/>
                <w:szCs w:val="18"/>
              </w:rPr>
            </w:pPr>
            <w:r w:rsidRPr="003D46C3">
              <w:rPr>
                <w:sz w:val="18"/>
                <w:szCs w:val="18"/>
              </w:rPr>
              <w:t>4198,5</w:t>
            </w:r>
          </w:p>
        </w:tc>
        <w:tc>
          <w:tcPr>
            <w:tcW w:w="616" w:type="dxa"/>
            <w:tcBorders>
              <w:top w:val="nil"/>
              <w:left w:val="nil"/>
              <w:bottom w:val="single" w:sz="4" w:space="0" w:color="auto"/>
              <w:right w:val="single" w:sz="4" w:space="0" w:color="auto"/>
            </w:tcBorders>
            <w:shd w:val="clear" w:color="auto" w:fill="auto"/>
            <w:noWrap/>
            <w:vAlign w:val="bottom"/>
            <w:hideMark/>
          </w:tcPr>
          <w:p w14:paraId="6BF1CC1A" w14:textId="77777777" w:rsidR="00C553A0" w:rsidRPr="003D46C3" w:rsidRDefault="00C553A0" w:rsidP="000E137A">
            <w:pPr>
              <w:jc w:val="center"/>
              <w:rPr>
                <w:sz w:val="18"/>
                <w:szCs w:val="18"/>
              </w:rPr>
            </w:pPr>
            <w:r w:rsidRPr="003D46C3">
              <w:rPr>
                <w:sz w:val="18"/>
                <w:szCs w:val="18"/>
              </w:rPr>
              <w:t>108</w:t>
            </w:r>
          </w:p>
        </w:tc>
        <w:tc>
          <w:tcPr>
            <w:tcW w:w="851" w:type="dxa"/>
            <w:tcBorders>
              <w:top w:val="nil"/>
              <w:left w:val="nil"/>
              <w:bottom w:val="single" w:sz="4" w:space="0" w:color="auto"/>
              <w:right w:val="single" w:sz="4" w:space="0" w:color="auto"/>
            </w:tcBorders>
            <w:shd w:val="clear" w:color="auto" w:fill="auto"/>
            <w:noWrap/>
            <w:vAlign w:val="bottom"/>
            <w:hideMark/>
          </w:tcPr>
          <w:p w14:paraId="362FF942" w14:textId="77777777" w:rsidR="00C553A0" w:rsidRPr="003D46C3" w:rsidRDefault="00C553A0" w:rsidP="000E137A">
            <w:pPr>
              <w:jc w:val="center"/>
              <w:rPr>
                <w:sz w:val="18"/>
                <w:szCs w:val="18"/>
              </w:rPr>
            </w:pPr>
            <w:r w:rsidRPr="003D46C3">
              <w:rPr>
                <w:sz w:val="18"/>
                <w:szCs w:val="18"/>
              </w:rPr>
              <w:t>+301,8</w:t>
            </w:r>
          </w:p>
        </w:tc>
        <w:tc>
          <w:tcPr>
            <w:tcW w:w="708" w:type="dxa"/>
            <w:tcBorders>
              <w:top w:val="nil"/>
              <w:left w:val="nil"/>
              <w:bottom w:val="single" w:sz="4" w:space="0" w:color="auto"/>
              <w:right w:val="single" w:sz="4" w:space="0" w:color="auto"/>
            </w:tcBorders>
            <w:shd w:val="clear" w:color="auto" w:fill="auto"/>
            <w:noWrap/>
            <w:vAlign w:val="bottom"/>
            <w:hideMark/>
          </w:tcPr>
          <w:p w14:paraId="697A1D89" w14:textId="77777777" w:rsidR="00C553A0" w:rsidRPr="003D46C3" w:rsidRDefault="00C553A0" w:rsidP="000E137A">
            <w:pPr>
              <w:jc w:val="center"/>
              <w:rPr>
                <w:sz w:val="18"/>
                <w:szCs w:val="18"/>
              </w:rPr>
            </w:pPr>
            <w:r w:rsidRPr="003D46C3">
              <w:rPr>
                <w:sz w:val="18"/>
                <w:szCs w:val="18"/>
              </w:rPr>
              <w:t>6441</w:t>
            </w:r>
          </w:p>
        </w:tc>
        <w:tc>
          <w:tcPr>
            <w:tcW w:w="709" w:type="dxa"/>
            <w:tcBorders>
              <w:top w:val="nil"/>
              <w:left w:val="nil"/>
              <w:bottom w:val="single" w:sz="4" w:space="0" w:color="auto"/>
              <w:right w:val="single" w:sz="4" w:space="0" w:color="auto"/>
            </w:tcBorders>
            <w:shd w:val="clear" w:color="000000" w:fill="FFFFFF"/>
            <w:noWrap/>
            <w:vAlign w:val="bottom"/>
            <w:hideMark/>
          </w:tcPr>
          <w:p w14:paraId="0CCBF254" w14:textId="77777777" w:rsidR="00C553A0" w:rsidRPr="003D46C3" w:rsidRDefault="00C553A0" w:rsidP="000E137A">
            <w:pPr>
              <w:jc w:val="center"/>
              <w:rPr>
                <w:sz w:val="18"/>
                <w:szCs w:val="18"/>
              </w:rPr>
            </w:pPr>
            <w:r w:rsidRPr="003D46C3">
              <w:rPr>
                <w:sz w:val="18"/>
                <w:szCs w:val="18"/>
              </w:rPr>
              <w:t>6827</w:t>
            </w:r>
          </w:p>
        </w:tc>
        <w:tc>
          <w:tcPr>
            <w:tcW w:w="709" w:type="dxa"/>
            <w:tcBorders>
              <w:top w:val="nil"/>
              <w:left w:val="nil"/>
              <w:bottom w:val="single" w:sz="4" w:space="0" w:color="auto"/>
              <w:right w:val="single" w:sz="4" w:space="0" w:color="auto"/>
            </w:tcBorders>
            <w:shd w:val="clear" w:color="auto" w:fill="auto"/>
            <w:noWrap/>
            <w:vAlign w:val="bottom"/>
            <w:hideMark/>
          </w:tcPr>
          <w:p w14:paraId="071C4707" w14:textId="77777777" w:rsidR="00C553A0" w:rsidRPr="003D46C3" w:rsidRDefault="00C553A0" w:rsidP="000E137A">
            <w:pPr>
              <w:jc w:val="center"/>
              <w:rPr>
                <w:sz w:val="18"/>
                <w:szCs w:val="18"/>
              </w:rPr>
            </w:pPr>
            <w:r w:rsidRPr="003D46C3">
              <w:rPr>
                <w:sz w:val="18"/>
                <w:szCs w:val="18"/>
              </w:rPr>
              <w:t>106</w:t>
            </w:r>
          </w:p>
        </w:tc>
      </w:tr>
      <w:tr w:rsidR="003D46C3" w:rsidRPr="003D46C3" w14:paraId="4243632C" w14:textId="77777777" w:rsidTr="000E137A">
        <w:trPr>
          <w:trHeight w:val="255"/>
        </w:trPr>
        <w:tc>
          <w:tcPr>
            <w:tcW w:w="1135" w:type="dxa"/>
            <w:tcBorders>
              <w:top w:val="nil"/>
              <w:left w:val="single" w:sz="4" w:space="0" w:color="auto"/>
              <w:bottom w:val="single" w:sz="4" w:space="0" w:color="auto"/>
              <w:right w:val="single" w:sz="4" w:space="0" w:color="auto"/>
            </w:tcBorders>
            <w:shd w:val="clear" w:color="auto" w:fill="auto"/>
            <w:hideMark/>
          </w:tcPr>
          <w:p w14:paraId="67BAF588" w14:textId="77777777" w:rsidR="00C553A0" w:rsidRPr="003D46C3" w:rsidRDefault="00C553A0" w:rsidP="000E137A">
            <w:pPr>
              <w:rPr>
                <w:sz w:val="18"/>
                <w:szCs w:val="18"/>
              </w:rPr>
            </w:pPr>
            <w:r w:rsidRPr="003D46C3">
              <w:rPr>
                <w:sz w:val="18"/>
                <w:szCs w:val="18"/>
              </w:rPr>
              <w:t>Кулига</w:t>
            </w:r>
          </w:p>
        </w:tc>
        <w:tc>
          <w:tcPr>
            <w:tcW w:w="709" w:type="dxa"/>
            <w:tcBorders>
              <w:top w:val="nil"/>
              <w:left w:val="nil"/>
              <w:bottom w:val="single" w:sz="4" w:space="0" w:color="auto"/>
              <w:right w:val="single" w:sz="4" w:space="0" w:color="auto"/>
            </w:tcBorders>
            <w:shd w:val="clear" w:color="auto" w:fill="auto"/>
            <w:noWrap/>
            <w:vAlign w:val="bottom"/>
            <w:hideMark/>
          </w:tcPr>
          <w:p w14:paraId="0A6A4311" w14:textId="77777777" w:rsidR="00C553A0" w:rsidRPr="003D46C3" w:rsidRDefault="00C553A0" w:rsidP="000E137A">
            <w:pPr>
              <w:jc w:val="center"/>
              <w:rPr>
                <w:sz w:val="18"/>
                <w:szCs w:val="18"/>
              </w:rPr>
            </w:pPr>
            <w:r w:rsidRPr="003D46C3">
              <w:rPr>
                <w:sz w:val="18"/>
                <w:szCs w:val="18"/>
              </w:rPr>
              <w:t>886</w:t>
            </w:r>
          </w:p>
        </w:tc>
        <w:tc>
          <w:tcPr>
            <w:tcW w:w="709" w:type="dxa"/>
            <w:tcBorders>
              <w:top w:val="nil"/>
              <w:left w:val="nil"/>
              <w:bottom w:val="single" w:sz="4" w:space="0" w:color="auto"/>
              <w:right w:val="single" w:sz="4" w:space="0" w:color="auto"/>
            </w:tcBorders>
            <w:shd w:val="clear" w:color="000000" w:fill="FFFFFF"/>
            <w:noWrap/>
            <w:vAlign w:val="bottom"/>
            <w:hideMark/>
          </w:tcPr>
          <w:p w14:paraId="299BA2CB" w14:textId="77777777" w:rsidR="00C553A0" w:rsidRPr="003D46C3" w:rsidRDefault="00C553A0" w:rsidP="000E137A">
            <w:pPr>
              <w:jc w:val="center"/>
              <w:rPr>
                <w:sz w:val="18"/>
                <w:szCs w:val="18"/>
              </w:rPr>
            </w:pPr>
            <w:r w:rsidRPr="003D46C3">
              <w:rPr>
                <w:sz w:val="18"/>
                <w:szCs w:val="18"/>
              </w:rPr>
              <w:t>803</w:t>
            </w:r>
          </w:p>
        </w:tc>
        <w:tc>
          <w:tcPr>
            <w:tcW w:w="567" w:type="dxa"/>
            <w:tcBorders>
              <w:top w:val="nil"/>
              <w:left w:val="nil"/>
              <w:bottom w:val="single" w:sz="4" w:space="0" w:color="auto"/>
              <w:right w:val="single" w:sz="4" w:space="0" w:color="auto"/>
            </w:tcBorders>
            <w:shd w:val="clear" w:color="auto" w:fill="auto"/>
            <w:noWrap/>
            <w:vAlign w:val="bottom"/>
            <w:hideMark/>
          </w:tcPr>
          <w:p w14:paraId="52C10163" w14:textId="77777777" w:rsidR="00C553A0" w:rsidRPr="003D46C3" w:rsidRDefault="00C553A0" w:rsidP="000E137A">
            <w:pPr>
              <w:jc w:val="center"/>
              <w:rPr>
                <w:sz w:val="18"/>
                <w:szCs w:val="18"/>
              </w:rPr>
            </w:pPr>
            <w:r w:rsidRPr="003D46C3">
              <w:rPr>
                <w:sz w:val="18"/>
                <w:szCs w:val="18"/>
              </w:rPr>
              <w:t>91</w:t>
            </w:r>
          </w:p>
        </w:tc>
        <w:tc>
          <w:tcPr>
            <w:tcW w:w="708" w:type="dxa"/>
            <w:tcBorders>
              <w:top w:val="nil"/>
              <w:left w:val="nil"/>
              <w:bottom w:val="single" w:sz="4" w:space="0" w:color="auto"/>
              <w:right w:val="single" w:sz="4" w:space="0" w:color="auto"/>
            </w:tcBorders>
            <w:shd w:val="clear" w:color="auto" w:fill="auto"/>
            <w:noWrap/>
            <w:vAlign w:val="bottom"/>
            <w:hideMark/>
          </w:tcPr>
          <w:p w14:paraId="515F2348" w14:textId="77777777" w:rsidR="00C553A0" w:rsidRPr="003D46C3" w:rsidRDefault="00C553A0" w:rsidP="000E137A">
            <w:pPr>
              <w:jc w:val="center"/>
              <w:rPr>
                <w:sz w:val="18"/>
                <w:szCs w:val="18"/>
              </w:rPr>
            </w:pPr>
            <w:r w:rsidRPr="003D46C3">
              <w:rPr>
                <w:sz w:val="18"/>
                <w:szCs w:val="18"/>
              </w:rPr>
              <w:t>420</w:t>
            </w:r>
          </w:p>
        </w:tc>
        <w:tc>
          <w:tcPr>
            <w:tcW w:w="709" w:type="dxa"/>
            <w:tcBorders>
              <w:top w:val="nil"/>
              <w:left w:val="nil"/>
              <w:bottom w:val="single" w:sz="4" w:space="0" w:color="auto"/>
              <w:right w:val="single" w:sz="4" w:space="0" w:color="auto"/>
            </w:tcBorders>
            <w:shd w:val="clear" w:color="000000" w:fill="FFFFFF"/>
            <w:noWrap/>
            <w:vAlign w:val="bottom"/>
            <w:hideMark/>
          </w:tcPr>
          <w:p w14:paraId="49D965B6" w14:textId="77777777" w:rsidR="00C553A0" w:rsidRPr="003D46C3" w:rsidRDefault="00C553A0" w:rsidP="000E137A">
            <w:pPr>
              <w:jc w:val="center"/>
              <w:rPr>
                <w:sz w:val="18"/>
                <w:szCs w:val="18"/>
              </w:rPr>
            </w:pPr>
            <w:r w:rsidRPr="003D46C3">
              <w:rPr>
                <w:sz w:val="18"/>
                <w:szCs w:val="18"/>
              </w:rPr>
              <w:t>420</w:t>
            </w:r>
          </w:p>
        </w:tc>
        <w:tc>
          <w:tcPr>
            <w:tcW w:w="567" w:type="dxa"/>
            <w:tcBorders>
              <w:top w:val="nil"/>
              <w:left w:val="nil"/>
              <w:bottom w:val="single" w:sz="4" w:space="0" w:color="auto"/>
              <w:right w:val="single" w:sz="4" w:space="0" w:color="auto"/>
            </w:tcBorders>
            <w:shd w:val="clear" w:color="auto" w:fill="auto"/>
            <w:noWrap/>
            <w:vAlign w:val="bottom"/>
            <w:hideMark/>
          </w:tcPr>
          <w:p w14:paraId="341FC7D1" w14:textId="77777777" w:rsidR="00C553A0" w:rsidRPr="003D46C3" w:rsidRDefault="00C553A0" w:rsidP="000E137A">
            <w:pPr>
              <w:jc w:val="center"/>
              <w:rPr>
                <w:sz w:val="18"/>
                <w:szCs w:val="18"/>
              </w:rPr>
            </w:pPr>
            <w:r w:rsidRPr="003D46C3">
              <w:rPr>
                <w:sz w:val="18"/>
                <w:szCs w:val="18"/>
              </w:rPr>
              <w:t>100</w:t>
            </w:r>
          </w:p>
        </w:tc>
        <w:tc>
          <w:tcPr>
            <w:tcW w:w="851" w:type="dxa"/>
            <w:tcBorders>
              <w:top w:val="nil"/>
              <w:left w:val="nil"/>
              <w:bottom w:val="single" w:sz="4" w:space="0" w:color="auto"/>
              <w:right w:val="single" w:sz="4" w:space="0" w:color="auto"/>
            </w:tcBorders>
            <w:shd w:val="clear" w:color="auto" w:fill="auto"/>
            <w:noWrap/>
            <w:vAlign w:val="bottom"/>
            <w:hideMark/>
          </w:tcPr>
          <w:p w14:paraId="42416874" w14:textId="77777777" w:rsidR="00C553A0" w:rsidRPr="003D46C3" w:rsidRDefault="00C553A0" w:rsidP="000E137A">
            <w:pPr>
              <w:jc w:val="center"/>
              <w:rPr>
                <w:sz w:val="18"/>
                <w:szCs w:val="18"/>
              </w:rPr>
            </w:pPr>
            <w:r w:rsidRPr="003D46C3">
              <w:rPr>
                <w:sz w:val="18"/>
                <w:szCs w:val="18"/>
              </w:rPr>
              <w:t>1853,7</w:t>
            </w:r>
          </w:p>
        </w:tc>
        <w:tc>
          <w:tcPr>
            <w:tcW w:w="801" w:type="dxa"/>
            <w:tcBorders>
              <w:top w:val="nil"/>
              <w:left w:val="nil"/>
              <w:bottom w:val="single" w:sz="4" w:space="0" w:color="auto"/>
              <w:right w:val="single" w:sz="4" w:space="0" w:color="auto"/>
            </w:tcBorders>
            <w:shd w:val="clear" w:color="000000" w:fill="FFFFFF"/>
            <w:noWrap/>
            <w:vAlign w:val="bottom"/>
            <w:hideMark/>
          </w:tcPr>
          <w:p w14:paraId="62510793" w14:textId="77777777" w:rsidR="00C553A0" w:rsidRPr="003D46C3" w:rsidRDefault="00C553A0" w:rsidP="000E137A">
            <w:pPr>
              <w:jc w:val="center"/>
              <w:rPr>
                <w:sz w:val="18"/>
                <w:szCs w:val="18"/>
              </w:rPr>
            </w:pPr>
            <w:r w:rsidRPr="003D46C3">
              <w:rPr>
                <w:sz w:val="18"/>
                <w:szCs w:val="18"/>
              </w:rPr>
              <w:t>2016,8</w:t>
            </w:r>
          </w:p>
        </w:tc>
        <w:tc>
          <w:tcPr>
            <w:tcW w:w="616" w:type="dxa"/>
            <w:tcBorders>
              <w:top w:val="nil"/>
              <w:left w:val="nil"/>
              <w:bottom w:val="single" w:sz="4" w:space="0" w:color="auto"/>
              <w:right w:val="single" w:sz="4" w:space="0" w:color="auto"/>
            </w:tcBorders>
            <w:shd w:val="clear" w:color="auto" w:fill="auto"/>
            <w:noWrap/>
            <w:vAlign w:val="bottom"/>
            <w:hideMark/>
          </w:tcPr>
          <w:p w14:paraId="599C7FA6" w14:textId="77777777" w:rsidR="00C553A0" w:rsidRPr="003D46C3" w:rsidRDefault="00C553A0" w:rsidP="000E137A">
            <w:pPr>
              <w:jc w:val="center"/>
              <w:rPr>
                <w:sz w:val="18"/>
                <w:szCs w:val="18"/>
              </w:rPr>
            </w:pPr>
            <w:r w:rsidRPr="003D46C3">
              <w:rPr>
                <w:sz w:val="18"/>
                <w:szCs w:val="18"/>
              </w:rPr>
              <w:t>109</w:t>
            </w:r>
          </w:p>
        </w:tc>
        <w:tc>
          <w:tcPr>
            <w:tcW w:w="851" w:type="dxa"/>
            <w:tcBorders>
              <w:top w:val="nil"/>
              <w:left w:val="nil"/>
              <w:bottom w:val="single" w:sz="4" w:space="0" w:color="auto"/>
              <w:right w:val="single" w:sz="4" w:space="0" w:color="auto"/>
            </w:tcBorders>
            <w:shd w:val="clear" w:color="auto" w:fill="auto"/>
            <w:noWrap/>
            <w:vAlign w:val="bottom"/>
            <w:hideMark/>
          </w:tcPr>
          <w:p w14:paraId="63D9D6B3" w14:textId="77777777" w:rsidR="00C553A0" w:rsidRPr="003D46C3" w:rsidRDefault="00C553A0" w:rsidP="000E137A">
            <w:pPr>
              <w:jc w:val="center"/>
              <w:rPr>
                <w:sz w:val="18"/>
                <w:szCs w:val="18"/>
              </w:rPr>
            </w:pPr>
            <w:r w:rsidRPr="003D46C3">
              <w:rPr>
                <w:sz w:val="18"/>
                <w:szCs w:val="18"/>
              </w:rPr>
              <w:t>+163,1</w:t>
            </w:r>
          </w:p>
        </w:tc>
        <w:tc>
          <w:tcPr>
            <w:tcW w:w="708" w:type="dxa"/>
            <w:tcBorders>
              <w:top w:val="nil"/>
              <w:left w:val="nil"/>
              <w:bottom w:val="single" w:sz="4" w:space="0" w:color="auto"/>
              <w:right w:val="single" w:sz="4" w:space="0" w:color="auto"/>
            </w:tcBorders>
            <w:shd w:val="clear" w:color="auto" w:fill="auto"/>
            <w:noWrap/>
            <w:vAlign w:val="bottom"/>
            <w:hideMark/>
          </w:tcPr>
          <w:p w14:paraId="370E713C" w14:textId="77777777" w:rsidR="00C553A0" w:rsidRPr="003D46C3" w:rsidRDefault="00C553A0" w:rsidP="000E137A">
            <w:pPr>
              <w:jc w:val="center"/>
              <w:rPr>
                <w:sz w:val="18"/>
                <w:szCs w:val="18"/>
              </w:rPr>
            </w:pPr>
            <w:r w:rsidRPr="003D46C3">
              <w:rPr>
                <w:sz w:val="18"/>
                <w:szCs w:val="18"/>
              </w:rPr>
              <w:t>4414</w:t>
            </w:r>
          </w:p>
        </w:tc>
        <w:tc>
          <w:tcPr>
            <w:tcW w:w="709" w:type="dxa"/>
            <w:tcBorders>
              <w:top w:val="nil"/>
              <w:left w:val="nil"/>
              <w:bottom w:val="single" w:sz="4" w:space="0" w:color="auto"/>
              <w:right w:val="single" w:sz="4" w:space="0" w:color="auto"/>
            </w:tcBorders>
            <w:shd w:val="clear" w:color="000000" w:fill="FFFFFF"/>
            <w:noWrap/>
            <w:vAlign w:val="bottom"/>
            <w:hideMark/>
          </w:tcPr>
          <w:p w14:paraId="401AED54" w14:textId="77777777" w:rsidR="00C553A0" w:rsidRPr="003D46C3" w:rsidRDefault="00C553A0" w:rsidP="000E137A">
            <w:pPr>
              <w:jc w:val="center"/>
              <w:rPr>
                <w:sz w:val="18"/>
                <w:szCs w:val="18"/>
              </w:rPr>
            </w:pPr>
            <w:r w:rsidRPr="003D46C3">
              <w:rPr>
                <w:sz w:val="18"/>
                <w:szCs w:val="18"/>
              </w:rPr>
              <w:t>4825</w:t>
            </w:r>
          </w:p>
        </w:tc>
        <w:tc>
          <w:tcPr>
            <w:tcW w:w="709" w:type="dxa"/>
            <w:tcBorders>
              <w:top w:val="nil"/>
              <w:left w:val="nil"/>
              <w:bottom w:val="single" w:sz="4" w:space="0" w:color="auto"/>
              <w:right w:val="single" w:sz="4" w:space="0" w:color="auto"/>
            </w:tcBorders>
            <w:shd w:val="clear" w:color="auto" w:fill="auto"/>
            <w:noWrap/>
            <w:vAlign w:val="bottom"/>
            <w:hideMark/>
          </w:tcPr>
          <w:p w14:paraId="640F83E2" w14:textId="77777777" w:rsidR="00C553A0" w:rsidRPr="003D46C3" w:rsidRDefault="00C553A0" w:rsidP="000E137A">
            <w:pPr>
              <w:jc w:val="center"/>
              <w:rPr>
                <w:sz w:val="18"/>
                <w:szCs w:val="18"/>
              </w:rPr>
            </w:pPr>
            <w:r w:rsidRPr="003D46C3">
              <w:rPr>
                <w:sz w:val="18"/>
                <w:szCs w:val="18"/>
              </w:rPr>
              <w:t>109</w:t>
            </w:r>
          </w:p>
        </w:tc>
      </w:tr>
      <w:tr w:rsidR="003D46C3" w:rsidRPr="003D46C3" w14:paraId="2D6B677E" w14:textId="77777777" w:rsidTr="000E137A">
        <w:trPr>
          <w:trHeight w:val="255"/>
        </w:trPr>
        <w:tc>
          <w:tcPr>
            <w:tcW w:w="1135" w:type="dxa"/>
            <w:tcBorders>
              <w:top w:val="nil"/>
              <w:left w:val="single" w:sz="4" w:space="0" w:color="auto"/>
              <w:bottom w:val="single" w:sz="4" w:space="0" w:color="auto"/>
              <w:right w:val="single" w:sz="4" w:space="0" w:color="auto"/>
            </w:tcBorders>
            <w:shd w:val="clear" w:color="auto" w:fill="auto"/>
            <w:hideMark/>
          </w:tcPr>
          <w:p w14:paraId="2E40624E" w14:textId="77777777" w:rsidR="00C553A0" w:rsidRPr="003D46C3" w:rsidRDefault="00C553A0" w:rsidP="000E137A">
            <w:pPr>
              <w:rPr>
                <w:sz w:val="18"/>
                <w:szCs w:val="18"/>
              </w:rPr>
            </w:pPr>
            <w:r w:rsidRPr="003D46C3">
              <w:rPr>
                <w:sz w:val="18"/>
                <w:szCs w:val="18"/>
              </w:rPr>
              <w:t>Мысы</w:t>
            </w:r>
          </w:p>
        </w:tc>
        <w:tc>
          <w:tcPr>
            <w:tcW w:w="709" w:type="dxa"/>
            <w:tcBorders>
              <w:top w:val="nil"/>
              <w:left w:val="nil"/>
              <w:bottom w:val="single" w:sz="4" w:space="0" w:color="auto"/>
              <w:right w:val="single" w:sz="4" w:space="0" w:color="auto"/>
            </w:tcBorders>
            <w:shd w:val="clear" w:color="auto" w:fill="auto"/>
            <w:noWrap/>
            <w:vAlign w:val="bottom"/>
            <w:hideMark/>
          </w:tcPr>
          <w:p w14:paraId="77082393" w14:textId="77777777" w:rsidR="00C553A0" w:rsidRPr="003D46C3" w:rsidRDefault="00C553A0" w:rsidP="000E137A">
            <w:pPr>
              <w:jc w:val="center"/>
              <w:rPr>
                <w:sz w:val="18"/>
                <w:szCs w:val="18"/>
              </w:rPr>
            </w:pPr>
            <w:r w:rsidRPr="003D46C3">
              <w:rPr>
                <w:sz w:val="18"/>
                <w:szCs w:val="18"/>
              </w:rPr>
              <w:t>662</w:t>
            </w:r>
          </w:p>
        </w:tc>
        <w:tc>
          <w:tcPr>
            <w:tcW w:w="709" w:type="dxa"/>
            <w:tcBorders>
              <w:top w:val="nil"/>
              <w:left w:val="nil"/>
              <w:bottom w:val="single" w:sz="4" w:space="0" w:color="auto"/>
              <w:right w:val="single" w:sz="4" w:space="0" w:color="auto"/>
            </w:tcBorders>
            <w:shd w:val="clear" w:color="000000" w:fill="FFFFFF"/>
            <w:noWrap/>
            <w:vAlign w:val="bottom"/>
            <w:hideMark/>
          </w:tcPr>
          <w:p w14:paraId="0E49A50F" w14:textId="77777777" w:rsidR="00C553A0" w:rsidRPr="003D46C3" w:rsidRDefault="00C553A0" w:rsidP="000E137A">
            <w:pPr>
              <w:jc w:val="center"/>
              <w:rPr>
                <w:sz w:val="18"/>
                <w:szCs w:val="18"/>
              </w:rPr>
            </w:pPr>
            <w:r w:rsidRPr="003D46C3">
              <w:rPr>
                <w:sz w:val="18"/>
                <w:szCs w:val="18"/>
              </w:rPr>
              <w:t>690</w:t>
            </w:r>
          </w:p>
        </w:tc>
        <w:tc>
          <w:tcPr>
            <w:tcW w:w="567" w:type="dxa"/>
            <w:tcBorders>
              <w:top w:val="nil"/>
              <w:left w:val="nil"/>
              <w:bottom w:val="single" w:sz="4" w:space="0" w:color="auto"/>
              <w:right w:val="single" w:sz="4" w:space="0" w:color="auto"/>
            </w:tcBorders>
            <w:shd w:val="clear" w:color="auto" w:fill="auto"/>
            <w:noWrap/>
            <w:vAlign w:val="bottom"/>
            <w:hideMark/>
          </w:tcPr>
          <w:p w14:paraId="3A4DDE3B" w14:textId="77777777" w:rsidR="00C553A0" w:rsidRPr="003D46C3" w:rsidRDefault="00C553A0" w:rsidP="000E137A">
            <w:pPr>
              <w:jc w:val="center"/>
              <w:rPr>
                <w:sz w:val="18"/>
                <w:szCs w:val="18"/>
              </w:rPr>
            </w:pPr>
            <w:r w:rsidRPr="003D46C3">
              <w:rPr>
                <w:sz w:val="18"/>
                <w:szCs w:val="18"/>
              </w:rPr>
              <w:t>104</w:t>
            </w:r>
          </w:p>
        </w:tc>
        <w:tc>
          <w:tcPr>
            <w:tcW w:w="708" w:type="dxa"/>
            <w:tcBorders>
              <w:top w:val="nil"/>
              <w:left w:val="nil"/>
              <w:bottom w:val="single" w:sz="4" w:space="0" w:color="auto"/>
              <w:right w:val="single" w:sz="4" w:space="0" w:color="auto"/>
            </w:tcBorders>
            <w:shd w:val="clear" w:color="auto" w:fill="auto"/>
            <w:noWrap/>
            <w:vAlign w:val="bottom"/>
            <w:hideMark/>
          </w:tcPr>
          <w:p w14:paraId="58535699" w14:textId="77777777" w:rsidR="00C553A0" w:rsidRPr="003D46C3" w:rsidRDefault="00C553A0" w:rsidP="000E137A">
            <w:pPr>
              <w:jc w:val="center"/>
              <w:rPr>
                <w:sz w:val="18"/>
                <w:szCs w:val="18"/>
              </w:rPr>
            </w:pPr>
            <w:r w:rsidRPr="003D46C3">
              <w:rPr>
                <w:sz w:val="18"/>
                <w:szCs w:val="18"/>
              </w:rPr>
              <w:t>310</w:t>
            </w:r>
          </w:p>
        </w:tc>
        <w:tc>
          <w:tcPr>
            <w:tcW w:w="709" w:type="dxa"/>
            <w:tcBorders>
              <w:top w:val="nil"/>
              <w:left w:val="nil"/>
              <w:bottom w:val="single" w:sz="4" w:space="0" w:color="auto"/>
              <w:right w:val="single" w:sz="4" w:space="0" w:color="auto"/>
            </w:tcBorders>
            <w:shd w:val="clear" w:color="000000" w:fill="FFFFFF"/>
            <w:noWrap/>
            <w:vAlign w:val="bottom"/>
            <w:hideMark/>
          </w:tcPr>
          <w:p w14:paraId="102E0B45" w14:textId="77777777" w:rsidR="00C553A0" w:rsidRPr="003D46C3" w:rsidRDefault="00C553A0" w:rsidP="000E137A">
            <w:pPr>
              <w:jc w:val="center"/>
              <w:rPr>
                <w:sz w:val="18"/>
                <w:szCs w:val="18"/>
              </w:rPr>
            </w:pPr>
            <w:r w:rsidRPr="003D46C3">
              <w:rPr>
                <w:sz w:val="18"/>
                <w:szCs w:val="18"/>
              </w:rPr>
              <w:t>310</w:t>
            </w:r>
          </w:p>
        </w:tc>
        <w:tc>
          <w:tcPr>
            <w:tcW w:w="567" w:type="dxa"/>
            <w:tcBorders>
              <w:top w:val="nil"/>
              <w:left w:val="nil"/>
              <w:bottom w:val="single" w:sz="4" w:space="0" w:color="auto"/>
              <w:right w:val="single" w:sz="4" w:space="0" w:color="auto"/>
            </w:tcBorders>
            <w:shd w:val="clear" w:color="auto" w:fill="auto"/>
            <w:noWrap/>
            <w:vAlign w:val="bottom"/>
            <w:hideMark/>
          </w:tcPr>
          <w:p w14:paraId="517307D1" w14:textId="77777777" w:rsidR="00C553A0" w:rsidRPr="003D46C3" w:rsidRDefault="00C553A0" w:rsidP="000E137A">
            <w:pPr>
              <w:jc w:val="center"/>
              <w:rPr>
                <w:sz w:val="18"/>
                <w:szCs w:val="18"/>
              </w:rPr>
            </w:pPr>
            <w:r w:rsidRPr="003D46C3">
              <w:rPr>
                <w:sz w:val="18"/>
                <w:szCs w:val="18"/>
              </w:rPr>
              <w:t>100</w:t>
            </w:r>
          </w:p>
        </w:tc>
        <w:tc>
          <w:tcPr>
            <w:tcW w:w="851" w:type="dxa"/>
            <w:tcBorders>
              <w:top w:val="nil"/>
              <w:left w:val="nil"/>
              <w:bottom w:val="single" w:sz="4" w:space="0" w:color="auto"/>
              <w:right w:val="single" w:sz="4" w:space="0" w:color="auto"/>
            </w:tcBorders>
            <w:shd w:val="clear" w:color="auto" w:fill="auto"/>
            <w:noWrap/>
            <w:vAlign w:val="bottom"/>
            <w:hideMark/>
          </w:tcPr>
          <w:p w14:paraId="44FFCE24" w14:textId="77777777" w:rsidR="00C553A0" w:rsidRPr="003D46C3" w:rsidRDefault="00C553A0" w:rsidP="000E137A">
            <w:pPr>
              <w:jc w:val="center"/>
              <w:rPr>
                <w:sz w:val="18"/>
                <w:szCs w:val="18"/>
              </w:rPr>
            </w:pPr>
            <w:r w:rsidRPr="003D46C3">
              <w:rPr>
                <w:sz w:val="18"/>
                <w:szCs w:val="18"/>
              </w:rPr>
              <w:t>1400,3</w:t>
            </w:r>
          </w:p>
        </w:tc>
        <w:tc>
          <w:tcPr>
            <w:tcW w:w="801" w:type="dxa"/>
            <w:tcBorders>
              <w:top w:val="nil"/>
              <w:left w:val="nil"/>
              <w:bottom w:val="single" w:sz="4" w:space="0" w:color="auto"/>
              <w:right w:val="single" w:sz="4" w:space="0" w:color="auto"/>
            </w:tcBorders>
            <w:shd w:val="clear" w:color="000000" w:fill="FFFFFF"/>
            <w:noWrap/>
            <w:vAlign w:val="bottom"/>
            <w:hideMark/>
          </w:tcPr>
          <w:p w14:paraId="24942687" w14:textId="77777777" w:rsidR="00C553A0" w:rsidRPr="003D46C3" w:rsidRDefault="00C553A0" w:rsidP="000E137A">
            <w:pPr>
              <w:jc w:val="center"/>
              <w:rPr>
                <w:sz w:val="18"/>
                <w:szCs w:val="18"/>
              </w:rPr>
            </w:pPr>
            <w:r w:rsidRPr="003D46C3">
              <w:rPr>
                <w:sz w:val="18"/>
                <w:szCs w:val="18"/>
              </w:rPr>
              <w:t>1376,1</w:t>
            </w:r>
          </w:p>
        </w:tc>
        <w:tc>
          <w:tcPr>
            <w:tcW w:w="616" w:type="dxa"/>
            <w:tcBorders>
              <w:top w:val="nil"/>
              <w:left w:val="nil"/>
              <w:bottom w:val="single" w:sz="4" w:space="0" w:color="auto"/>
              <w:right w:val="single" w:sz="4" w:space="0" w:color="auto"/>
            </w:tcBorders>
            <w:shd w:val="clear" w:color="auto" w:fill="auto"/>
            <w:noWrap/>
            <w:vAlign w:val="bottom"/>
            <w:hideMark/>
          </w:tcPr>
          <w:p w14:paraId="6296CEA6" w14:textId="77777777" w:rsidR="00C553A0" w:rsidRPr="003D46C3" w:rsidRDefault="00C553A0" w:rsidP="000E137A">
            <w:pPr>
              <w:jc w:val="center"/>
              <w:rPr>
                <w:sz w:val="18"/>
                <w:szCs w:val="18"/>
              </w:rPr>
            </w:pPr>
            <w:r w:rsidRPr="003D46C3">
              <w:rPr>
                <w:sz w:val="18"/>
                <w:szCs w:val="18"/>
              </w:rPr>
              <w:t>98</w:t>
            </w:r>
          </w:p>
        </w:tc>
        <w:tc>
          <w:tcPr>
            <w:tcW w:w="851" w:type="dxa"/>
            <w:tcBorders>
              <w:top w:val="nil"/>
              <w:left w:val="nil"/>
              <w:bottom w:val="single" w:sz="4" w:space="0" w:color="auto"/>
              <w:right w:val="single" w:sz="4" w:space="0" w:color="auto"/>
            </w:tcBorders>
            <w:shd w:val="clear" w:color="auto" w:fill="auto"/>
            <w:noWrap/>
            <w:vAlign w:val="bottom"/>
            <w:hideMark/>
          </w:tcPr>
          <w:p w14:paraId="4E82ACB1" w14:textId="77777777" w:rsidR="00C553A0" w:rsidRPr="003D46C3" w:rsidRDefault="00C553A0" w:rsidP="000E137A">
            <w:pPr>
              <w:jc w:val="center"/>
              <w:rPr>
                <w:sz w:val="18"/>
                <w:szCs w:val="18"/>
              </w:rPr>
            </w:pPr>
            <w:r w:rsidRPr="003D46C3">
              <w:rPr>
                <w:sz w:val="18"/>
                <w:szCs w:val="18"/>
              </w:rPr>
              <w:t>-24,2</w:t>
            </w:r>
          </w:p>
        </w:tc>
        <w:tc>
          <w:tcPr>
            <w:tcW w:w="708" w:type="dxa"/>
            <w:tcBorders>
              <w:top w:val="nil"/>
              <w:left w:val="nil"/>
              <w:bottom w:val="single" w:sz="4" w:space="0" w:color="auto"/>
              <w:right w:val="single" w:sz="4" w:space="0" w:color="auto"/>
            </w:tcBorders>
            <w:shd w:val="clear" w:color="auto" w:fill="auto"/>
            <w:noWrap/>
            <w:vAlign w:val="bottom"/>
            <w:hideMark/>
          </w:tcPr>
          <w:p w14:paraId="0627DBD8" w14:textId="77777777" w:rsidR="00C553A0" w:rsidRPr="003D46C3" w:rsidRDefault="00C553A0" w:rsidP="000E137A">
            <w:pPr>
              <w:jc w:val="center"/>
              <w:rPr>
                <w:sz w:val="18"/>
                <w:szCs w:val="18"/>
              </w:rPr>
            </w:pPr>
            <w:r w:rsidRPr="003D46C3">
              <w:rPr>
                <w:sz w:val="18"/>
                <w:szCs w:val="18"/>
              </w:rPr>
              <w:t>4517</w:t>
            </w:r>
          </w:p>
        </w:tc>
        <w:tc>
          <w:tcPr>
            <w:tcW w:w="709" w:type="dxa"/>
            <w:tcBorders>
              <w:top w:val="nil"/>
              <w:left w:val="nil"/>
              <w:bottom w:val="single" w:sz="4" w:space="0" w:color="auto"/>
              <w:right w:val="single" w:sz="4" w:space="0" w:color="auto"/>
            </w:tcBorders>
            <w:shd w:val="clear" w:color="000000" w:fill="FFFFFF"/>
            <w:noWrap/>
            <w:vAlign w:val="bottom"/>
            <w:hideMark/>
          </w:tcPr>
          <w:p w14:paraId="4229A344" w14:textId="77777777" w:rsidR="00C553A0" w:rsidRPr="003D46C3" w:rsidRDefault="00C553A0" w:rsidP="000E137A">
            <w:pPr>
              <w:jc w:val="center"/>
              <w:rPr>
                <w:sz w:val="18"/>
                <w:szCs w:val="18"/>
              </w:rPr>
            </w:pPr>
            <w:r w:rsidRPr="003D46C3">
              <w:rPr>
                <w:sz w:val="18"/>
                <w:szCs w:val="18"/>
              </w:rPr>
              <w:t>4439</w:t>
            </w:r>
          </w:p>
        </w:tc>
        <w:tc>
          <w:tcPr>
            <w:tcW w:w="709" w:type="dxa"/>
            <w:tcBorders>
              <w:top w:val="nil"/>
              <w:left w:val="nil"/>
              <w:bottom w:val="single" w:sz="4" w:space="0" w:color="auto"/>
              <w:right w:val="single" w:sz="4" w:space="0" w:color="auto"/>
            </w:tcBorders>
            <w:shd w:val="clear" w:color="auto" w:fill="auto"/>
            <w:noWrap/>
            <w:vAlign w:val="bottom"/>
            <w:hideMark/>
          </w:tcPr>
          <w:p w14:paraId="52695193" w14:textId="77777777" w:rsidR="00C553A0" w:rsidRPr="003D46C3" w:rsidRDefault="00C553A0" w:rsidP="000E137A">
            <w:pPr>
              <w:jc w:val="center"/>
              <w:rPr>
                <w:sz w:val="18"/>
                <w:szCs w:val="18"/>
              </w:rPr>
            </w:pPr>
            <w:r w:rsidRPr="003D46C3">
              <w:rPr>
                <w:sz w:val="18"/>
                <w:szCs w:val="18"/>
              </w:rPr>
              <w:t>98</w:t>
            </w:r>
          </w:p>
        </w:tc>
      </w:tr>
      <w:tr w:rsidR="003D46C3" w:rsidRPr="003D46C3" w14:paraId="606E747A" w14:textId="77777777" w:rsidTr="000E137A">
        <w:trPr>
          <w:trHeight w:val="255"/>
        </w:trPr>
        <w:tc>
          <w:tcPr>
            <w:tcW w:w="1135" w:type="dxa"/>
            <w:tcBorders>
              <w:top w:val="nil"/>
              <w:left w:val="single" w:sz="4" w:space="0" w:color="auto"/>
              <w:bottom w:val="single" w:sz="4" w:space="0" w:color="auto"/>
              <w:right w:val="single" w:sz="4" w:space="0" w:color="auto"/>
            </w:tcBorders>
            <w:shd w:val="clear" w:color="auto" w:fill="auto"/>
            <w:hideMark/>
          </w:tcPr>
          <w:p w14:paraId="0C6E269E" w14:textId="77777777" w:rsidR="00C553A0" w:rsidRPr="003D46C3" w:rsidRDefault="00C553A0" w:rsidP="000E137A">
            <w:pPr>
              <w:rPr>
                <w:sz w:val="18"/>
                <w:szCs w:val="18"/>
              </w:rPr>
            </w:pPr>
            <w:r w:rsidRPr="003D46C3">
              <w:rPr>
                <w:sz w:val="18"/>
                <w:szCs w:val="18"/>
              </w:rPr>
              <w:t>Гулейшур</w:t>
            </w:r>
          </w:p>
        </w:tc>
        <w:tc>
          <w:tcPr>
            <w:tcW w:w="709" w:type="dxa"/>
            <w:tcBorders>
              <w:top w:val="nil"/>
              <w:left w:val="nil"/>
              <w:bottom w:val="single" w:sz="4" w:space="0" w:color="auto"/>
              <w:right w:val="single" w:sz="4" w:space="0" w:color="auto"/>
            </w:tcBorders>
            <w:shd w:val="clear" w:color="auto" w:fill="auto"/>
            <w:noWrap/>
            <w:vAlign w:val="bottom"/>
            <w:hideMark/>
          </w:tcPr>
          <w:p w14:paraId="78CC26B4" w14:textId="77777777" w:rsidR="00C553A0" w:rsidRPr="003D46C3" w:rsidRDefault="00C553A0" w:rsidP="000E137A">
            <w:pPr>
              <w:jc w:val="center"/>
              <w:rPr>
                <w:sz w:val="18"/>
                <w:szCs w:val="18"/>
              </w:rPr>
            </w:pPr>
            <w:r w:rsidRPr="003D46C3">
              <w:rPr>
                <w:sz w:val="18"/>
                <w:szCs w:val="18"/>
              </w:rPr>
              <w:t>987</w:t>
            </w:r>
          </w:p>
        </w:tc>
        <w:tc>
          <w:tcPr>
            <w:tcW w:w="709" w:type="dxa"/>
            <w:tcBorders>
              <w:top w:val="nil"/>
              <w:left w:val="nil"/>
              <w:bottom w:val="single" w:sz="4" w:space="0" w:color="auto"/>
              <w:right w:val="single" w:sz="4" w:space="0" w:color="auto"/>
            </w:tcBorders>
            <w:shd w:val="clear" w:color="000000" w:fill="FFFFFF"/>
            <w:noWrap/>
            <w:vAlign w:val="bottom"/>
            <w:hideMark/>
          </w:tcPr>
          <w:p w14:paraId="4AF5C725" w14:textId="77777777" w:rsidR="00C553A0" w:rsidRPr="003D46C3" w:rsidRDefault="00C553A0" w:rsidP="000E137A">
            <w:pPr>
              <w:jc w:val="center"/>
              <w:rPr>
                <w:sz w:val="18"/>
                <w:szCs w:val="18"/>
              </w:rPr>
            </w:pPr>
            <w:r w:rsidRPr="003D46C3">
              <w:rPr>
                <w:sz w:val="18"/>
                <w:szCs w:val="18"/>
              </w:rPr>
              <w:t>960</w:t>
            </w:r>
          </w:p>
        </w:tc>
        <w:tc>
          <w:tcPr>
            <w:tcW w:w="567" w:type="dxa"/>
            <w:tcBorders>
              <w:top w:val="nil"/>
              <w:left w:val="nil"/>
              <w:bottom w:val="single" w:sz="4" w:space="0" w:color="auto"/>
              <w:right w:val="single" w:sz="4" w:space="0" w:color="auto"/>
            </w:tcBorders>
            <w:shd w:val="clear" w:color="auto" w:fill="auto"/>
            <w:noWrap/>
            <w:vAlign w:val="bottom"/>
            <w:hideMark/>
          </w:tcPr>
          <w:p w14:paraId="51E5A4BE" w14:textId="77777777" w:rsidR="00C553A0" w:rsidRPr="003D46C3" w:rsidRDefault="00C553A0" w:rsidP="000E137A">
            <w:pPr>
              <w:jc w:val="center"/>
              <w:rPr>
                <w:sz w:val="18"/>
                <w:szCs w:val="18"/>
              </w:rPr>
            </w:pPr>
            <w:r w:rsidRPr="003D46C3">
              <w:rPr>
                <w:sz w:val="18"/>
                <w:szCs w:val="18"/>
              </w:rPr>
              <w:t>97</w:t>
            </w:r>
          </w:p>
        </w:tc>
        <w:tc>
          <w:tcPr>
            <w:tcW w:w="708" w:type="dxa"/>
            <w:tcBorders>
              <w:top w:val="nil"/>
              <w:left w:val="nil"/>
              <w:bottom w:val="single" w:sz="4" w:space="0" w:color="auto"/>
              <w:right w:val="single" w:sz="4" w:space="0" w:color="auto"/>
            </w:tcBorders>
            <w:shd w:val="clear" w:color="auto" w:fill="auto"/>
            <w:noWrap/>
            <w:vAlign w:val="bottom"/>
            <w:hideMark/>
          </w:tcPr>
          <w:p w14:paraId="71EDDFBE" w14:textId="77777777" w:rsidR="00C553A0" w:rsidRPr="003D46C3" w:rsidRDefault="00C553A0" w:rsidP="000E137A">
            <w:pPr>
              <w:jc w:val="center"/>
              <w:rPr>
                <w:sz w:val="18"/>
                <w:szCs w:val="18"/>
              </w:rPr>
            </w:pPr>
            <w:r w:rsidRPr="003D46C3">
              <w:rPr>
                <w:sz w:val="18"/>
                <w:szCs w:val="18"/>
              </w:rPr>
              <w:t>360</w:t>
            </w:r>
          </w:p>
        </w:tc>
        <w:tc>
          <w:tcPr>
            <w:tcW w:w="709" w:type="dxa"/>
            <w:tcBorders>
              <w:top w:val="nil"/>
              <w:left w:val="nil"/>
              <w:bottom w:val="single" w:sz="4" w:space="0" w:color="auto"/>
              <w:right w:val="single" w:sz="4" w:space="0" w:color="auto"/>
            </w:tcBorders>
            <w:shd w:val="clear" w:color="000000" w:fill="FFFFFF"/>
            <w:noWrap/>
            <w:vAlign w:val="bottom"/>
            <w:hideMark/>
          </w:tcPr>
          <w:p w14:paraId="4DAD6A3E" w14:textId="77777777" w:rsidR="00C553A0" w:rsidRPr="003D46C3" w:rsidRDefault="00C553A0" w:rsidP="000E137A">
            <w:pPr>
              <w:jc w:val="center"/>
              <w:rPr>
                <w:sz w:val="18"/>
                <w:szCs w:val="18"/>
              </w:rPr>
            </w:pPr>
            <w:r w:rsidRPr="003D46C3">
              <w:rPr>
                <w:sz w:val="18"/>
                <w:szCs w:val="18"/>
              </w:rPr>
              <w:t>360</w:t>
            </w:r>
          </w:p>
        </w:tc>
        <w:tc>
          <w:tcPr>
            <w:tcW w:w="567" w:type="dxa"/>
            <w:tcBorders>
              <w:top w:val="nil"/>
              <w:left w:val="nil"/>
              <w:bottom w:val="single" w:sz="4" w:space="0" w:color="auto"/>
              <w:right w:val="single" w:sz="4" w:space="0" w:color="auto"/>
            </w:tcBorders>
            <w:shd w:val="clear" w:color="auto" w:fill="auto"/>
            <w:noWrap/>
            <w:vAlign w:val="bottom"/>
            <w:hideMark/>
          </w:tcPr>
          <w:p w14:paraId="10D1ADDC" w14:textId="77777777" w:rsidR="00C553A0" w:rsidRPr="003D46C3" w:rsidRDefault="00C553A0" w:rsidP="000E137A">
            <w:pPr>
              <w:jc w:val="center"/>
              <w:rPr>
                <w:sz w:val="18"/>
                <w:szCs w:val="18"/>
              </w:rPr>
            </w:pPr>
            <w:r w:rsidRPr="003D46C3">
              <w:rPr>
                <w:sz w:val="18"/>
                <w:szCs w:val="18"/>
              </w:rPr>
              <w:t>100</w:t>
            </w:r>
          </w:p>
        </w:tc>
        <w:tc>
          <w:tcPr>
            <w:tcW w:w="851" w:type="dxa"/>
            <w:tcBorders>
              <w:top w:val="nil"/>
              <w:left w:val="nil"/>
              <w:bottom w:val="single" w:sz="4" w:space="0" w:color="auto"/>
              <w:right w:val="single" w:sz="4" w:space="0" w:color="auto"/>
            </w:tcBorders>
            <w:shd w:val="clear" w:color="auto" w:fill="auto"/>
            <w:noWrap/>
            <w:vAlign w:val="bottom"/>
            <w:hideMark/>
          </w:tcPr>
          <w:p w14:paraId="57078286" w14:textId="77777777" w:rsidR="00C553A0" w:rsidRPr="003D46C3" w:rsidRDefault="00C553A0" w:rsidP="000E137A">
            <w:pPr>
              <w:jc w:val="center"/>
              <w:rPr>
                <w:sz w:val="18"/>
                <w:szCs w:val="18"/>
              </w:rPr>
            </w:pPr>
            <w:r w:rsidRPr="003D46C3">
              <w:rPr>
                <w:sz w:val="18"/>
                <w:szCs w:val="18"/>
              </w:rPr>
              <w:t>2126</w:t>
            </w:r>
          </w:p>
        </w:tc>
        <w:tc>
          <w:tcPr>
            <w:tcW w:w="801" w:type="dxa"/>
            <w:tcBorders>
              <w:top w:val="nil"/>
              <w:left w:val="nil"/>
              <w:bottom w:val="single" w:sz="4" w:space="0" w:color="auto"/>
              <w:right w:val="single" w:sz="4" w:space="0" w:color="auto"/>
            </w:tcBorders>
            <w:shd w:val="clear" w:color="000000" w:fill="FFFFFF"/>
            <w:noWrap/>
            <w:vAlign w:val="bottom"/>
            <w:hideMark/>
          </w:tcPr>
          <w:p w14:paraId="562731F5" w14:textId="77777777" w:rsidR="00C553A0" w:rsidRPr="003D46C3" w:rsidRDefault="00C553A0" w:rsidP="000E137A">
            <w:pPr>
              <w:jc w:val="center"/>
              <w:rPr>
                <w:sz w:val="18"/>
                <w:szCs w:val="18"/>
              </w:rPr>
            </w:pPr>
            <w:r w:rsidRPr="003D46C3">
              <w:rPr>
                <w:sz w:val="18"/>
                <w:szCs w:val="18"/>
              </w:rPr>
              <w:t>2111,1</w:t>
            </w:r>
          </w:p>
        </w:tc>
        <w:tc>
          <w:tcPr>
            <w:tcW w:w="616" w:type="dxa"/>
            <w:tcBorders>
              <w:top w:val="nil"/>
              <w:left w:val="nil"/>
              <w:bottom w:val="single" w:sz="4" w:space="0" w:color="auto"/>
              <w:right w:val="single" w:sz="4" w:space="0" w:color="auto"/>
            </w:tcBorders>
            <w:shd w:val="clear" w:color="auto" w:fill="auto"/>
            <w:noWrap/>
            <w:vAlign w:val="bottom"/>
            <w:hideMark/>
          </w:tcPr>
          <w:p w14:paraId="38B477B2" w14:textId="77777777" w:rsidR="00C553A0" w:rsidRPr="003D46C3" w:rsidRDefault="00C553A0" w:rsidP="000E137A">
            <w:pPr>
              <w:jc w:val="center"/>
              <w:rPr>
                <w:sz w:val="18"/>
                <w:szCs w:val="18"/>
              </w:rPr>
            </w:pPr>
            <w:r w:rsidRPr="003D46C3">
              <w:rPr>
                <w:sz w:val="18"/>
                <w:szCs w:val="18"/>
              </w:rPr>
              <w:t>99</w:t>
            </w:r>
          </w:p>
        </w:tc>
        <w:tc>
          <w:tcPr>
            <w:tcW w:w="851" w:type="dxa"/>
            <w:tcBorders>
              <w:top w:val="nil"/>
              <w:left w:val="nil"/>
              <w:bottom w:val="single" w:sz="4" w:space="0" w:color="auto"/>
              <w:right w:val="single" w:sz="4" w:space="0" w:color="auto"/>
            </w:tcBorders>
            <w:shd w:val="clear" w:color="auto" w:fill="auto"/>
            <w:noWrap/>
            <w:vAlign w:val="bottom"/>
            <w:hideMark/>
          </w:tcPr>
          <w:p w14:paraId="7E60AC85" w14:textId="77777777" w:rsidR="00C553A0" w:rsidRPr="003D46C3" w:rsidRDefault="00C553A0" w:rsidP="000E137A">
            <w:pPr>
              <w:jc w:val="center"/>
              <w:rPr>
                <w:sz w:val="18"/>
                <w:szCs w:val="18"/>
              </w:rPr>
            </w:pPr>
            <w:r w:rsidRPr="003D46C3">
              <w:rPr>
                <w:sz w:val="18"/>
                <w:szCs w:val="18"/>
              </w:rPr>
              <w:t>-14,9</w:t>
            </w:r>
          </w:p>
        </w:tc>
        <w:tc>
          <w:tcPr>
            <w:tcW w:w="708" w:type="dxa"/>
            <w:tcBorders>
              <w:top w:val="nil"/>
              <w:left w:val="nil"/>
              <w:bottom w:val="single" w:sz="4" w:space="0" w:color="auto"/>
              <w:right w:val="single" w:sz="4" w:space="0" w:color="auto"/>
            </w:tcBorders>
            <w:shd w:val="clear" w:color="auto" w:fill="auto"/>
            <w:noWrap/>
            <w:vAlign w:val="bottom"/>
            <w:hideMark/>
          </w:tcPr>
          <w:p w14:paraId="5DC767BF" w14:textId="77777777" w:rsidR="00C553A0" w:rsidRPr="003D46C3" w:rsidRDefault="00C553A0" w:rsidP="000E137A">
            <w:pPr>
              <w:jc w:val="center"/>
              <w:rPr>
                <w:sz w:val="18"/>
                <w:szCs w:val="18"/>
              </w:rPr>
            </w:pPr>
            <w:r w:rsidRPr="003D46C3">
              <w:rPr>
                <w:sz w:val="18"/>
                <w:szCs w:val="18"/>
              </w:rPr>
              <w:t>5906</w:t>
            </w:r>
          </w:p>
        </w:tc>
        <w:tc>
          <w:tcPr>
            <w:tcW w:w="709" w:type="dxa"/>
            <w:tcBorders>
              <w:top w:val="nil"/>
              <w:left w:val="nil"/>
              <w:bottom w:val="single" w:sz="4" w:space="0" w:color="auto"/>
              <w:right w:val="single" w:sz="4" w:space="0" w:color="auto"/>
            </w:tcBorders>
            <w:shd w:val="clear" w:color="000000" w:fill="FFFFFF"/>
            <w:noWrap/>
            <w:vAlign w:val="bottom"/>
            <w:hideMark/>
          </w:tcPr>
          <w:p w14:paraId="45E3E6EC" w14:textId="77777777" w:rsidR="00C553A0" w:rsidRPr="003D46C3" w:rsidRDefault="00C553A0" w:rsidP="000E137A">
            <w:pPr>
              <w:jc w:val="center"/>
              <w:rPr>
                <w:sz w:val="18"/>
                <w:szCs w:val="18"/>
              </w:rPr>
            </w:pPr>
            <w:r w:rsidRPr="003D46C3">
              <w:rPr>
                <w:sz w:val="18"/>
                <w:szCs w:val="18"/>
              </w:rPr>
              <w:t>5864</w:t>
            </w:r>
          </w:p>
        </w:tc>
        <w:tc>
          <w:tcPr>
            <w:tcW w:w="709" w:type="dxa"/>
            <w:tcBorders>
              <w:top w:val="nil"/>
              <w:left w:val="nil"/>
              <w:bottom w:val="single" w:sz="4" w:space="0" w:color="auto"/>
              <w:right w:val="single" w:sz="4" w:space="0" w:color="auto"/>
            </w:tcBorders>
            <w:shd w:val="clear" w:color="auto" w:fill="auto"/>
            <w:noWrap/>
            <w:vAlign w:val="bottom"/>
            <w:hideMark/>
          </w:tcPr>
          <w:p w14:paraId="531ED216" w14:textId="77777777" w:rsidR="00C553A0" w:rsidRPr="003D46C3" w:rsidRDefault="00C553A0" w:rsidP="000E137A">
            <w:pPr>
              <w:jc w:val="center"/>
              <w:rPr>
                <w:sz w:val="18"/>
                <w:szCs w:val="18"/>
              </w:rPr>
            </w:pPr>
            <w:r w:rsidRPr="003D46C3">
              <w:rPr>
                <w:sz w:val="18"/>
                <w:szCs w:val="18"/>
              </w:rPr>
              <w:t>99</w:t>
            </w:r>
          </w:p>
        </w:tc>
      </w:tr>
      <w:tr w:rsidR="003D46C3" w:rsidRPr="003D46C3" w14:paraId="281A5183" w14:textId="77777777" w:rsidTr="000E137A">
        <w:trPr>
          <w:trHeight w:val="255"/>
        </w:trPr>
        <w:tc>
          <w:tcPr>
            <w:tcW w:w="1135" w:type="dxa"/>
            <w:tcBorders>
              <w:top w:val="nil"/>
              <w:left w:val="single" w:sz="4" w:space="0" w:color="auto"/>
              <w:bottom w:val="single" w:sz="4" w:space="0" w:color="auto"/>
              <w:right w:val="single" w:sz="4" w:space="0" w:color="auto"/>
            </w:tcBorders>
            <w:shd w:val="clear" w:color="auto" w:fill="auto"/>
            <w:hideMark/>
          </w:tcPr>
          <w:p w14:paraId="08774809" w14:textId="77777777" w:rsidR="00C553A0" w:rsidRPr="003D46C3" w:rsidRDefault="00C553A0" w:rsidP="000E137A">
            <w:pPr>
              <w:rPr>
                <w:sz w:val="18"/>
                <w:szCs w:val="18"/>
              </w:rPr>
            </w:pPr>
            <w:r w:rsidRPr="003D46C3">
              <w:rPr>
                <w:sz w:val="18"/>
                <w:szCs w:val="18"/>
              </w:rPr>
              <w:t>СТСХ</w:t>
            </w:r>
          </w:p>
        </w:tc>
        <w:tc>
          <w:tcPr>
            <w:tcW w:w="709" w:type="dxa"/>
            <w:tcBorders>
              <w:top w:val="nil"/>
              <w:left w:val="nil"/>
              <w:bottom w:val="single" w:sz="4" w:space="0" w:color="auto"/>
              <w:right w:val="single" w:sz="4" w:space="0" w:color="auto"/>
            </w:tcBorders>
            <w:shd w:val="clear" w:color="auto" w:fill="auto"/>
            <w:noWrap/>
            <w:vAlign w:val="bottom"/>
            <w:hideMark/>
          </w:tcPr>
          <w:p w14:paraId="63134155" w14:textId="77777777" w:rsidR="00C553A0" w:rsidRPr="003D46C3" w:rsidRDefault="00C553A0" w:rsidP="000E137A">
            <w:pPr>
              <w:jc w:val="center"/>
              <w:rPr>
                <w:sz w:val="18"/>
                <w:szCs w:val="18"/>
              </w:rPr>
            </w:pPr>
            <w:r w:rsidRPr="003D46C3">
              <w:rPr>
                <w:sz w:val="18"/>
                <w:szCs w:val="18"/>
              </w:rPr>
              <w:t>556</w:t>
            </w:r>
          </w:p>
        </w:tc>
        <w:tc>
          <w:tcPr>
            <w:tcW w:w="709" w:type="dxa"/>
            <w:tcBorders>
              <w:top w:val="nil"/>
              <w:left w:val="nil"/>
              <w:bottom w:val="single" w:sz="4" w:space="0" w:color="auto"/>
              <w:right w:val="single" w:sz="4" w:space="0" w:color="auto"/>
            </w:tcBorders>
            <w:shd w:val="clear" w:color="000000" w:fill="FFFFFF"/>
            <w:noWrap/>
            <w:vAlign w:val="bottom"/>
            <w:hideMark/>
          </w:tcPr>
          <w:p w14:paraId="74BE3F54" w14:textId="77777777" w:rsidR="00C553A0" w:rsidRPr="003D46C3" w:rsidRDefault="00C553A0" w:rsidP="000E137A">
            <w:pPr>
              <w:jc w:val="center"/>
              <w:rPr>
                <w:sz w:val="18"/>
                <w:szCs w:val="18"/>
              </w:rPr>
            </w:pPr>
            <w:r w:rsidRPr="003D46C3">
              <w:rPr>
                <w:sz w:val="18"/>
                <w:szCs w:val="18"/>
              </w:rPr>
              <w:t>0</w:t>
            </w:r>
          </w:p>
        </w:tc>
        <w:tc>
          <w:tcPr>
            <w:tcW w:w="567" w:type="dxa"/>
            <w:tcBorders>
              <w:top w:val="nil"/>
              <w:left w:val="nil"/>
              <w:bottom w:val="single" w:sz="4" w:space="0" w:color="auto"/>
              <w:right w:val="single" w:sz="4" w:space="0" w:color="auto"/>
            </w:tcBorders>
            <w:shd w:val="clear" w:color="auto" w:fill="auto"/>
            <w:noWrap/>
            <w:vAlign w:val="bottom"/>
            <w:hideMark/>
          </w:tcPr>
          <w:p w14:paraId="41907778" w14:textId="77777777" w:rsidR="00C553A0" w:rsidRPr="003D46C3" w:rsidRDefault="00C553A0" w:rsidP="000E137A">
            <w:pPr>
              <w:jc w:val="center"/>
              <w:rPr>
                <w:sz w:val="18"/>
                <w:szCs w:val="18"/>
              </w:rPr>
            </w:pPr>
            <w:r w:rsidRPr="003D46C3">
              <w:rPr>
                <w:sz w:val="18"/>
                <w:szCs w:val="18"/>
              </w:rPr>
              <w:t>0</w:t>
            </w:r>
          </w:p>
        </w:tc>
        <w:tc>
          <w:tcPr>
            <w:tcW w:w="708" w:type="dxa"/>
            <w:tcBorders>
              <w:top w:val="nil"/>
              <w:left w:val="nil"/>
              <w:bottom w:val="single" w:sz="4" w:space="0" w:color="auto"/>
              <w:right w:val="single" w:sz="4" w:space="0" w:color="auto"/>
            </w:tcBorders>
            <w:shd w:val="clear" w:color="auto" w:fill="auto"/>
            <w:noWrap/>
            <w:vAlign w:val="bottom"/>
            <w:hideMark/>
          </w:tcPr>
          <w:p w14:paraId="5E441D78" w14:textId="77777777" w:rsidR="00C553A0" w:rsidRPr="003D46C3" w:rsidRDefault="00C553A0" w:rsidP="000E137A">
            <w:pPr>
              <w:jc w:val="center"/>
              <w:rPr>
                <w:sz w:val="18"/>
                <w:szCs w:val="18"/>
              </w:rPr>
            </w:pPr>
            <w:r w:rsidRPr="003D46C3">
              <w:rPr>
                <w:sz w:val="18"/>
                <w:szCs w:val="18"/>
              </w:rPr>
              <w:t>211</w:t>
            </w:r>
          </w:p>
        </w:tc>
        <w:tc>
          <w:tcPr>
            <w:tcW w:w="709" w:type="dxa"/>
            <w:tcBorders>
              <w:top w:val="nil"/>
              <w:left w:val="nil"/>
              <w:bottom w:val="single" w:sz="4" w:space="0" w:color="auto"/>
              <w:right w:val="single" w:sz="4" w:space="0" w:color="auto"/>
            </w:tcBorders>
            <w:shd w:val="clear" w:color="000000" w:fill="FFFFFF"/>
            <w:noWrap/>
            <w:vAlign w:val="bottom"/>
            <w:hideMark/>
          </w:tcPr>
          <w:p w14:paraId="762B6D7E" w14:textId="77777777" w:rsidR="00C553A0" w:rsidRPr="003D46C3" w:rsidRDefault="00C553A0" w:rsidP="000E137A">
            <w:pPr>
              <w:jc w:val="center"/>
              <w:rPr>
                <w:sz w:val="18"/>
                <w:szCs w:val="18"/>
              </w:rPr>
            </w:pPr>
            <w:r w:rsidRPr="003D46C3">
              <w:rPr>
                <w:sz w:val="18"/>
                <w:szCs w:val="18"/>
              </w:rPr>
              <w:t>0</w:t>
            </w:r>
          </w:p>
        </w:tc>
        <w:tc>
          <w:tcPr>
            <w:tcW w:w="567" w:type="dxa"/>
            <w:tcBorders>
              <w:top w:val="nil"/>
              <w:left w:val="nil"/>
              <w:bottom w:val="single" w:sz="4" w:space="0" w:color="auto"/>
              <w:right w:val="single" w:sz="4" w:space="0" w:color="auto"/>
            </w:tcBorders>
            <w:shd w:val="clear" w:color="auto" w:fill="auto"/>
            <w:noWrap/>
            <w:vAlign w:val="bottom"/>
            <w:hideMark/>
          </w:tcPr>
          <w:p w14:paraId="7B146000" w14:textId="77777777" w:rsidR="00C553A0" w:rsidRPr="003D46C3" w:rsidRDefault="00C553A0" w:rsidP="000E137A">
            <w:pPr>
              <w:jc w:val="center"/>
              <w:rPr>
                <w:sz w:val="18"/>
                <w:szCs w:val="18"/>
              </w:rPr>
            </w:pPr>
            <w:r w:rsidRPr="003D46C3">
              <w:rPr>
                <w:sz w:val="18"/>
                <w:szCs w:val="18"/>
              </w:rPr>
              <w:t>0</w:t>
            </w:r>
          </w:p>
        </w:tc>
        <w:tc>
          <w:tcPr>
            <w:tcW w:w="851" w:type="dxa"/>
            <w:tcBorders>
              <w:top w:val="nil"/>
              <w:left w:val="nil"/>
              <w:bottom w:val="single" w:sz="4" w:space="0" w:color="auto"/>
              <w:right w:val="single" w:sz="4" w:space="0" w:color="auto"/>
            </w:tcBorders>
            <w:shd w:val="clear" w:color="auto" w:fill="auto"/>
            <w:noWrap/>
            <w:vAlign w:val="bottom"/>
            <w:hideMark/>
          </w:tcPr>
          <w:p w14:paraId="57B3C920" w14:textId="77777777" w:rsidR="00C553A0" w:rsidRPr="003D46C3" w:rsidRDefault="00C553A0" w:rsidP="000E137A">
            <w:pPr>
              <w:jc w:val="center"/>
              <w:rPr>
                <w:sz w:val="18"/>
                <w:szCs w:val="18"/>
              </w:rPr>
            </w:pPr>
            <w:r w:rsidRPr="003D46C3">
              <w:rPr>
                <w:sz w:val="18"/>
                <w:szCs w:val="18"/>
              </w:rPr>
              <w:t>1048,8</w:t>
            </w:r>
          </w:p>
        </w:tc>
        <w:tc>
          <w:tcPr>
            <w:tcW w:w="801" w:type="dxa"/>
            <w:tcBorders>
              <w:top w:val="nil"/>
              <w:left w:val="nil"/>
              <w:bottom w:val="single" w:sz="4" w:space="0" w:color="auto"/>
              <w:right w:val="single" w:sz="4" w:space="0" w:color="auto"/>
            </w:tcBorders>
            <w:shd w:val="clear" w:color="000000" w:fill="FFFFFF"/>
            <w:noWrap/>
            <w:vAlign w:val="bottom"/>
            <w:hideMark/>
          </w:tcPr>
          <w:p w14:paraId="2737A479" w14:textId="77777777" w:rsidR="00C553A0" w:rsidRPr="003D46C3" w:rsidRDefault="00C553A0" w:rsidP="000E137A">
            <w:pPr>
              <w:jc w:val="center"/>
              <w:rPr>
                <w:sz w:val="18"/>
                <w:szCs w:val="18"/>
              </w:rPr>
            </w:pPr>
            <w:r w:rsidRPr="003D46C3">
              <w:rPr>
                <w:sz w:val="18"/>
                <w:szCs w:val="18"/>
              </w:rPr>
              <w:t>0</w:t>
            </w:r>
          </w:p>
        </w:tc>
        <w:tc>
          <w:tcPr>
            <w:tcW w:w="616" w:type="dxa"/>
            <w:tcBorders>
              <w:top w:val="nil"/>
              <w:left w:val="nil"/>
              <w:bottom w:val="single" w:sz="4" w:space="0" w:color="auto"/>
              <w:right w:val="single" w:sz="4" w:space="0" w:color="auto"/>
            </w:tcBorders>
            <w:shd w:val="clear" w:color="auto" w:fill="auto"/>
            <w:noWrap/>
            <w:vAlign w:val="bottom"/>
            <w:hideMark/>
          </w:tcPr>
          <w:p w14:paraId="1CAD7340" w14:textId="77777777" w:rsidR="00C553A0" w:rsidRPr="003D46C3" w:rsidRDefault="00C553A0" w:rsidP="000E137A">
            <w:pPr>
              <w:jc w:val="center"/>
              <w:rPr>
                <w:sz w:val="18"/>
                <w:szCs w:val="18"/>
              </w:rPr>
            </w:pPr>
            <w:r w:rsidRPr="003D46C3">
              <w:rPr>
                <w:sz w:val="18"/>
                <w:szCs w:val="18"/>
              </w:rPr>
              <w:t>0</w:t>
            </w:r>
          </w:p>
        </w:tc>
        <w:tc>
          <w:tcPr>
            <w:tcW w:w="851" w:type="dxa"/>
            <w:tcBorders>
              <w:top w:val="nil"/>
              <w:left w:val="nil"/>
              <w:bottom w:val="single" w:sz="4" w:space="0" w:color="auto"/>
              <w:right w:val="single" w:sz="4" w:space="0" w:color="auto"/>
            </w:tcBorders>
            <w:shd w:val="clear" w:color="auto" w:fill="auto"/>
            <w:noWrap/>
            <w:vAlign w:val="bottom"/>
            <w:hideMark/>
          </w:tcPr>
          <w:p w14:paraId="452B280E" w14:textId="77777777" w:rsidR="00C553A0" w:rsidRPr="003D46C3" w:rsidRDefault="00C553A0" w:rsidP="000E137A">
            <w:pPr>
              <w:jc w:val="center"/>
              <w:rPr>
                <w:sz w:val="18"/>
                <w:szCs w:val="18"/>
              </w:rPr>
            </w:pPr>
            <w:r w:rsidRPr="003D46C3">
              <w:rPr>
                <w:sz w:val="18"/>
                <w:szCs w:val="18"/>
              </w:rPr>
              <w:t>-1048,8</w:t>
            </w:r>
          </w:p>
        </w:tc>
        <w:tc>
          <w:tcPr>
            <w:tcW w:w="708" w:type="dxa"/>
            <w:tcBorders>
              <w:top w:val="nil"/>
              <w:left w:val="nil"/>
              <w:bottom w:val="single" w:sz="4" w:space="0" w:color="auto"/>
              <w:right w:val="single" w:sz="4" w:space="0" w:color="auto"/>
            </w:tcBorders>
            <w:shd w:val="clear" w:color="auto" w:fill="auto"/>
            <w:noWrap/>
            <w:vAlign w:val="bottom"/>
            <w:hideMark/>
          </w:tcPr>
          <w:p w14:paraId="23AC77B5" w14:textId="77777777" w:rsidR="00C553A0" w:rsidRPr="003D46C3" w:rsidRDefault="00C553A0" w:rsidP="000E137A">
            <w:pPr>
              <w:jc w:val="center"/>
              <w:rPr>
                <w:sz w:val="18"/>
                <w:szCs w:val="18"/>
              </w:rPr>
            </w:pPr>
            <w:r w:rsidRPr="003D46C3">
              <w:rPr>
                <w:sz w:val="18"/>
                <w:szCs w:val="18"/>
              </w:rPr>
              <w:t>5794</w:t>
            </w:r>
          </w:p>
        </w:tc>
        <w:tc>
          <w:tcPr>
            <w:tcW w:w="709" w:type="dxa"/>
            <w:tcBorders>
              <w:top w:val="nil"/>
              <w:left w:val="nil"/>
              <w:bottom w:val="single" w:sz="4" w:space="0" w:color="auto"/>
              <w:right w:val="single" w:sz="4" w:space="0" w:color="auto"/>
            </w:tcBorders>
            <w:shd w:val="clear" w:color="000000" w:fill="FFFFFF"/>
            <w:noWrap/>
            <w:vAlign w:val="bottom"/>
            <w:hideMark/>
          </w:tcPr>
          <w:p w14:paraId="2A790D55" w14:textId="77777777" w:rsidR="00C553A0" w:rsidRPr="003D46C3" w:rsidRDefault="00C553A0" w:rsidP="000E137A">
            <w:pPr>
              <w:jc w:val="center"/>
              <w:rPr>
                <w:sz w:val="18"/>
                <w:szCs w:val="18"/>
              </w:rPr>
            </w:pPr>
            <w:r w:rsidRPr="003D46C3">
              <w:rPr>
                <w:sz w:val="18"/>
                <w:szCs w:val="18"/>
              </w:rPr>
              <w:t>0</w:t>
            </w:r>
          </w:p>
        </w:tc>
        <w:tc>
          <w:tcPr>
            <w:tcW w:w="709" w:type="dxa"/>
            <w:tcBorders>
              <w:top w:val="nil"/>
              <w:left w:val="nil"/>
              <w:bottom w:val="single" w:sz="4" w:space="0" w:color="auto"/>
              <w:right w:val="single" w:sz="4" w:space="0" w:color="auto"/>
            </w:tcBorders>
            <w:shd w:val="clear" w:color="auto" w:fill="auto"/>
            <w:noWrap/>
            <w:vAlign w:val="bottom"/>
            <w:hideMark/>
          </w:tcPr>
          <w:p w14:paraId="010140A9" w14:textId="77777777" w:rsidR="00C553A0" w:rsidRPr="003D46C3" w:rsidRDefault="00C553A0" w:rsidP="000E137A">
            <w:pPr>
              <w:jc w:val="center"/>
              <w:rPr>
                <w:sz w:val="18"/>
                <w:szCs w:val="18"/>
              </w:rPr>
            </w:pPr>
            <w:r w:rsidRPr="003D46C3">
              <w:rPr>
                <w:sz w:val="18"/>
                <w:szCs w:val="18"/>
              </w:rPr>
              <w:t>0</w:t>
            </w:r>
          </w:p>
        </w:tc>
      </w:tr>
      <w:tr w:rsidR="003D46C3" w:rsidRPr="003D46C3" w14:paraId="59E1B623" w14:textId="77777777" w:rsidTr="000E137A">
        <w:trPr>
          <w:trHeight w:val="255"/>
        </w:trPr>
        <w:tc>
          <w:tcPr>
            <w:tcW w:w="1135" w:type="dxa"/>
            <w:tcBorders>
              <w:top w:val="nil"/>
              <w:left w:val="single" w:sz="4" w:space="0" w:color="auto"/>
              <w:bottom w:val="single" w:sz="4" w:space="0" w:color="auto"/>
              <w:right w:val="single" w:sz="4" w:space="0" w:color="auto"/>
            </w:tcBorders>
            <w:shd w:val="clear" w:color="auto" w:fill="auto"/>
            <w:hideMark/>
          </w:tcPr>
          <w:p w14:paraId="14B5D853" w14:textId="77777777" w:rsidR="00C553A0" w:rsidRPr="003D46C3" w:rsidRDefault="00C553A0" w:rsidP="000E137A">
            <w:pPr>
              <w:rPr>
                <w:sz w:val="18"/>
                <w:szCs w:val="18"/>
              </w:rPr>
            </w:pPr>
            <w:r w:rsidRPr="003D46C3">
              <w:rPr>
                <w:sz w:val="18"/>
                <w:szCs w:val="18"/>
              </w:rPr>
              <w:t>Варни-кез</w:t>
            </w:r>
          </w:p>
        </w:tc>
        <w:tc>
          <w:tcPr>
            <w:tcW w:w="709" w:type="dxa"/>
            <w:tcBorders>
              <w:top w:val="nil"/>
              <w:left w:val="nil"/>
              <w:bottom w:val="single" w:sz="4" w:space="0" w:color="auto"/>
              <w:right w:val="single" w:sz="4" w:space="0" w:color="auto"/>
            </w:tcBorders>
            <w:shd w:val="clear" w:color="auto" w:fill="auto"/>
            <w:noWrap/>
            <w:vAlign w:val="bottom"/>
            <w:hideMark/>
          </w:tcPr>
          <w:p w14:paraId="1F389CF1" w14:textId="77777777" w:rsidR="00C553A0" w:rsidRPr="003D46C3" w:rsidRDefault="00C553A0" w:rsidP="000E137A">
            <w:pPr>
              <w:jc w:val="center"/>
              <w:rPr>
                <w:sz w:val="18"/>
                <w:szCs w:val="18"/>
              </w:rPr>
            </w:pPr>
            <w:r w:rsidRPr="003D46C3">
              <w:rPr>
                <w:sz w:val="18"/>
                <w:szCs w:val="18"/>
              </w:rPr>
              <w:t>455</w:t>
            </w:r>
          </w:p>
        </w:tc>
        <w:tc>
          <w:tcPr>
            <w:tcW w:w="709" w:type="dxa"/>
            <w:tcBorders>
              <w:top w:val="nil"/>
              <w:left w:val="nil"/>
              <w:bottom w:val="single" w:sz="4" w:space="0" w:color="auto"/>
              <w:right w:val="single" w:sz="4" w:space="0" w:color="auto"/>
            </w:tcBorders>
            <w:shd w:val="clear" w:color="000000" w:fill="FFFFFF"/>
            <w:noWrap/>
            <w:vAlign w:val="bottom"/>
            <w:hideMark/>
          </w:tcPr>
          <w:p w14:paraId="59E98EE5" w14:textId="77777777" w:rsidR="00C553A0" w:rsidRPr="003D46C3" w:rsidRDefault="00C553A0" w:rsidP="000E137A">
            <w:pPr>
              <w:jc w:val="center"/>
              <w:rPr>
                <w:sz w:val="18"/>
                <w:szCs w:val="18"/>
              </w:rPr>
            </w:pPr>
            <w:r w:rsidRPr="003D46C3">
              <w:rPr>
                <w:sz w:val="18"/>
                <w:szCs w:val="18"/>
              </w:rPr>
              <w:t>455</w:t>
            </w:r>
          </w:p>
        </w:tc>
        <w:tc>
          <w:tcPr>
            <w:tcW w:w="567" w:type="dxa"/>
            <w:tcBorders>
              <w:top w:val="nil"/>
              <w:left w:val="nil"/>
              <w:bottom w:val="single" w:sz="4" w:space="0" w:color="auto"/>
              <w:right w:val="single" w:sz="4" w:space="0" w:color="auto"/>
            </w:tcBorders>
            <w:shd w:val="clear" w:color="auto" w:fill="auto"/>
            <w:noWrap/>
            <w:vAlign w:val="bottom"/>
            <w:hideMark/>
          </w:tcPr>
          <w:p w14:paraId="701BD85E" w14:textId="77777777" w:rsidR="00C553A0" w:rsidRPr="003D46C3" w:rsidRDefault="00C553A0" w:rsidP="000E137A">
            <w:pPr>
              <w:jc w:val="center"/>
              <w:rPr>
                <w:sz w:val="18"/>
                <w:szCs w:val="18"/>
              </w:rPr>
            </w:pPr>
            <w:r w:rsidRPr="003D46C3">
              <w:rPr>
                <w:sz w:val="18"/>
                <w:szCs w:val="18"/>
              </w:rPr>
              <w:t>100</w:t>
            </w:r>
          </w:p>
        </w:tc>
        <w:tc>
          <w:tcPr>
            <w:tcW w:w="708" w:type="dxa"/>
            <w:tcBorders>
              <w:top w:val="nil"/>
              <w:left w:val="nil"/>
              <w:bottom w:val="single" w:sz="4" w:space="0" w:color="auto"/>
              <w:right w:val="single" w:sz="4" w:space="0" w:color="auto"/>
            </w:tcBorders>
            <w:shd w:val="clear" w:color="auto" w:fill="auto"/>
            <w:noWrap/>
            <w:vAlign w:val="bottom"/>
            <w:hideMark/>
          </w:tcPr>
          <w:p w14:paraId="77488954" w14:textId="77777777" w:rsidR="00C553A0" w:rsidRPr="003D46C3" w:rsidRDefault="00C553A0" w:rsidP="000E137A">
            <w:pPr>
              <w:jc w:val="center"/>
              <w:rPr>
                <w:sz w:val="18"/>
                <w:szCs w:val="18"/>
              </w:rPr>
            </w:pPr>
            <w:r w:rsidRPr="003D46C3">
              <w:rPr>
                <w:sz w:val="18"/>
                <w:szCs w:val="18"/>
              </w:rPr>
              <w:t>0</w:t>
            </w:r>
          </w:p>
        </w:tc>
        <w:tc>
          <w:tcPr>
            <w:tcW w:w="709" w:type="dxa"/>
            <w:tcBorders>
              <w:top w:val="nil"/>
              <w:left w:val="nil"/>
              <w:bottom w:val="single" w:sz="4" w:space="0" w:color="auto"/>
              <w:right w:val="single" w:sz="4" w:space="0" w:color="auto"/>
            </w:tcBorders>
            <w:shd w:val="clear" w:color="000000" w:fill="FFFFFF"/>
            <w:noWrap/>
            <w:vAlign w:val="bottom"/>
            <w:hideMark/>
          </w:tcPr>
          <w:p w14:paraId="34C94D08" w14:textId="77777777" w:rsidR="00C553A0" w:rsidRPr="003D46C3" w:rsidRDefault="00C553A0" w:rsidP="000E137A">
            <w:pPr>
              <w:jc w:val="center"/>
              <w:rPr>
                <w:sz w:val="18"/>
                <w:szCs w:val="18"/>
              </w:rPr>
            </w:pPr>
            <w:r w:rsidRPr="003D46C3">
              <w:rPr>
                <w:sz w:val="18"/>
                <w:szCs w:val="18"/>
              </w:rPr>
              <w:t>0</w:t>
            </w:r>
          </w:p>
        </w:tc>
        <w:tc>
          <w:tcPr>
            <w:tcW w:w="567" w:type="dxa"/>
            <w:tcBorders>
              <w:top w:val="nil"/>
              <w:left w:val="nil"/>
              <w:bottom w:val="single" w:sz="4" w:space="0" w:color="auto"/>
              <w:right w:val="single" w:sz="4" w:space="0" w:color="auto"/>
            </w:tcBorders>
            <w:shd w:val="clear" w:color="auto" w:fill="auto"/>
            <w:noWrap/>
            <w:vAlign w:val="bottom"/>
            <w:hideMark/>
          </w:tcPr>
          <w:p w14:paraId="299D0CF1" w14:textId="77777777" w:rsidR="00C553A0" w:rsidRPr="003D46C3" w:rsidRDefault="00C553A0" w:rsidP="000E137A">
            <w:pPr>
              <w:jc w:val="center"/>
              <w:rPr>
                <w:sz w:val="18"/>
                <w:szCs w:val="18"/>
              </w:rPr>
            </w:pPr>
            <w:r w:rsidRPr="003D46C3">
              <w:rPr>
                <w:sz w:val="18"/>
                <w:szCs w:val="18"/>
              </w:rPr>
              <w:t>0</w:t>
            </w:r>
          </w:p>
        </w:tc>
        <w:tc>
          <w:tcPr>
            <w:tcW w:w="851" w:type="dxa"/>
            <w:tcBorders>
              <w:top w:val="nil"/>
              <w:left w:val="nil"/>
              <w:bottom w:val="single" w:sz="4" w:space="0" w:color="auto"/>
              <w:right w:val="single" w:sz="4" w:space="0" w:color="auto"/>
            </w:tcBorders>
            <w:shd w:val="clear" w:color="auto" w:fill="auto"/>
            <w:noWrap/>
            <w:vAlign w:val="bottom"/>
            <w:hideMark/>
          </w:tcPr>
          <w:p w14:paraId="090635A6" w14:textId="77777777" w:rsidR="00C553A0" w:rsidRPr="003D46C3" w:rsidRDefault="00C553A0" w:rsidP="000E137A">
            <w:pPr>
              <w:jc w:val="center"/>
              <w:rPr>
                <w:sz w:val="18"/>
                <w:szCs w:val="18"/>
              </w:rPr>
            </w:pPr>
          </w:p>
        </w:tc>
        <w:tc>
          <w:tcPr>
            <w:tcW w:w="801" w:type="dxa"/>
            <w:tcBorders>
              <w:top w:val="nil"/>
              <w:left w:val="nil"/>
              <w:bottom w:val="single" w:sz="4" w:space="0" w:color="auto"/>
              <w:right w:val="single" w:sz="4" w:space="0" w:color="auto"/>
            </w:tcBorders>
            <w:shd w:val="clear" w:color="000000" w:fill="FFFFFF"/>
            <w:noWrap/>
            <w:vAlign w:val="bottom"/>
            <w:hideMark/>
          </w:tcPr>
          <w:p w14:paraId="4E44C857" w14:textId="77777777" w:rsidR="00C553A0" w:rsidRPr="003D46C3" w:rsidRDefault="00C553A0" w:rsidP="000E137A">
            <w:pPr>
              <w:jc w:val="center"/>
              <w:rPr>
                <w:sz w:val="18"/>
                <w:szCs w:val="18"/>
              </w:rPr>
            </w:pPr>
          </w:p>
        </w:tc>
        <w:tc>
          <w:tcPr>
            <w:tcW w:w="616" w:type="dxa"/>
            <w:tcBorders>
              <w:top w:val="nil"/>
              <w:left w:val="nil"/>
              <w:bottom w:val="single" w:sz="4" w:space="0" w:color="auto"/>
              <w:right w:val="single" w:sz="4" w:space="0" w:color="auto"/>
            </w:tcBorders>
            <w:shd w:val="clear" w:color="auto" w:fill="auto"/>
            <w:noWrap/>
            <w:vAlign w:val="bottom"/>
            <w:hideMark/>
          </w:tcPr>
          <w:p w14:paraId="3FC6A3CC" w14:textId="77777777" w:rsidR="00C553A0" w:rsidRPr="003D46C3" w:rsidRDefault="00C553A0" w:rsidP="000E137A">
            <w:pPr>
              <w:jc w:val="center"/>
              <w:rPr>
                <w:sz w:val="18"/>
                <w:szCs w:val="18"/>
              </w:rPr>
            </w:pPr>
          </w:p>
        </w:tc>
        <w:tc>
          <w:tcPr>
            <w:tcW w:w="851" w:type="dxa"/>
            <w:tcBorders>
              <w:top w:val="nil"/>
              <w:left w:val="nil"/>
              <w:bottom w:val="single" w:sz="4" w:space="0" w:color="auto"/>
              <w:right w:val="single" w:sz="4" w:space="0" w:color="auto"/>
            </w:tcBorders>
            <w:shd w:val="clear" w:color="auto" w:fill="auto"/>
            <w:noWrap/>
            <w:vAlign w:val="bottom"/>
            <w:hideMark/>
          </w:tcPr>
          <w:p w14:paraId="42869C0E" w14:textId="77777777" w:rsidR="00C553A0" w:rsidRPr="003D46C3" w:rsidRDefault="00C553A0" w:rsidP="000E137A">
            <w:pPr>
              <w:jc w:val="center"/>
              <w:rPr>
                <w:sz w:val="18"/>
                <w:szCs w:val="18"/>
              </w:rPr>
            </w:pPr>
          </w:p>
        </w:tc>
        <w:tc>
          <w:tcPr>
            <w:tcW w:w="708" w:type="dxa"/>
            <w:tcBorders>
              <w:top w:val="nil"/>
              <w:left w:val="nil"/>
              <w:bottom w:val="single" w:sz="4" w:space="0" w:color="auto"/>
              <w:right w:val="single" w:sz="4" w:space="0" w:color="auto"/>
            </w:tcBorders>
            <w:shd w:val="clear" w:color="auto" w:fill="auto"/>
            <w:noWrap/>
            <w:vAlign w:val="bottom"/>
            <w:hideMark/>
          </w:tcPr>
          <w:p w14:paraId="411DA1D9" w14:textId="77777777" w:rsidR="00C553A0" w:rsidRPr="003D46C3" w:rsidRDefault="00C553A0" w:rsidP="000E137A">
            <w:pPr>
              <w:jc w:val="center"/>
              <w:rPr>
                <w:sz w:val="18"/>
                <w:szCs w:val="18"/>
              </w:rPr>
            </w:pPr>
            <w:r w:rsidRPr="003D46C3">
              <w:rPr>
                <w:sz w:val="18"/>
                <w:szCs w:val="18"/>
              </w:rPr>
              <w:t>0</w:t>
            </w:r>
          </w:p>
        </w:tc>
        <w:tc>
          <w:tcPr>
            <w:tcW w:w="709" w:type="dxa"/>
            <w:tcBorders>
              <w:top w:val="nil"/>
              <w:left w:val="nil"/>
              <w:bottom w:val="single" w:sz="4" w:space="0" w:color="auto"/>
              <w:right w:val="single" w:sz="4" w:space="0" w:color="auto"/>
            </w:tcBorders>
            <w:shd w:val="clear" w:color="000000" w:fill="FFFFFF"/>
            <w:noWrap/>
            <w:vAlign w:val="bottom"/>
            <w:hideMark/>
          </w:tcPr>
          <w:p w14:paraId="28D6D6BA" w14:textId="77777777" w:rsidR="00C553A0" w:rsidRPr="003D46C3" w:rsidRDefault="00C553A0" w:rsidP="000E137A">
            <w:pPr>
              <w:jc w:val="center"/>
              <w:rPr>
                <w:sz w:val="18"/>
                <w:szCs w:val="18"/>
              </w:rPr>
            </w:pPr>
            <w:r w:rsidRPr="003D46C3">
              <w:rPr>
                <w:sz w:val="18"/>
                <w:szCs w:val="18"/>
              </w:rPr>
              <w:t>0</w:t>
            </w:r>
          </w:p>
        </w:tc>
        <w:tc>
          <w:tcPr>
            <w:tcW w:w="709" w:type="dxa"/>
            <w:tcBorders>
              <w:top w:val="nil"/>
              <w:left w:val="nil"/>
              <w:bottom w:val="single" w:sz="4" w:space="0" w:color="auto"/>
              <w:right w:val="single" w:sz="4" w:space="0" w:color="auto"/>
            </w:tcBorders>
            <w:shd w:val="clear" w:color="auto" w:fill="auto"/>
            <w:noWrap/>
            <w:vAlign w:val="bottom"/>
            <w:hideMark/>
          </w:tcPr>
          <w:p w14:paraId="54F86FB1" w14:textId="77777777" w:rsidR="00C553A0" w:rsidRPr="003D46C3" w:rsidRDefault="00C553A0" w:rsidP="000E137A">
            <w:pPr>
              <w:jc w:val="center"/>
              <w:rPr>
                <w:sz w:val="18"/>
                <w:szCs w:val="18"/>
              </w:rPr>
            </w:pPr>
            <w:r w:rsidRPr="003D46C3">
              <w:rPr>
                <w:sz w:val="18"/>
                <w:szCs w:val="18"/>
              </w:rPr>
              <w:t>0</w:t>
            </w:r>
          </w:p>
        </w:tc>
      </w:tr>
      <w:tr w:rsidR="003D46C3" w:rsidRPr="003D46C3" w14:paraId="44523006" w14:textId="77777777" w:rsidTr="000E137A">
        <w:trPr>
          <w:trHeight w:val="255"/>
        </w:trPr>
        <w:tc>
          <w:tcPr>
            <w:tcW w:w="1135" w:type="dxa"/>
            <w:tcBorders>
              <w:top w:val="nil"/>
              <w:left w:val="single" w:sz="4" w:space="0" w:color="auto"/>
              <w:bottom w:val="single" w:sz="4" w:space="0" w:color="auto"/>
              <w:right w:val="single" w:sz="4" w:space="0" w:color="auto"/>
            </w:tcBorders>
            <w:shd w:val="clear" w:color="auto" w:fill="auto"/>
            <w:hideMark/>
          </w:tcPr>
          <w:p w14:paraId="43153894" w14:textId="77777777" w:rsidR="00C553A0" w:rsidRPr="003D46C3" w:rsidRDefault="00C553A0" w:rsidP="000E137A">
            <w:pPr>
              <w:rPr>
                <w:sz w:val="18"/>
                <w:szCs w:val="18"/>
              </w:rPr>
            </w:pPr>
            <w:r w:rsidRPr="003D46C3">
              <w:rPr>
                <w:sz w:val="18"/>
                <w:szCs w:val="18"/>
              </w:rPr>
              <w:t>Ошмес</w:t>
            </w:r>
          </w:p>
        </w:tc>
        <w:tc>
          <w:tcPr>
            <w:tcW w:w="709" w:type="dxa"/>
            <w:tcBorders>
              <w:top w:val="nil"/>
              <w:left w:val="nil"/>
              <w:bottom w:val="single" w:sz="4" w:space="0" w:color="auto"/>
              <w:right w:val="single" w:sz="4" w:space="0" w:color="auto"/>
            </w:tcBorders>
            <w:shd w:val="clear" w:color="auto" w:fill="auto"/>
            <w:noWrap/>
            <w:vAlign w:val="bottom"/>
            <w:hideMark/>
          </w:tcPr>
          <w:p w14:paraId="202853C5" w14:textId="77777777" w:rsidR="00C553A0" w:rsidRPr="003D46C3" w:rsidRDefault="00C553A0" w:rsidP="000E137A">
            <w:pPr>
              <w:jc w:val="center"/>
              <w:rPr>
                <w:sz w:val="18"/>
                <w:szCs w:val="18"/>
              </w:rPr>
            </w:pPr>
            <w:r w:rsidRPr="003D46C3">
              <w:rPr>
                <w:sz w:val="18"/>
                <w:szCs w:val="18"/>
              </w:rPr>
              <w:t>1001</w:t>
            </w:r>
          </w:p>
        </w:tc>
        <w:tc>
          <w:tcPr>
            <w:tcW w:w="709" w:type="dxa"/>
            <w:tcBorders>
              <w:top w:val="nil"/>
              <w:left w:val="nil"/>
              <w:bottom w:val="single" w:sz="4" w:space="0" w:color="auto"/>
              <w:right w:val="single" w:sz="4" w:space="0" w:color="auto"/>
            </w:tcBorders>
            <w:shd w:val="clear" w:color="000000" w:fill="FFFFFF"/>
            <w:noWrap/>
            <w:vAlign w:val="bottom"/>
            <w:hideMark/>
          </w:tcPr>
          <w:p w14:paraId="4622636A" w14:textId="77777777" w:rsidR="00C553A0" w:rsidRPr="003D46C3" w:rsidRDefault="00C553A0" w:rsidP="000E137A">
            <w:pPr>
              <w:jc w:val="center"/>
              <w:rPr>
                <w:sz w:val="18"/>
                <w:szCs w:val="18"/>
              </w:rPr>
            </w:pPr>
            <w:r w:rsidRPr="003D46C3">
              <w:rPr>
                <w:sz w:val="18"/>
                <w:szCs w:val="18"/>
              </w:rPr>
              <w:t>910</w:t>
            </w:r>
          </w:p>
        </w:tc>
        <w:tc>
          <w:tcPr>
            <w:tcW w:w="567" w:type="dxa"/>
            <w:tcBorders>
              <w:top w:val="nil"/>
              <w:left w:val="nil"/>
              <w:bottom w:val="single" w:sz="4" w:space="0" w:color="auto"/>
              <w:right w:val="single" w:sz="4" w:space="0" w:color="auto"/>
            </w:tcBorders>
            <w:shd w:val="clear" w:color="auto" w:fill="auto"/>
            <w:noWrap/>
            <w:vAlign w:val="bottom"/>
            <w:hideMark/>
          </w:tcPr>
          <w:p w14:paraId="304CB1D9" w14:textId="77777777" w:rsidR="00C553A0" w:rsidRPr="003D46C3" w:rsidRDefault="00C553A0" w:rsidP="000E137A">
            <w:pPr>
              <w:jc w:val="center"/>
              <w:rPr>
                <w:sz w:val="18"/>
                <w:szCs w:val="18"/>
              </w:rPr>
            </w:pPr>
            <w:r w:rsidRPr="003D46C3">
              <w:rPr>
                <w:sz w:val="18"/>
                <w:szCs w:val="18"/>
              </w:rPr>
              <w:t>91</w:t>
            </w:r>
          </w:p>
        </w:tc>
        <w:tc>
          <w:tcPr>
            <w:tcW w:w="708" w:type="dxa"/>
            <w:tcBorders>
              <w:top w:val="nil"/>
              <w:left w:val="nil"/>
              <w:bottom w:val="single" w:sz="4" w:space="0" w:color="auto"/>
              <w:right w:val="single" w:sz="4" w:space="0" w:color="auto"/>
            </w:tcBorders>
            <w:shd w:val="clear" w:color="auto" w:fill="auto"/>
            <w:noWrap/>
            <w:vAlign w:val="bottom"/>
            <w:hideMark/>
          </w:tcPr>
          <w:p w14:paraId="094FB198" w14:textId="77777777" w:rsidR="00C553A0" w:rsidRPr="003D46C3" w:rsidRDefault="00C553A0" w:rsidP="000E137A">
            <w:pPr>
              <w:jc w:val="center"/>
              <w:rPr>
                <w:sz w:val="18"/>
                <w:szCs w:val="18"/>
              </w:rPr>
            </w:pPr>
            <w:r w:rsidRPr="003D46C3">
              <w:rPr>
                <w:sz w:val="18"/>
                <w:szCs w:val="18"/>
              </w:rPr>
              <w:t>450</w:t>
            </w:r>
          </w:p>
        </w:tc>
        <w:tc>
          <w:tcPr>
            <w:tcW w:w="709" w:type="dxa"/>
            <w:tcBorders>
              <w:top w:val="nil"/>
              <w:left w:val="nil"/>
              <w:bottom w:val="single" w:sz="4" w:space="0" w:color="auto"/>
              <w:right w:val="single" w:sz="4" w:space="0" w:color="auto"/>
            </w:tcBorders>
            <w:shd w:val="clear" w:color="000000" w:fill="FFFFFF"/>
            <w:noWrap/>
            <w:vAlign w:val="bottom"/>
            <w:hideMark/>
          </w:tcPr>
          <w:p w14:paraId="515CCCF0" w14:textId="77777777" w:rsidR="00C553A0" w:rsidRPr="003D46C3" w:rsidRDefault="00C553A0" w:rsidP="000E137A">
            <w:pPr>
              <w:jc w:val="center"/>
              <w:rPr>
                <w:sz w:val="18"/>
                <w:szCs w:val="18"/>
              </w:rPr>
            </w:pPr>
            <w:r w:rsidRPr="003D46C3">
              <w:rPr>
                <w:sz w:val="18"/>
                <w:szCs w:val="18"/>
              </w:rPr>
              <w:t>450</w:t>
            </w:r>
          </w:p>
        </w:tc>
        <w:tc>
          <w:tcPr>
            <w:tcW w:w="567" w:type="dxa"/>
            <w:tcBorders>
              <w:top w:val="nil"/>
              <w:left w:val="nil"/>
              <w:bottom w:val="single" w:sz="4" w:space="0" w:color="auto"/>
              <w:right w:val="single" w:sz="4" w:space="0" w:color="auto"/>
            </w:tcBorders>
            <w:shd w:val="clear" w:color="auto" w:fill="auto"/>
            <w:noWrap/>
            <w:vAlign w:val="bottom"/>
            <w:hideMark/>
          </w:tcPr>
          <w:p w14:paraId="702F0048" w14:textId="77777777" w:rsidR="00C553A0" w:rsidRPr="003D46C3" w:rsidRDefault="00C553A0" w:rsidP="000E137A">
            <w:pPr>
              <w:jc w:val="center"/>
              <w:rPr>
                <w:sz w:val="18"/>
                <w:szCs w:val="18"/>
              </w:rPr>
            </w:pPr>
            <w:r w:rsidRPr="003D46C3">
              <w:rPr>
                <w:sz w:val="18"/>
                <w:szCs w:val="18"/>
              </w:rPr>
              <w:t>100</w:t>
            </w:r>
          </w:p>
        </w:tc>
        <w:tc>
          <w:tcPr>
            <w:tcW w:w="851" w:type="dxa"/>
            <w:tcBorders>
              <w:top w:val="nil"/>
              <w:left w:val="nil"/>
              <w:bottom w:val="single" w:sz="4" w:space="0" w:color="auto"/>
              <w:right w:val="single" w:sz="4" w:space="0" w:color="auto"/>
            </w:tcBorders>
            <w:shd w:val="clear" w:color="auto" w:fill="auto"/>
            <w:noWrap/>
            <w:vAlign w:val="bottom"/>
            <w:hideMark/>
          </w:tcPr>
          <w:p w14:paraId="562AB5FA" w14:textId="77777777" w:rsidR="00C553A0" w:rsidRPr="003D46C3" w:rsidRDefault="00C553A0" w:rsidP="000E137A">
            <w:pPr>
              <w:jc w:val="center"/>
              <w:rPr>
                <w:sz w:val="18"/>
                <w:szCs w:val="18"/>
              </w:rPr>
            </w:pPr>
            <w:r w:rsidRPr="003D46C3">
              <w:rPr>
                <w:sz w:val="18"/>
                <w:szCs w:val="18"/>
              </w:rPr>
              <w:t>2299,8</w:t>
            </w:r>
          </w:p>
        </w:tc>
        <w:tc>
          <w:tcPr>
            <w:tcW w:w="801" w:type="dxa"/>
            <w:tcBorders>
              <w:top w:val="nil"/>
              <w:left w:val="nil"/>
              <w:bottom w:val="single" w:sz="4" w:space="0" w:color="auto"/>
              <w:right w:val="single" w:sz="4" w:space="0" w:color="auto"/>
            </w:tcBorders>
            <w:shd w:val="clear" w:color="000000" w:fill="FFFFFF"/>
            <w:noWrap/>
            <w:vAlign w:val="bottom"/>
            <w:hideMark/>
          </w:tcPr>
          <w:p w14:paraId="3F942058" w14:textId="77777777" w:rsidR="00C553A0" w:rsidRPr="003D46C3" w:rsidRDefault="00C553A0" w:rsidP="000E137A">
            <w:pPr>
              <w:jc w:val="center"/>
              <w:rPr>
                <w:sz w:val="18"/>
                <w:szCs w:val="18"/>
              </w:rPr>
            </w:pPr>
            <w:r w:rsidRPr="003D46C3">
              <w:rPr>
                <w:sz w:val="18"/>
                <w:szCs w:val="18"/>
              </w:rPr>
              <w:t>2816,2</w:t>
            </w:r>
          </w:p>
        </w:tc>
        <w:tc>
          <w:tcPr>
            <w:tcW w:w="616" w:type="dxa"/>
            <w:tcBorders>
              <w:top w:val="nil"/>
              <w:left w:val="nil"/>
              <w:bottom w:val="single" w:sz="4" w:space="0" w:color="auto"/>
              <w:right w:val="single" w:sz="4" w:space="0" w:color="auto"/>
            </w:tcBorders>
            <w:shd w:val="clear" w:color="auto" w:fill="auto"/>
            <w:noWrap/>
            <w:vAlign w:val="bottom"/>
            <w:hideMark/>
          </w:tcPr>
          <w:p w14:paraId="30A9B8B8" w14:textId="77777777" w:rsidR="00C553A0" w:rsidRPr="003D46C3" w:rsidRDefault="00C553A0" w:rsidP="000E137A">
            <w:pPr>
              <w:jc w:val="center"/>
              <w:rPr>
                <w:sz w:val="18"/>
                <w:szCs w:val="18"/>
              </w:rPr>
            </w:pPr>
            <w:r w:rsidRPr="003D46C3">
              <w:rPr>
                <w:sz w:val="18"/>
                <w:szCs w:val="18"/>
              </w:rPr>
              <w:t>122</w:t>
            </w:r>
          </w:p>
        </w:tc>
        <w:tc>
          <w:tcPr>
            <w:tcW w:w="851" w:type="dxa"/>
            <w:tcBorders>
              <w:top w:val="nil"/>
              <w:left w:val="nil"/>
              <w:bottom w:val="single" w:sz="4" w:space="0" w:color="auto"/>
              <w:right w:val="single" w:sz="4" w:space="0" w:color="auto"/>
            </w:tcBorders>
            <w:shd w:val="clear" w:color="auto" w:fill="auto"/>
            <w:noWrap/>
            <w:vAlign w:val="bottom"/>
            <w:hideMark/>
          </w:tcPr>
          <w:p w14:paraId="7A204222" w14:textId="77777777" w:rsidR="00C553A0" w:rsidRPr="003D46C3" w:rsidRDefault="00C553A0" w:rsidP="000E137A">
            <w:pPr>
              <w:jc w:val="center"/>
              <w:rPr>
                <w:sz w:val="18"/>
                <w:szCs w:val="18"/>
              </w:rPr>
            </w:pPr>
            <w:r w:rsidRPr="003D46C3">
              <w:rPr>
                <w:sz w:val="18"/>
                <w:szCs w:val="18"/>
              </w:rPr>
              <w:t>+516,4</w:t>
            </w:r>
          </w:p>
        </w:tc>
        <w:tc>
          <w:tcPr>
            <w:tcW w:w="708" w:type="dxa"/>
            <w:tcBorders>
              <w:top w:val="nil"/>
              <w:left w:val="nil"/>
              <w:bottom w:val="single" w:sz="4" w:space="0" w:color="auto"/>
              <w:right w:val="single" w:sz="4" w:space="0" w:color="auto"/>
            </w:tcBorders>
            <w:shd w:val="clear" w:color="auto" w:fill="auto"/>
            <w:noWrap/>
            <w:vAlign w:val="bottom"/>
            <w:hideMark/>
          </w:tcPr>
          <w:p w14:paraId="429603A5" w14:textId="77777777" w:rsidR="00C553A0" w:rsidRPr="003D46C3" w:rsidRDefault="00C553A0" w:rsidP="000E137A">
            <w:pPr>
              <w:jc w:val="center"/>
              <w:rPr>
                <w:sz w:val="18"/>
                <w:szCs w:val="18"/>
              </w:rPr>
            </w:pPr>
            <w:r w:rsidRPr="003D46C3">
              <w:rPr>
                <w:sz w:val="18"/>
                <w:szCs w:val="18"/>
              </w:rPr>
              <w:t>5111</w:t>
            </w:r>
          </w:p>
        </w:tc>
        <w:tc>
          <w:tcPr>
            <w:tcW w:w="709" w:type="dxa"/>
            <w:tcBorders>
              <w:top w:val="nil"/>
              <w:left w:val="nil"/>
              <w:bottom w:val="single" w:sz="4" w:space="0" w:color="auto"/>
              <w:right w:val="single" w:sz="4" w:space="0" w:color="auto"/>
            </w:tcBorders>
            <w:shd w:val="clear" w:color="000000" w:fill="FFFFFF"/>
            <w:noWrap/>
            <w:vAlign w:val="bottom"/>
            <w:hideMark/>
          </w:tcPr>
          <w:p w14:paraId="10169CFF" w14:textId="77777777" w:rsidR="00C553A0" w:rsidRPr="003D46C3" w:rsidRDefault="00C553A0" w:rsidP="000E137A">
            <w:pPr>
              <w:jc w:val="center"/>
              <w:rPr>
                <w:sz w:val="18"/>
                <w:szCs w:val="18"/>
              </w:rPr>
            </w:pPr>
            <w:r w:rsidRPr="003D46C3">
              <w:rPr>
                <w:sz w:val="18"/>
                <w:szCs w:val="18"/>
              </w:rPr>
              <w:t>6258</w:t>
            </w:r>
          </w:p>
        </w:tc>
        <w:tc>
          <w:tcPr>
            <w:tcW w:w="709" w:type="dxa"/>
            <w:tcBorders>
              <w:top w:val="nil"/>
              <w:left w:val="nil"/>
              <w:bottom w:val="single" w:sz="4" w:space="0" w:color="auto"/>
              <w:right w:val="single" w:sz="4" w:space="0" w:color="auto"/>
            </w:tcBorders>
            <w:shd w:val="clear" w:color="auto" w:fill="auto"/>
            <w:noWrap/>
            <w:vAlign w:val="bottom"/>
            <w:hideMark/>
          </w:tcPr>
          <w:p w14:paraId="4E91A420" w14:textId="77777777" w:rsidR="00C553A0" w:rsidRPr="003D46C3" w:rsidRDefault="00C553A0" w:rsidP="000E137A">
            <w:pPr>
              <w:jc w:val="center"/>
              <w:rPr>
                <w:sz w:val="18"/>
                <w:szCs w:val="18"/>
              </w:rPr>
            </w:pPr>
            <w:r w:rsidRPr="003D46C3">
              <w:rPr>
                <w:sz w:val="18"/>
                <w:szCs w:val="18"/>
              </w:rPr>
              <w:t>122</w:t>
            </w:r>
          </w:p>
        </w:tc>
      </w:tr>
      <w:tr w:rsidR="003D46C3" w:rsidRPr="003D46C3" w14:paraId="7BB0D80C" w14:textId="77777777" w:rsidTr="000E137A">
        <w:trPr>
          <w:trHeight w:val="255"/>
        </w:trPr>
        <w:tc>
          <w:tcPr>
            <w:tcW w:w="1135" w:type="dxa"/>
            <w:tcBorders>
              <w:top w:val="nil"/>
              <w:left w:val="single" w:sz="4" w:space="0" w:color="auto"/>
              <w:bottom w:val="single" w:sz="4" w:space="0" w:color="auto"/>
              <w:right w:val="single" w:sz="4" w:space="0" w:color="auto"/>
            </w:tcBorders>
            <w:shd w:val="clear" w:color="auto" w:fill="auto"/>
            <w:hideMark/>
          </w:tcPr>
          <w:p w14:paraId="20092C33" w14:textId="77777777" w:rsidR="00C553A0" w:rsidRPr="003D46C3" w:rsidRDefault="00C553A0" w:rsidP="000E137A">
            <w:pPr>
              <w:jc w:val="center"/>
              <w:rPr>
                <w:b/>
                <w:bCs/>
                <w:sz w:val="18"/>
                <w:szCs w:val="18"/>
              </w:rPr>
            </w:pPr>
            <w:r w:rsidRPr="003D46C3">
              <w:rPr>
                <w:b/>
                <w:bCs/>
                <w:sz w:val="18"/>
                <w:szCs w:val="18"/>
              </w:rPr>
              <w:t>Итого</w:t>
            </w:r>
          </w:p>
        </w:tc>
        <w:tc>
          <w:tcPr>
            <w:tcW w:w="709" w:type="dxa"/>
            <w:tcBorders>
              <w:top w:val="nil"/>
              <w:left w:val="nil"/>
              <w:bottom w:val="single" w:sz="4" w:space="0" w:color="auto"/>
              <w:right w:val="single" w:sz="4" w:space="0" w:color="auto"/>
            </w:tcBorders>
            <w:shd w:val="clear" w:color="auto" w:fill="auto"/>
            <w:noWrap/>
            <w:hideMark/>
          </w:tcPr>
          <w:p w14:paraId="1AF16816" w14:textId="77777777" w:rsidR="00C553A0" w:rsidRPr="003D46C3" w:rsidRDefault="00C553A0" w:rsidP="000E137A">
            <w:pPr>
              <w:jc w:val="center"/>
              <w:rPr>
                <w:b/>
                <w:bCs/>
                <w:sz w:val="18"/>
                <w:szCs w:val="18"/>
              </w:rPr>
            </w:pPr>
            <w:r w:rsidRPr="003D46C3">
              <w:rPr>
                <w:b/>
                <w:bCs/>
                <w:sz w:val="18"/>
                <w:szCs w:val="18"/>
              </w:rPr>
              <w:t>13737</w:t>
            </w:r>
          </w:p>
        </w:tc>
        <w:tc>
          <w:tcPr>
            <w:tcW w:w="709" w:type="dxa"/>
            <w:tcBorders>
              <w:top w:val="nil"/>
              <w:left w:val="nil"/>
              <w:bottom w:val="single" w:sz="4" w:space="0" w:color="auto"/>
              <w:right w:val="single" w:sz="4" w:space="0" w:color="auto"/>
            </w:tcBorders>
            <w:shd w:val="clear" w:color="auto" w:fill="auto"/>
            <w:noWrap/>
            <w:hideMark/>
          </w:tcPr>
          <w:p w14:paraId="3A32D960" w14:textId="77777777" w:rsidR="00C553A0" w:rsidRPr="003D46C3" w:rsidRDefault="00C553A0" w:rsidP="000E137A">
            <w:pPr>
              <w:jc w:val="center"/>
              <w:rPr>
                <w:b/>
                <w:bCs/>
                <w:sz w:val="18"/>
                <w:szCs w:val="18"/>
              </w:rPr>
            </w:pPr>
            <w:r w:rsidRPr="003D46C3">
              <w:rPr>
                <w:b/>
                <w:bCs/>
                <w:sz w:val="18"/>
                <w:szCs w:val="18"/>
              </w:rPr>
              <w:t>12884</w:t>
            </w:r>
          </w:p>
        </w:tc>
        <w:tc>
          <w:tcPr>
            <w:tcW w:w="567" w:type="dxa"/>
            <w:tcBorders>
              <w:top w:val="nil"/>
              <w:left w:val="nil"/>
              <w:bottom w:val="single" w:sz="4" w:space="0" w:color="auto"/>
              <w:right w:val="single" w:sz="4" w:space="0" w:color="auto"/>
            </w:tcBorders>
            <w:shd w:val="clear" w:color="auto" w:fill="auto"/>
            <w:noWrap/>
            <w:hideMark/>
          </w:tcPr>
          <w:p w14:paraId="4BCA195B" w14:textId="77777777" w:rsidR="00C553A0" w:rsidRPr="003D46C3" w:rsidRDefault="00C553A0" w:rsidP="000E137A">
            <w:pPr>
              <w:jc w:val="center"/>
              <w:rPr>
                <w:b/>
                <w:bCs/>
                <w:sz w:val="18"/>
                <w:szCs w:val="18"/>
              </w:rPr>
            </w:pPr>
            <w:r w:rsidRPr="003D46C3">
              <w:rPr>
                <w:b/>
                <w:bCs/>
                <w:sz w:val="18"/>
                <w:szCs w:val="18"/>
              </w:rPr>
              <w:t>94</w:t>
            </w:r>
          </w:p>
        </w:tc>
        <w:tc>
          <w:tcPr>
            <w:tcW w:w="708" w:type="dxa"/>
            <w:tcBorders>
              <w:top w:val="nil"/>
              <w:left w:val="nil"/>
              <w:bottom w:val="single" w:sz="4" w:space="0" w:color="auto"/>
              <w:right w:val="single" w:sz="4" w:space="0" w:color="auto"/>
            </w:tcBorders>
            <w:shd w:val="clear" w:color="auto" w:fill="auto"/>
            <w:noWrap/>
            <w:hideMark/>
          </w:tcPr>
          <w:p w14:paraId="233B9DF7" w14:textId="77777777" w:rsidR="00C553A0" w:rsidRPr="003D46C3" w:rsidRDefault="00C553A0" w:rsidP="000E137A">
            <w:pPr>
              <w:jc w:val="center"/>
              <w:rPr>
                <w:b/>
                <w:bCs/>
                <w:sz w:val="18"/>
                <w:szCs w:val="18"/>
              </w:rPr>
            </w:pPr>
            <w:r w:rsidRPr="003D46C3">
              <w:rPr>
                <w:b/>
                <w:bCs/>
                <w:sz w:val="18"/>
                <w:szCs w:val="18"/>
              </w:rPr>
              <w:t>5480</w:t>
            </w:r>
          </w:p>
        </w:tc>
        <w:tc>
          <w:tcPr>
            <w:tcW w:w="709" w:type="dxa"/>
            <w:tcBorders>
              <w:top w:val="nil"/>
              <w:left w:val="nil"/>
              <w:bottom w:val="single" w:sz="4" w:space="0" w:color="auto"/>
              <w:right w:val="single" w:sz="4" w:space="0" w:color="auto"/>
            </w:tcBorders>
            <w:shd w:val="clear" w:color="auto" w:fill="auto"/>
            <w:noWrap/>
            <w:hideMark/>
          </w:tcPr>
          <w:p w14:paraId="4127C168" w14:textId="77777777" w:rsidR="00C553A0" w:rsidRPr="003D46C3" w:rsidRDefault="00C553A0" w:rsidP="000E137A">
            <w:pPr>
              <w:jc w:val="center"/>
              <w:rPr>
                <w:b/>
                <w:bCs/>
                <w:sz w:val="18"/>
                <w:szCs w:val="18"/>
              </w:rPr>
            </w:pPr>
            <w:r w:rsidRPr="003D46C3">
              <w:rPr>
                <w:b/>
                <w:bCs/>
                <w:sz w:val="18"/>
                <w:szCs w:val="18"/>
              </w:rPr>
              <w:t>5308</w:t>
            </w:r>
          </w:p>
        </w:tc>
        <w:tc>
          <w:tcPr>
            <w:tcW w:w="567" w:type="dxa"/>
            <w:tcBorders>
              <w:top w:val="nil"/>
              <w:left w:val="nil"/>
              <w:bottom w:val="single" w:sz="4" w:space="0" w:color="auto"/>
              <w:right w:val="single" w:sz="4" w:space="0" w:color="auto"/>
            </w:tcBorders>
            <w:shd w:val="clear" w:color="auto" w:fill="auto"/>
            <w:noWrap/>
            <w:hideMark/>
          </w:tcPr>
          <w:p w14:paraId="2D3380DC" w14:textId="77777777" w:rsidR="00C553A0" w:rsidRPr="003D46C3" w:rsidRDefault="00C553A0" w:rsidP="000E137A">
            <w:pPr>
              <w:jc w:val="center"/>
              <w:rPr>
                <w:b/>
                <w:bCs/>
                <w:sz w:val="18"/>
                <w:szCs w:val="18"/>
              </w:rPr>
            </w:pPr>
            <w:r w:rsidRPr="003D46C3">
              <w:rPr>
                <w:b/>
                <w:bCs/>
                <w:sz w:val="18"/>
                <w:szCs w:val="18"/>
              </w:rPr>
              <w:t>97</w:t>
            </w:r>
          </w:p>
        </w:tc>
        <w:tc>
          <w:tcPr>
            <w:tcW w:w="851" w:type="dxa"/>
            <w:tcBorders>
              <w:top w:val="nil"/>
              <w:left w:val="nil"/>
              <w:bottom w:val="single" w:sz="4" w:space="0" w:color="auto"/>
              <w:right w:val="single" w:sz="4" w:space="0" w:color="auto"/>
            </w:tcBorders>
            <w:shd w:val="clear" w:color="auto" w:fill="auto"/>
            <w:noWrap/>
            <w:hideMark/>
          </w:tcPr>
          <w:p w14:paraId="2BE335BD" w14:textId="77777777" w:rsidR="00C553A0" w:rsidRPr="003D46C3" w:rsidRDefault="00C553A0" w:rsidP="000E137A">
            <w:pPr>
              <w:jc w:val="center"/>
              <w:rPr>
                <w:b/>
                <w:bCs/>
                <w:sz w:val="18"/>
                <w:szCs w:val="18"/>
              </w:rPr>
            </w:pPr>
            <w:r w:rsidRPr="003D46C3">
              <w:rPr>
                <w:b/>
                <w:bCs/>
                <w:sz w:val="18"/>
                <w:szCs w:val="18"/>
              </w:rPr>
              <w:t>28531,4</w:t>
            </w:r>
          </w:p>
        </w:tc>
        <w:tc>
          <w:tcPr>
            <w:tcW w:w="801" w:type="dxa"/>
            <w:tcBorders>
              <w:top w:val="nil"/>
              <w:left w:val="nil"/>
              <w:bottom w:val="single" w:sz="4" w:space="0" w:color="auto"/>
              <w:right w:val="single" w:sz="4" w:space="0" w:color="auto"/>
            </w:tcBorders>
            <w:shd w:val="clear" w:color="auto" w:fill="auto"/>
            <w:noWrap/>
            <w:hideMark/>
          </w:tcPr>
          <w:p w14:paraId="469167E1" w14:textId="77777777" w:rsidR="00C553A0" w:rsidRPr="003D46C3" w:rsidRDefault="00C553A0" w:rsidP="000E137A">
            <w:pPr>
              <w:rPr>
                <w:b/>
                <w:bCs/>
                <w:sz w:val="18"/>
                <w:szCs w:val="18"/>
              </w:rPr>
            </w:pPr>
            <w:r w:rsidRPr="003D46C3">
              <w:rPr>
                <w:b/>
                <w:bCs/>
                <w:sz w:val="18"/>
                <w:szCs w:val="18"/>
              </w:rPr>
              <w:t>30321,3</w:t>
            </w:r>
          </w:p>
        </w:tc>
        <w:tc>
          <w:tcPr>
            <w:tcW w:w="616" w:type="dxa"/>
            <w:tcBorders>
              <w:top w:val="nil"/>
              <w:left w:val="nil"/>
              <w:bottom w:val="single" w:sz="4" w:space="0" w:color="auto"/>
              <w:right w:val="single" w:sz="4" w:space="0" w:color="auto"/>
            </w:tcBorders>
            <w:shd w:val="clear" w:color="auto" w:fill="auto"/>
            <w:noWrap/>
            <w:hideMark/>
          </w:tcPr>
          <w:p w14:paraId="534B02DF" w14:textId="77777777" w:rsidR="00C553A0" w:rsidRPr="003D46C3" w:rsidRDefault="00C553A0" w:rsidP="000E137A">
            <w:pPr>
              <w:jc w:val="center"/>
              <w:rPr>
                <w:b/>
                <w:bCs/>
                <w:sz w:val="18"/>
                <w:szCs w:val="18"/>
              </w:rPr>
            </w:pPr>
            <w:r w:rsidRPr="003D46C3">
              <w:rPr>
                <w:b/>
                <w:bCs/>
                <w:sz w:val="18"/>
                <w:szCs w:val="18"/>
              </w:rPr>
              <w:t>106</w:t>
            </w:r>
          </w:p>
        </w:tc>
        <w:tc>
          <w:tcPr>
            <w:tcW w:w="851" w:type="dxa"/>
            <w:tcBorders>
              <w:top w:val="nil"/>
              <w:left w:val="nil"/>
              <w:bottom w:val="single" w:sz="4" w:space="0" w:color="auto"/>
              <w:right w:val="single" w:sz="4" w:space="0" w:color="auto"/>
            </w:tcBorders>
            <w:shd w:val="clear" w:color="auto" w:fill="auto"/>
            <w:noWrap/>
            <w:hideMark/>
          </w:tcPr>
          <w:p w14:paraId="7FBA0092" w14:textId="77777777" w:rsidR="00C553A0" w:rsidRPr="003D46C3" w:rsidRDefault="00C553A0" w:rsidP="000E137A">
            <w:pPr>
              <w:jc w:val="center"/>
              <w:rPr>
                <w:b/>
                <w:bCs/>
                <w:sz w:val="18"/>
                <w:szCs w:val="18"/>
              </w:rPr>
            </w:pPr>
            <w:r w:rsidRPr="003D46C3">
              <w:rPr>
                <w:b/>
                <w:bCs/>
                <w:sz w:val="18"/>
                <w:szCs w:val="18"/>
              </w:rPr>
              <w:t>+1789,9</w:t>
            </w:r>
          </w:p>
        </w:tc>
        <w:tc>
          <w:tcPr>
            <w:tcW w:w="708" w:type="dxa"/>
            <w:tcBorders>
              <w:top w:val="nil"/>
              <w:left w:val="nil"/>
              <w:bottom w:val="single" w:sz="4" w:space="0" w:color="auto"/>
              <w:right w:val="single" w:sz="4" w:space="0" w:color="auto"/>
            </w:tcBorders>
            <w:shd w:val="clear" w:color="auto" w:fill="auto"/>
            <w:noWrap/>
            <w:hideMark/>
          </w:tcPr>
          <w:p w14:paraId="1DB4DFE5" w14:textId="77777777" w:rsidR="00C553A0" w:rsidRPr="003D46C3" w:rsidRDefault="00C553A0" w:rsidP="000E137A">
            <w:pPr>
              <w:jc w:val="center"/>
              <w:rPr>
                <w:b/>
                <w:bCs/>
                <w:sz w:val="18"/>
                <w:szCs w:val="18"/>
              </w:rPr>
            </w:pPr>
            <w:r w:rsidRPr="003D46C3">
              <w:rPr>
                <w:b/>
                <w:bCs/>
                <w:sz w:val="18"/>
                <w:szCs w:val="18"/>
              </w:rPr>
              <w:t>5479</w:t>
            </w:r>
          </w:p>
        </w:tc>
        <w:tc>
          <w:tcPr>
            <w:tcW w:w="709" w:type="dxa"/>
            <w:tcBorders>
              <w:top w:val="nil"/>
              <w:left w:val="nil"/>
              <w:bottom w:val="single" w:sz="4" w:space="0" w:color="auto"/>
              <w:right w:val="single" w:sz="4" w:space="0" w:color="auto"/>
            </w:tcBorders>
            <w:shd w:val="clear" w:color="000000" w:fill="FFFFFF"/>
            <w:noWrap/>
            <w:hideMark/>
          </w:tcPr>
          <w:p w14:paraId="3EFE1B99" w14:textId="77777777" w:rsidR="00C553A0" w:rsidRPr="003D46C3" w:rsidRDefault="00C553A0" w:rsidP="000E137A">
            <w:pPr>
              <w:jc w:val="center"/>
              <w:rPr>
                <w:b/>
                <w:bCs/>
                <w:sz w:val="18"/>
                <w:szCs w:val="18"/>
              </w:rPr>
            </w:pPr>
            <w:r w:rsidRPr="003D46C3">
              <w:rPr>
                <w:b/>
                <w:bCs/>
                <w:sz w:val="18"/>
                <w:szCs w:val="18"/>
              </w:rPr>
              <w:t>5901</w:t>
            </w:r>
          </w:p>
        </w:tc>
        <w:tc>
          <w:tcPr>
            <w:tcW w:w="709" w:type="dxa"/>
            <w:tcBorders>
              <w:top w:val="nil"/>
              <w:left w:val="nil"/>
              <w:bottom w:val="single" w:sz="4" w:space="0" w:color="auto"/>
              <w:right w:val="single" w:sz="4" w:space="0" w:color="auto"/>
            </w:tcBorders>
            <w:shd w:val="clear" w:color="auto" w:fill="auto"/>
            <w:noWrap/>
            <w:hideMark/>
          </w:tcPr>
          <w:p w14:paraId="35759A65" w14:textId="77777777" w:rsidR="00C553A0" w:rsidRPr="003D46C3" w:rsidRDefault="00C553A0" w:rsidP="000E137A">
            <w:pPr>
              <w:jc w:val="center"/>
              <w:rPr>
                <w:b/>
                <w:bCs/>
                <w:sz w:val="18"/>
                <w:szCs w:val="18"/>
              </w:rPr>
            </w:pPr>
            <w:r w:rsidRPr="003D46C3">
              <w:rPr>
                <w:b/>
                <w:bCs/>
                <w:sz w:val="18"/>
                <w:szCs w:val="18"/>
              </w:rPr>
              <w:t>108</w:t>
            </w:r>
          </w:p>
        </w:tc>
      </w:tr>
    </w:tbl>
    <w:p w14:paraId="4A5D4FE0" w14:textId="129D4EE3" w:rsidR="00C553A0" w:rsidRPr="003D46C3" w:rsidRDefault="00C553A0" w:rsidP="00C553A0">
      <w:pPr>
        <w:pStyle w:val="aa"/>
        <w:jc w:val="both"/>
        <w:rPr>
          <w:rFonts w:ascii="Times New Roman" w:hAnsi="Times New Roman"/>
          <w:sz w:val="18"/>
          <w:szCs w:val="18"/>
        </w:rPr>
      </w:pPr>
    </w:p>
    <w:p w14:paraId="78CE269A" w14:textId="53E46A2D" w:rsidR="00C553A0" w:rsidRPr="003D46C3" w:rsidRDefault="00C553A0" w:rsidP="00C553A0">
      <w:pPr>
        <w:pStyle w:val="aa"/>
        <w:jc w:val="both"/>
        <w:rPr>
          <w:rFonts w:ascii="Times New Roman" w:hAnsi="Times New Roman"/>
          <w:sz w:val="24"/>
          <w:szCs w:val="24"/>
        </w:rPr>
      </w:pPr>
      <w:r w:rsidRPr="003D46C3">
        <w:rPr>
          <w:rFonts w:ascii="Times New Roman" w:hAnsi="Times New Roman"/>
          <w:sz w:val="24"/>
          <w:szCs w:val="24"/>
        </w:rPr>
        <w:tab/>
      </w:r>
      <w:bookmarkStart w:id="8" w:name="_Hlk182577354"/>
      <w:r w:rsidRPr="003D46C3">
        <w:rPr>
          <w:rFonts w:ascii="Times New Roman" w:hAnsi="Times New Roman"/>
          <w:sz w:val="24"/>
          <w:szCs w:val="24"/>
        </w:rPr>
        <w:t>За 9 месяцев 20</w:t>
      </w:r>
      <w:r w:rsidR="003B3D9F" w:rsidRPr="003D46C3">
        <w:rPr>
          <w:rFonts w:ascii="Times New Roman" w:hAnsi="Times New Roman"/>
          <w:sz w:val="24"/>
          <w:szCs w:val="24"/>
        </w:rPr>
        <w:t>24</w:t>
      </w:r>
      <w:r w:rsidRPr="003D46C3">
        <w:rPr>
          <w:rFonts w:ascii="Times New Roman" w:hAnsi="Times New Roman"/>
          <w:sz w:val="24"/>
          <w:szCs w:val="24"/>
        </w:rPr>
        <w:t xml:space="preserve"> года сельскохозяйственными предприятиями района произведено </w:t>
      </w:r>
      <w:r w:rsidRPr="003D46C3">
        <w:rPr>
          <w:rFonts w:ascii="Times New Roman" w:hAnsi="Times New Roman"/>
          <w:b/>
          <w:sz w:val="24"/>
          <w:szCs w:val="24"/>
        </w:rPr>
        <w:t>30321,</w:t>
      </w:r>
      <w:r w:rsidR="003B3D9F" w:rsidRPr="003D46C3">
        <w:rPr>
          <w:rFonts w:ascii="Times New Roman" w:hAnsi="Times New Roman"/>
          <w:b/>
          <w:sz w:val="24"/>
          <w:szCs w:val="24"/>
        </w:rPr>
        <w:t xml:space="preserve">3 </w:t>
      </w:r>
      <w:r w:rsidR="003B3D9F" w:rsidRPr="003D46C3">
        <w:rPr>
          <w:rFonts w:ascii="Times New Roman" w:hAnsi="Times New Roman"/>
          <w:sz w:val="24"/>
          <w:szCs w:val="24"/>
        </w:rPr>
        <w:t>тонн</w:t>
      </w:r>
      <w:r w:rsidRPr="003D46C3">
        <w:rPr>
          <w:rFonts w:ascii="Times New Roman" w:hAnsi="Times New Roman"/>
          <w:sz w:val="24"/>
          <w:szCs w:val="24"/>
        </w:rPr>
        <w:t xml:space="preserve"> молока, что на </w:t>
      </w:r>
      <w:r w:rsidRPr="003D46C3">
        <w:rPr>
          <w:rFonts w:ascii="Times New Roman" w:hAnsi="Times New Roman"/>
          <w:b/>
          <w:sz w:val="24"/>
          <w:szCs w:val="24"/>
        </w:rPr>
        <w:t>1789,9</w:t>
      </w:r>
      <w:r w:rsidRPr="003D46C3">
        <w:rPr>
          <w:rFonts w:ascii="Times New Roman" w:hAnsi="Times New Roman"/>
          <w:sz w:val="24"/>
          <w:szCs w:val="24"/>
        </w:rPr>
        <w:t xml:space="preserve"> </w:t>
      </w:r>
      <w:r w:rsidR="003B3D9F" w:rsidRPr="003D46C3">
        <w:rPr>
          <w:rFonts w:ascii="Times New Roman" w:hAnsi="Times New Roman"/>
          <w:sz w:val="24"/>
          <w:szCs w:val="24"/>
        </w:rPr>
        <w:t>тонн выше</w:t>
      </w:r>
      <w:r w:rsidRPr="003D46C3">
        <w:rPr>
          <w:rFonts w:ascii="Times New Roman" w:hAnsi="Times New Roman"/>
          <w:sz w:val="24"/>
          <w:szCs w:val="24"/>
        </w:rPr>
        <w:t xml:space="preserve"> соответствующего периода прошлого года, </w:t>
      </w:r>
      <w:r w:rsidRPr="003D46C3">
        <w:rPr>
          <w:rFonts w:ascii="Times New Roman" w:hAnsi="Times New Roman"/>
          <w:b/>
          <w:sz w:val="24"/>
          <w:szCs w:val="24"/>
        </w:rPr>
        <w:t>1000</w:t>
      </w:r>
      <w:r w:rsidRPr="003D46C3">
        <w:rPr>
          <w:rFonts w:ascii="Times New Roman" w:hAnsi="Times New Roman"/>
          <w:sz w:val="24"/>
          <w:szCs w:val="24"/>
        </w:rPr>
        <w:t xml:space="preserve"> тонн мяса в живой массе.  </w:t>
      </w:r>
    </w:p>
    <w:p w14:paraId="17ABE72C" w14:textId="4158AEB6" w:rsidR="00C553A0" w:rsidRPr="003D46C3" w:rsidRDefault="00C553A0" w:rsidP="00C553A0">
      <w:pPr>
        <w:pStyle w:val="aa"/>
        <w:jc w:val="both"/>
        <w:rPr>
          <w:rFonts w:ascii="Times New Roman" w:hAnsi="Times New Roman"/>
          <w:sz w:val="24"/>
          <w:szCs w:val="24"/>
        </w:rPr>
      </w:pPr>
      <w:r w:rsidRPr="003D46C3">
        <w:rPr>
          <w:rFonts w:ascii="Times New Roman" w:hAnsi="Times New Roman"/>
          <w:sz w:val="24"/>
          <w:szCs w:val="24"/>
        </w:rPr>
        <w:t xml:space="preserve">   </w:t>
      </w:r>
      <w:r w:rsidRPr="003D46C3">
        <w:rPr>
          <w:rFonts w:ascii="Times New Roman" w:hAnsi="Times New Roman"/>
          <w:sz w:val="24"/>
          <w:szCs w:val="24"/>
        </w:rPr>
        <w:tab/>
        <w:t xml:space="preserve">Продуктивность </w:t>
      </w:r>
      <w:r w:rsidR="003B3D9F" w:rsidRPr="003D46C3">
        <w:rPr>
          <w:rFonts w:ascii="Times New Roman" w:hAnsi="Times New Roman"/>
          <w:sz w:val="24"/>
          <w:szCs w:val="24"/>
        </w:rPr>
        <w:t>коров увеличилась</w:t>
      </w:r>
      <w:r w:rsidRPr="003D46C3">
        <w:rPr>
          <w:rFonts w:ascii="Times New Roman" w:hAnsi="Times New Roman"/>
          <w:sz w:val="24"/>
          <w:szCs w:val="24"/>
        </w:rPr>
        <w:t xml:space="preserve"> на </w:t>
      </w:r>
      <w:r w:rsidRPr="003D46C3">
        <w:rPr>
          <w:rFonts w:ascii="Times New Roman" w:hAnsi="Times New Roman"/>
          <w:b/>
          <w:sz w:val="24"/>
          <w:szCs w:val="24"/>
        </w:rPr>
        <w:t>422</w:t>
      </w:r>
      <w:r w:rsidRPr="003D46C3">
        <w:rPr>
          <w:rFonts w:ascii="Times New Roman" w:hAnsi="Times New Roman"/>
          <w:sz w:val="24"/>
          <w:szCs w:val="24"/>
        </w:rPr>
        <w:t xml:space="preserve"> кг в сравнении с уровнем прошлого года и составила </w:t>
      </w:r>
      <w:r w:rsidRPr="003D46C3">
        <w:rPr>
          <w:rFonts w:ascii="Times New Roman" w:hAnsi="Times New Roman"/>
          <w:b/>
          <w:sz w:val="24"/>
          <w:szCs w:val="24"/>
        </w:rPr>
        <w:t xml:space="preserve">5901 </w:t>
      </w:r>
      <w:r w:rsidRPr="003D46C3">
        <w:rPr>
          <w:rFonts w:ascii="Times New Roman" w:hAnsi="Times New Roman"/>
          <w:sz w:val="24"/>
          <w:szCs w:val="24"/>
        </w:rPr>
        <w:t xml:space="preserve">кг. На фермах района содержится </w:t>
      </w:r>
      <w:r w:rsidRPr="003D46C3">
        <w:rPr>
          <w:rFonts w:ascii="Times New Roman" w:hAnsi="Times New Roman"/>
          <w:b/>
          <w:sz w:val="24"/>
          <w:szCs w:val="24"/>
        </w:rPr>
        <w:t>12884</w:t>
      </w:r>
      <w:r w:rsidRPr="003D46C3">
        <w:rPr>
          <w:rFonts w:ascii="Times New Roman" w:hAnsi="Times New Roman"/>
          <w:sz w:val="24"/>
          <w:szCs w:val="24"/>
        </w:rPr>
        <w:t xml:space="preserve"> голов крупного рогатого скота (на 853 головы </w:t>
      </w:r>
      <w:r w:rsidR="003B3D9F" w:rsidRPr="003D46C3">
        <w:rPr>
          <w:rFonts w:ascii="Times New Roman" w:hAnsi="Times New Roman"/>
          <w:sz w:val="24"/>
          <w:szCs w:val="24"/>
        </w:rPr>
        <w:t>ниже прошлогоднего уровня</w:t>
      </w:r>
      <w:r w:rsidRPr="003D46C3">
        <w:rPr>
          <w:rFonts w:ascii="Times New Roman" w:hAnsi="Times New Roman"/>
          <w:sz w:val="24"/>
          <w:szCs w:val="24"/>
        </w:rPr>
        <w:t xml:space="preserve">), в том числе </w:t>
      </w:r>
      <w:r w:rsidRPr="003D46C3">
        <w:rPr>
          <w:rFonts w:ascii="Times New Roman" w:hAnsi="Times New Roman"/>
          <w:b/>
          <w:sz w:val="24"/>
          <w:szCs w:val="24"/>
        </w:rPr>
        <w:t>5308</w:t>
      </w:r>
      <w:r w:rsidRPr="003D46C3">
        <w:rPr>
          <w:rFonts w:ascii="Times New Roman" w:hAnsi="Times New Roman"/>
          <w:sz w:val="24"/>
          <w:szCs w:val="24"/>
        </w:rPr>
        <w:t xml:space="preserve"> дойных коров (снижение на 172 головы).   </w:t>
      </w:r>
      <w:r w:rsidR="00AE3996" w:rsidRPr="003D46C3">
        <w:rPr>
          <w:rFonts w:ascii="Times New Roman" w:hAnsi="Times New Roman"/>
          <w:sz w:val="24"/>
          <w:szCs w:val="24"/>
        </w:rPr>
        <w:t>Основная причина снижения п</w:t>
      </w:r>
    </w:p>
    <w:p w14:paraId="38D034F6" w14:textId="43D5B47E" w:rsidR="00C553A0" w:rsidRPr="003D46C3" w:rsidRDefault="00C553A0" w:rsidP="00C553A0">
      <w:pPr>
        <w:pStyle w:val="aa"/>
        <w:jc w:val="both"/>
        <w:rPr>
          <w:rFonts w:ascii="Times New Roman" w:hAnsi="Times New Roman"/>
          <w:sz w:val="24"/>
          <w:szCs w:val="24"/>
        </w:rPr>
      </w:pPr>
      <w:r w:rsidRPr="003D46C3">
        <w:rPr>
          <w:rFonts w:ascii="Times New Roman" w:hAnsi="Times New Roman"/>
          <w:sz w:val="24"/>
          <w:szCs w:val="24"/>
        </w:rPr>
        <w:tab/>
        <w:t xml:space="preserve">Основными товаропроизводителями молока в </w:t>
      </w:r>
      <w:r w:rsidR="003B3D9F" w:rsidRPr="003D46C3">
        <w:rPr>
          <w:rFonts w:ascii="Times New Roman" w:hAnsi="Times New Roman"/>
          <w:sz w:val="24"/>
          <w:szCs w:val="24"/>
        </w:rPr>
        <w:t>районе являются</w:t>
      </w:r>
      <w:r w:rsidRPr="003D46C3">
        <w:rPr>
          <w:rFonts w:ascii="Times New Roman" w:hAnsi="Times New Roman"/>
          <w:sz w:val="24"/>
          <w:szCs w:val="24"/>
        </w:rPr>
        <w:t xml:space="preserve">: СПК «Степаненки», СПК «Маяк», СПК «Искра», данными хозяйствами получено 49% валового производства молока района. Наибольшей прибавки к уровню прошлого года получили: ООО «Ошмес» 22%, СПК «Большевик» 20%. Предстоит серьезно поработать над </w:t>
      </w:r>
      <w:r w:rsidR="003B3D9F" w:rsidRPr="003D46C3">
        <w:rPr>
          <w:rFonts w:ascii="Times New Roman" w:hAnsi="Times New Roman"/>
          <w:sz w:val="24"/>
          <w:szCs w:val="24"/>
        </w:rPr>
        <w:t>продуктивностью стада</w:t>
      </w:r>
      <w:r w:rsidRPr="003D46C3">
        <w:rPr>
          <w:rFonts w:ascii="Times New Roman" w:hAnsi="Times New Roman"/>
          <w:sz w:val="24"/>
          <w:szCs w:val="24"/>
        </w:rPr>
        <w:t xml:space="preserve"> руководителям и специалистам СПК «Мысы», СПК «Дружба», СПК «Кулига».</w:t>
      </w:r>
    </w:p>
    <w:bookmarkEnd w:id="8"/>
    <w:p w14:paraId="268CA121" w14:textId="4E45D521" w:rsidR="00C553A0" w:rsidRPr="003D46C3" w:rsidRDefault="00C553A0" w:rsidP="00C553A0">
      <w:pPr>
        <w:pStyle w:val="aa"/>
        <w:jc w:val="both"/>
        <w:rPr>
          <w:rFonts w:ascii="Times New Roman" w:hAnsi="Times New Roman"/>
          <w:sz w:val="24"/>
          <w:szCs w:val="24"/>
        </w:rPr>
      </w:pPr>
      <w:r w:rsidRPr="003D46C3">
        <w:rPr>
          <w:rFonts w:ascii="Times New Roman" w:hAnsi="Times New Roman"/>
          <w:sz w:val="24"/>
          <w:szCs w:val="24"/>
        </w:rPr>
        <w:lastRenderedPageBreak/>
        <w:tab/>
        <w:t xml:space="preserve">Приплод в отчетном </w:t>
      </w:r>
      <w:r w:rsidR="00AE3996" w:rsidRPr="003D46C3">
        <w:rPr>
          <w:rFonts w:ascii="Times New Roman" w:hAnsi="Times New Roman"/>
          <w:sz w:val="24"/>
          <w:szCs w:val="24"/>
        </w:rPr>
        <w:t>периоде составил</w:t>
      </w:r>
      <w:r w:rsidRPr="003D46C3">
        <w:rPr>
          <w:rFonts w:ascii="Times New Roman" w:hAnsi="Times New Roman"/>
          <w:sz w:val="24"/>
          <w:szCs w:val="24"/>
        </w:rPr>
        <w:t xml:space="preserve"> 3480</w:t>
      </w:r>
      <w:r w:rsidRPr="003D46C3">
        <w:rPr>
          <w:rFonts w:ascii="Times New Roman" w:hAnsi="Times New Roman"/>
          <w:b/>
          <w:sz w:val="24"/>
          <w:szCs w:val="24"/>
        </w:rPr>
        <w:t xml:space="preserve"> </w:t>
      </w:r>
      <w:r w:rsidRPr="003D46C3">
        <w:rPr>
          <w:rFonts w:ascii="Times New Roman" w:hAnsi="Times New Roman"/>
          <w:sz w:val="24"/>
          <w:szCs w:val="24"/>
        </w:rPr>
        <w:t>голов, что на 595 голов ниже прошлогоднего уровня. Выход телят на 100 голов коров составляет 46 голов (2023 год – 55 голов), сохранено 98% приплода.</w:t>
      </w:r>
    </w:p>
    <w:p w14:paraId="7C0E27B5" w14:textId="06E9738E" w:rsidR="00C553A0" w:rsidRPr="003D46C3" w:rsidRDefault="00AE3996" w:rsidP="00AE3996">
      <w:pPr>
        <w:pStyle w:val="aa"/>
        <w:rPr>
          <w:rFonts w:ascii="Times New Roman" w:hAnsi="Times New Roman"/>
          <w:b/>
          <w:sz w:val="24"/>
          <w:szCs w:val="24"/>
        </w:rPr>
      </w:pPr>
      <w:r w:rsidRPr="003D46C3">
        <w:rPr>
          <w:rFonts w:ascii="Times New Roman" w:hAnsi="Times New Roman"/>
          <w:b/>
          <w:sz w:val="24"/>
          <w:szCs w:val="24"/>
        </w:rPr>
        <w:t xml:space="preserve">           </w:t>
      </w:r>
      <w:r w:rsidR="00C553A0" w:rsidRPr="003D46C3">
        <w:rPr>
          <w:rFonts w:ascii="Times New Roman" w:hAnsi="Times New Roman"/>
          <w:b/>
          <w:sz w:val="24"/>
          <w:szCs w:val="24"/>
        </w:rPr>
        <w:t>Информация о финансовом состоянии сельскохозяйственных предприятий.</w:t>
      </w:r>
    </w:p>
    <w:p w14:paraId="461637D9" w14:textId="485FA0A4" w:rsidR="00C553A0" w:rsidRPr="003D46C3" w:rsidRDefault="00C553A0" w:rsidP="00C553A0">
      <w:pPr>
        <w:pStyle w:val="aa"/>
        <w:jc w:val="both"/>
        <w:rPr>
          <w:rFonts w:ascii="Times New Roman" w:hAnsi="Times New Roman"/>
          <w:sz w:val="24"/>
          <w:szCs w:val="24"/>
        </w:rPr>
      </w:pPr>
      <w:r w:rsidRPr="003D46C3">
        <w:rPr>
          <w:rFonts w:ascii="Times New Roman" w:hAnsi="Times New Roman"/>
          <w:sz w:val="24"/>
          <w:szCs w:val="24"/>
        </w:rPr>
        <w:t xml:space="preserve">           </w:t>
      </w:r>
      <w:r w:rsidR="00AE3996" w:rsidRPr="003D46C3">
        <w:rPr>
          <w:rFonts w:ascii="Times New Roman" w:hAnsi="Times New Roman"/>
          <w:sz w:val="24"/>
          <w:szCs w:val="24"/>
        </w:rPr>
        <w:t>За 9 месяцев 2024 года с</w:t>
      </w:r>
      <w:r w:rsidRPr="003D46C3">
        <w:rPr>
          <w:rFonts w:ascii="Times New Roman" w:hAnsi="Times New Roman"/>
          <w:sz w:val="24"/>
          <w:szCs w:val="24"/>
        </w:rPr>
        <w:t xml:space="preserve">ельскохозяйственными предприятиями реализовано продукции и оказано </w:t>
      </w:r>
      <w:r w:rsidR="00AE3996" w:rsidRPr="003D46C3">
        <w:rPr>
          <w:rFonts w:ascii="Times New Roman" w:hAnsi="Times New Roman"/>
          <w:sz w:val="24"/>
          <w:szCs w:val="24"/>
        </w:rPr>
        <w:t>услуг на</w:t>
      </w:r>
      <w:r w:rsidRPr="003D46C3">
        <w:rPr>
          <w:rFonts w:ascii="Times New Roman" w:hAnsi="Times New Roman"/>
          <w:sz w:val="24"/>
          <w:szCs w:val="24"/>
        </w:rPr>
        <w:t xml:space="preserve"> сумму </w:t>
      </w:r>
      <w:r w:rsidRPr="003D46C3">
        <w:rPr>
          <w:rFonts w:ascii="Times New Roman" w:hAnsi="Times New Roman"/>
          <w:b/>
          <w:sz w:val="24"/>
          <w:szCs w:val="24"/>
        </w:rPr>
        <w:t>1113 млн</w:t>
      </w:r>
      <w:r w:rsidRPr="003D46C3">
        <w:rPr>
          <w:rFonts w:ascii="Times New Roman" w:hAnsi="Times New Roman"/>
          <w:sz w:val="24"/>
          <w:szCs w:val="24"/>
        </w:rPr>
        <w:t>. рублей</w:t>
      </w:r>
      <w:r w:rsidR="00AE3996" w:rsidRPr="003D46C3">
        <w:rPr>
          <w:rFonts w:ascii="Times New Roman" w:hAnsi="Times New Roman"/>
          <w:sz w:val="24"/>
          <w:szCs w:val="24"/>
        </w:rPr>
        <w:t xml:space="preserve"> (9 месяцев 2023 года - 986</w:t>
      </w:r>
      <w:r w:rsidRPr="003D46C3">
        <w:rPr>
          <w:rFonts w:ascii="Times New Roman" w:hAnsi="Times New Roman"/>
          <w:sz w:val="24"/>
          <w:szCs w:val="24"/>
        </w:rPr>
        <w:t xml:space="preserve"> млн. руб.</w:t>
      </w:r>
      <w:r w:rsidR="00AE3996" w:rsidRPr="003D46C3">
        <w:rPr>
          <w:rFonts w:ascii="Times New Roman" w:hAnsi="Times New Roman"/>
          <w:sz w:val="24"/>
          <w:szCs w:val="24"/>
        </w:rPr>
        <w:t>).</w:t>
      </w:r>
      <w:r w:rsidRPr="003D46C3">
        <w:rPr>
          <w:rFonts w:ascii="Times New Roman" w:hAnsi="Times New Roman"/>
          <w:sz w:val="24"/>
          <w:szCs w:val="24"/>
        </w:rPr>
        <w:t xml:space="preserve"> Основная причина увеличения выручки– увеличение объемов реализуемой продукции. В </w:t>
      </w:r>
      <w:r w:rsidR="00AE3996" w:rsidRPr="003D46C3">
        <w:rPr>
          <w:rFonts w:ascii="Times New Roman" w:hAnsi="Times New Roman"/>
          <w:sz w:val="24"/>
          <w:szCs w:val="24"/>
        </w:rPr>
        <w:t>структуре выручки</w:t>
      </w:r>
      <w:r w:rsidRPr="003D46C3">
        <w:rPr>
          <w:rFonts w:ascii="Times New Roman" w:hAnsi="Times New Roman"/>
          <w:sz w:val="24"/>
          <w:szCs w:val="24"/>
        </w:rPr>
        <w:t xml:space="preserve"> наибольший объем занимают</w:t>
      </w:r>
      <w:r w:rsidR="00AE3996" w:rsidRPr="003D46C3">
        <w:rPr>
          <w:rFonts w:ascii="Times New Roman" w:hAnsi="Times New Roman"/>
          <w:sz w:val="24"/>
          <w:szCs w:val="24"/>
        </w:rPr>
        <w:t>:</w:t>
      </w:r>
      <w:r w:rsidRPr="003D46C3">
        <w:rPr>
          <w:rFonts w:ascii="Times New Roman" w:hAnsi="Times New Roman"/>
          <w:sz w:val="24"/>
          <w:szCs w:val="24"/>
        </w:rPr>
        <w:t xml:space="preserve"> молоко - 85%, мясо-14%. Средняя цена реализации молока по району за отчетный период составила 33,70 руб. за 1 кг, увеличение к прошлому году на 3,20 руб.</w:t>
      </w:r>
      <w:r w:rsidR="00AE3996" w:rsidRPr="003D46C3">
        <w:rPr>
          <w:rFonts w:ascii="Times New Roman" w:hAnsi="Times New Roman"/>
          <w:sz w:val="24"/>
          <w:szCs w:val="24"/>
        </w:rPr>
        <w:t>, себестоимость</w:t>
      </w:r>
      <w:r w:rsidRPr="003D46C3">
        <w:rPr>
          <w:rFonts w:ascii="Times New Roman" w:hAnsi="Times New Roman"/>
          <w:sz w:val="24"/>
          <w:szCs w:val="24"/>
        </w:rPr>
        <w:t xml:space="preserve"> молока составила 28,17 руб. (2023 год – 24,21 руб.). Рентабельность производства молока составила 18%. Наибольшая рентабельность в СПК «Маяк», СПК «Дружба», СПК «Гулейшур». Высшим сортом реализовано 64% молока</w:t>
      </w:r>
      <w:r w:rsidR="00AE3996" w:rsidRPr="003D46C3">
        <w:rPr>
          <w:rFonts w:ascii="Times New Roman" w:hAnsi="Times New Roman"/>
          <w:sz w:val="24"/>
          <w:szCs w:val="24"/>
        </w:rPr>
        <w:t xml:space="preserve"> (9 месяцев 2023 года –</w:t>
      </w:r>
      <w:r w:rsidRPr="003D46C3">
        <w:rPr>
          <w:rFonts w:ascii="Times New Roman" w:hAnsi="Times New Roman"/>
          <w:sz w:val="24"/>
          <w:szCs w:val="24"/>
        </w:rPr>
        <w:t xml:space="preserve"> 68%</w:t>
      </w:r>
      <w:r w:rsidR="00AE3996" w:rsidRPr="003D46C3">
        <w:rPr>
          <w:rFonts w:ascii="Times New Roman" w:hAnsi="Times New Roman"/>
          <w:sz w:val="24"/>
          <w:szCs w:val="24"/>
        </w:rPr>
        <w:t>)</w:t>
      </w:r>
      <w:r w:rsidRPr="003D46C3">
        <w:rPr>
          <w:rFonts w:ascii="Times New Roman" w:hAnsi="Times New Roman"/>
          <w:sz w:val="24"/>
          <w:szCs w:val="24"/>
        </w:rPr>
        <w:t>. Показатели молока: жир – 3,72%, а белок – 2,84% (</w:t>
      </w:r>
      <w:r w:rsidR="00AE3996" w:rsidRPr="003D46C3">
        <w:rPr>
          <w:rFonts w:ascii="Times New Roman" w:hAnsi="Times New Roman"/>
          <w:sz w:val="24"/>
          <w:szCs w:val="24"/>
        </w:rPr>
        <w:t xml:space="preserve">9 месяцев </w:t>
      </w:r>
      <w:r w:rsidRPr="003D46C3">
        <w:rPr>
          <w:rFonts w:ascii="Times New Roman" w:hAnsi="Times New Roman"/>
          <w:sz w:val="24"/>
          <w:szCs w:val="24"/>
        </w:rPr>
        <w:t>2023 год</w:t>
      </w:r>
      <w:r w:rsidR="00AE3996" w:rsidRPr="003D46C3">
        <w:rPr>
          <w:rFonts w:ascii="Times New Roman" w:hAnsi="Times New Roman"/>
          <w:sz w:val="24"/>
          <w:szCs w:val="24"/>
        </w:rPr>
        <w:t>а</w:t>
      </w:r>
      <w:r w:rsidRPr="003D46C3">
        <w:rPr>
          <w:rFonts w:ascii="Times New Roman" w:hAnsi="Times New Roman"/>
          <w:sz w:val="24"/>
          <w:szCs w:val="24"/>
        </w:rPr>
        <w:t xml:space="preserve"> – 3,68% и 3,11% соответственно). </w:t>
      </w:r>
    </w:p>
    <w:p w14:paraId="5D696BA7" w14:textId="11411223" w:rsidR="00C553A0" w:rsidRPr="003D46C3" w:rsidRDefault="00C553A0" w:rsidP="00C553A0">
      <w:pPr>
        <w:pStyle w:val="aa"/>
        <w:jc w:val="both"/>
        <w:rPr>
          <w:rFonts w:ascii="Times New Roman" w:hAnsi="Times New Roman"/>
          <w:sz w:val="24"/>
          <w:szCs w:val="24"/>
        </w:rPr>
      </w:pPr>
      <w:r w:rsidRPr="003D46C3">
        <w:rPr>
          <w:rFonts w:ascii="Times New Roman" w:hAnsi="Times New Roman"/>
          <w:sz w:val="24"/>
          <w:szCs w:val="24"/>
        </w:rPr>
        <w:tab/>
        <w:t xml:space="preserve">Среднесдаточная цена реализованного мяса составила 124 руб. за 1 кг. Реализовано </w:t>
      </w:r>
      <w:r w:rsidRPr="003D46C3">
        <w:rPr>
          <w:rFonts w:ascii="Times New Roman" w:hAnsi="Times New Roman"/>
          <w:b/>
          <w:sz w:val="24"/>
          <w:szCs w:val="24"/>
        </w:rPr>
        <w:t xml:space="preserve">1000 </w:t>
      </w:r>
      <w:r w:rsidRPr="003D46C3">
        <w:rPr>
          <w:rFonts w:ascii="Times New Roman" w:hAnsi="Times New Roman"/>
          <w:sz w:val="24"/>
          <w:szCs w:val="24"/>
        </w:rPr>
        <w:t xml:space="preserve">тонн мяса крупного рогатого скота в живой массе средним весом 428 кг.       </w:t>
      </w:r>
      <w:r w:rsidRPr="003D46C3">
        <w:rPr>
          <w:rFonts w:ascii="Times New Roman" w:hAnsi="Times New Roman"/>
          <w:sz w:val="24"/>
          <w:szCs w:val="24"/>
        </w:rPr>
        <w:tab/>
        <w:t>Финансовое положение сельскохозяйственных товаропроизводителей остается сложным. Кредиторская задолженность на 01.10.20</w:t>
      </w:r>
      <w:r w:rsidR="00AE3996" w:rsidRPr="003D46C3">
        <w:rPr>
          <w:rFonts w:ascii="Times New Roman" w:hAnsi="Times New Roman"/>
          <w:sz w:val="24"/>
          <w:szCs w:val="24"/>
        </w:rPr>
        <w:t>24</w:t>
      </w:r>
      <w:r w:rsidRPr="003D46C3">
        <w:rPr>
          <w:rFonts w:ascii="Times New Roman" w:hAnsi="Times New Roman"/>
          <w:sz w:val="24"/>
          <w:szCs w:val="24"/>
        </w:rPr>
        <w:t xml:space="preserve"> года составила 687 млн.руб. увеличение к уровню 2023 года на 172 млн.руб. или на 33%, к выручке 62%. </w:t>
      </w:r>
      <w:r w:rsidR="00AE3996" w:rsidRPr="003D46C3">
        <w:rPr>
          <w:rFonts w:ascii="Times New Roman" w:hAnsi="Times New Roman"/>
          <w:sz w:val="24"/>
          <w:szCs w:val="24"/>
        </w:rPr>
        <w:t xml:space="preserve">Увеличилась задолженности наблюдается </w:t>
      </w:r>
      <w:r w:rsidRPr="003D46C3">
        <w:rPr>
          <w:rFonts w:ascii="Times New Roman" w:hAnsi="Times New Roman"/>
          <w:sz w:val="24"/>
          <w:szCs w:val="24"/>
        </w:rPr>
        <w:t xml:space="preserve">по кредитам и займам. </w:t>
      </w:r>
    </w:p>
    <w:p w14:paraId="3053CE1F" w14:textId="6876E58F" w:rsidR="00C553A0" w:rsidRPr="003D46C3" w:rsidRDefault="00C553A0" w:rsidP="00C553A0">
      <w:pPr>
        <w:pStyle w:val="aa"/>
        <w:jc w:val="both"/>
        <w:rPr>
          <w:rFonts w:ascii="Times New Roman" w:hAnsi="Times New Roman"/>
          <w:sz w:val="24"/>
          <w:szCs w:val="24"/>
        </w:rPr>
      </w:pPr>
      <w:r w:rsidRPr="003D46C3">
        <w:rPr>
          <w:rFonts w:ascii="Times New Roman" w:hAnsi="Times New Roman"/>
          <w:sz w:val="24"/>
          <w:szCs w:val="24"/>
        </w:rPr>
        <w:t xml:space="preserve">      </w:t>
      </w:r>
      <w:r w:rsidRPr="003D46C3">
        <w:rPr>
          <w:rFonts w:ascii="Times New Roman" w:hAnsi="Times New Roman"/>
          <w:sz w:val="24"/>
          <w:szCs w:val="24"/>
        </w:rPr>
        <w:tab/>
        <w:t xml:space="preserve">Происходит ежегодное снижение количества работающих в сельскохозяйственном производстве.    </w:t>
      </w:r>
      <w:r w:rsidR="00725A95" w:rsidRPr="003D46C3">
        <w:rPr>
          <w:rFonts w:ascii="Times New Roman" w:hAnsi="Times New Roman"/>
          <w:sz w:val="24"/>
          <w:szCs w:val="24"/>
        </w:rPr>
        <w:t xml:space="preserve"> </w:t>
      </w:r>
    </w:p>
    <w:p w14:paraId="38090739" w14:textId="77777777" w:rsidR="00725A95" w:rsidRPr="003D46C3" w:rsidRDefault="00725A95" w:rsidP="00C553A0">
      <w:pPr>
        <w:pStyle w:val="aa"/>
        <w:jc w:val="both"/>
        <w:rPr>
          <w:rFonts w:ascii="Times New Roman" w:hAnsi="Times New Roman"/>
          <w:sz w:val="24"/>
          <w:szCs w:val="24"/>
        </w:rPr>
      </w:pPr>
    </w:p>
    <w:p w14:paraId="0070E600" w14:textId="77777777" w:rsidR="00725A95" w:rsidRPr="003D46C3" w:rsidRDefault="00725A95" w:rsidP="00725A95">
      <w:pPr>
        <w:pStyle w:val="aa"/>
        <w:jc w:val="center"/>
        <w:rPr>
          <w:rFonts w:ascii="Times New Roman" w:hAnsi="Times New Roman"/>
          <w:b/>
          <w:bCs/>
          <w:sz w:val="24"/>
          <w:szCs w:val="24"/>
        </w:rPr>
      </w:pPr>
      <w:r w:rsidRPr="003D46C3">
        <w:rPr>
          <w:rFonts w:ascii="Times New Roman" w:hAnsi="Times New Roman"/>
          <w:b/>
          <w:bCs/>
          <w:sz w:val="24"/>
          <w:szCs w:val="24"/>
        </w:rPr>
        <w:t xml:space="preserve">Анализ заработной платы сельскохозяйственных предприятий </w:t>
      </w:r>
    </w:p>
    <w:p w14:paraId="1A1736AF" w14:textId="06344F44" w:rsidR="00C553A0" w:rsidRPr="003D46C3" w:rsidRDefault="00725A95" w:rsidP="00725A95">
      <w:pPr>
        <w:pStyle w:val="aa"/>
        <w:jc w:val="center"/>
        <w:rPr>
          <w:rFonts w:ascii="Times New Roman" w:hAnsi="Times New Roman"/>
          <w:b/>
          <w:bCs/>
          <w:sz w:val="24"/>
          <w:szCs w:val="24"/>
        </w:rPr>
      </w:pPr>
      <w:r w:rsidRPr="003D46C3">
        <w:rPr>
          <w:rFonts w:ascii="Times New Roman" w:hAnsi="Times New Roman"/>
          <w:b/>
          <w:bCs/>
          <w:sz w:val="24"/>
          <w:szCs w:val="24"/>
        </w:rPr>
        <w:t xml:space="preserve">за 9 месяцев 2024 года </w:t>
      </w:r>
    </w:p>
    <w:tbl>
      <w:tblPr>
        <w:tblW w:w="11341" w:type="dxa"/>
        <w:tblInd w:w="-885" w:type="dxa"/>
        <w:tblLayout w:type="fixed"/>
        <w:tblLook w:val="04A0" w:firstRow="1" w:lastRow="0" w:firstColumn="1" w:lastColumn="0" w:noHBand="0" w:noVBand="1"/>
      </w:tblPr>
      <w:tblGrid>
        <w:gridCol w:w="1247"/>
        <w:gridCol w:w="841"/>
        <w:gridCol w:w="747"/>
        <w:gridCol w:w="824"/>
        <w:gridCol w:w="848"/>
        <w:gridCol w:w="709"/>
        <w:gridCol w:w="773"/>
        <w:gridCol w:w="932"/>
        <w:gridCol w:w="993"/>
        <w:gridCol w:w="708"/>
        <w:gridCol w:w="709"/>
        <w:gridCol w:w="1060"/>
        <w:gridCol w:w="950"/>
      </w:tblGrid>
      <w:tr w:rsidR="003D46C3" w:rsidRPr="003D46C3" w14:paraId="1169749C" w14:textId="77777777" w:rsidTr="00516A6B">
        <w:trPr>
          <w:trHeight w:val="1200"/>
        </w:trPr>
        <w:tc>
          <w:tcPr>
            <w:tcW w:w="1247" w:type="dxa"/>
            <w:tcBorders>
              <w:top w:val="single" w:sz="4" w:space="0" w:color="auto"/>
              <w:left w:val="single" w:sz="4" w:space="0" w:color="auto"/>
              <w:bottom w:val="single" w:sz="4" w:space="0" w:color="auto"/>
              <w:right w:val="single" w:sz="4" w:space="0" w:color="auto"/>
            </w:tcBorders>
            <w:shd w:val="clear" w:color="auto" w:fill="auto"/>
            <w:hideMark/>
          </w:tcPr>
          <w:p w14:paraId="514D4EFD" w14:textId="77777777" w:rsidR="00725A95" w:rsidRPr="003D46C3" w:rsidRDefault="00725A95" w:rsidP="00725A95">
            <w:pPr>
              <w:jc w:val="center"/>
              <w:rPr>
                <w:sz w:val="18"/>
                <w:szCs w:val="18"/>
              </w:rPr>
            </w:pPr>
            <w:r w:rsidRPr="003D46C3">
              <w:rPr>
                <w:sz w:val="18"/>
                <w:szCs w:val="18"/>
              </w:rPr>
              <w:t>Хозяйства</w:t>
            </w:r>
          </w:p>
        </w:tc>
        <w:tc>
          <w:tcPr>
            <w:tcW w:w="1588" w:type="dxa"/>
            <w:gridSpan w:val="2"/>
            <w:tcBorders>
              <w:top w:val="single" w:sz="4" w:space="0" w:color="auto"/>
              <w:left w:val="nil"/>
              <w:bottom w:val="single" w:sz="4" w:space="0" w:color="auto"/>
              <w:right w:val="single" w:sz="4" w:space="0" w:color="auto"/>
            </w:tcBorders>
            <w:shd w:val="clear" w:color="auto" w:fill="auto"/>
            <w:hideMark/>
          </w:tcPr>
          <w:p w14:paraId="1DDC2870" w14:textId="3E0F1512" w:rsidR="00725A95" w:rsidRPr="003D46C3" w:rsidRDefault="00725A95" w:rsidP="00725A95">
            <w:pPr>
              <w:jc w:val="center"/>
              <w:rPr>
                <w:sz w:val="18"/>
                <w:szCs w:val="18"/>
              </w:rPr>
            </w:pPr>
            <w:r w:rsidRPr="003D46C3">
              <w:rPr>
                <w:sz w:val="18"/>
                <w:szCs w:val="18"/>
              </w:rPr>
              <w:t>Среднеспис</w:t>
            </w:r>
            <w:r w:rsidR="00516A6B" w:rsidRPr="003D46C3">
              <w:rPr>
                <w:sz w:val="18"/>
                <w:szCs w:val="18"/>
              </w:rPr>
              <w:t>.</w:t>
            </w:r>
            <w:r w:rsidRPr="003D46C3">
              <w:rPr>
                <w:sz w:val="18"/>
                <w:szCs w:val="18"/>
              </w:rPr>
              <w:t xml:space="preserve"> </w:t>
            </w:r>
            <w:r w:rsidR="00516A6B" w:rsidRPr="003D46C3">
              <w:rPr>
                <w:sz w:val="18"/>
                <w:szCs w:val="18"/>
              </w:rPr>
              <w:t>ч</w:t>
            </w:r>
            <w:r w:rsidRPr="003D46C3">
              <w:rPr>
                <w:sz w:val="18"/>
                <w:szCs w:val="18"/>
              </w:rPr>
              <w:t>исленность</w:t>
            </w:r>
            <w:r w:rsidR="00516A6B" w:rsidRPr="003D46C3">
              <w:rPr>
                <w:sz w:val="18"/>
                <w:szCs w:val="18"/>
              </w:rPr>
              <w:t xml:space="preserve"> работников</w:t>
            </w:r>
          </w:p>
        </w:tc>
        <w:tc>
          <w:tcPr>
            <w:tcW w:w="1672" w:type="dxa"/>
            <w:gridSpan w:val="2"/>
            <w:tcBorders>
              <w:top w:val="single" w:sz="4" w:space="0" w:color="auto"/>
              <w:left w:val="nil"/>
              <w:bottom w:val="single" w:sz="4" w:space="0" w:color="auto"/>
              <w:right w:val="single" w:sz="4" w:space="0" w:color="auto"/>
            </w:tcBorders>
            <w:shd w:val="clear" w:color="auto" w:fill="auto"/>
            <w:hideMark/>
          </w:tcPr>
          <w:p w14:paraId="22081313" w14:textId="77777777" w:rsidR="00725A95" w:rsidRPr="003D46C3" w:rsidRDefault="00725A95" w:rsidP="00725A95">
            <w:pPr>
              <w:jc w:val="center"/>
              <w:rPr>
                <w:sz w:val="18"/>
                <w:szCs w:val="18"/>
              </w:rPr>
            </w:pPr>
            <w:r w:rsidRPr="003D46C3">
              <w:rPr>
                <w:sz w:val="18"/>
                <w:szCs w:val="18"/>
              </w:rPr>
              <w:t>Фонд з/платы, тыс.руб.</w:t>
            </w:r>
          </w:p>
        </w:tc>
        <w:tc>
          <w:tcPr>
            <w:tcW w:w="1482" w:type="dxa"/>
            <w:gridSpan w:val="2"/>
            <w:tcBorders>
              <w:top w:val="single" w:sz="4" w:space="0" w:color="auto"/>
              <w:left w:val="nil"/>
              <w:bottom w:val="single" w:sz="4" w:space="0" w:color="auto"/>
              <w:right w:val="single" w:sz="4" w:space="0" w:color="auto"/>
            </w:tcBorders>
            <w:shd w:val="clear" w:color="auto" w:fill="auto"/>
            <w:hideMark/>
          </w:tcPr>
          <w:p w14:paraId="2AD09732" w14:textId="77777777" w:rsidR="00725A95" w:rsidRPr="003D46C3" w:rsidRDefault="00725A95" w:rsidP="00725A95">
            <w:pPr>
              <w:jc w:val="center"/>
              <w:rPr>
                <w:sz w:val="18"/>
                <w:szCs w:val="18"/>
              </w:rPr>
            </w:pPr>
            <w:r w:rsidRPr="003D46C3">
              <w:rPr>
                <w:sz w:val="18"/>
                <w:szCs w:val="18"/>
              </w:rPr>
              <w:t>Среднемесячная з/плата, руб.</w:t>
            </w:r>
          </w:p>
        </w:tc>
        <w:tc>
          <w:tcPr>
            <w:tcW w:w="932" w:type="dxa"/>
            <w:tcBorders>
              <w:top w:val="single" w:sz="4" w:space="0" w:color="auto"/>
              <w:left w:val="nil"/>
              <w:bottom w:val="single" w:sz="4" w:space="0" w:color="auto"/>
              <w:right w:val="single" w:sz="4" w:space="0" w:color="auto"/>
            </w:tcBorders>
            <w:shd w:val="clear" w:color="auto" w:fill="auto"/>
            <w:hideMark/>
          </w:tcPr>
          <w:p w14:paraId="3A8678C6" w14:textId="48E7B1C4" w:rsidR="00725A95" w:rsidRPr="003D46C3" w:rsidRDefault="00725A95" w:rsidP="00725A95">
            <w:pPr>
              <w:jc w:val="center"/>
              <w:rPr>
                <w:sz w:val="18"/>
                <w:szCs w:val="18"/>
              </w:rPr>
            </w:pPr>
            <w:r w:rsidRPr="003D46C3">
              <w:rPr>
                <w:sz w:val="18"/>
                <w:szCs w:val="18"/>
              </w:rPr>
              <w:t>выручка, тыс.руб.</w:t>
            </w:r>
          </w:p>
        </w:tc>
        <w:tc>
          <w:tcPr>
            <w:tcW w:w="993" w:type="dxa"/>
            <w:tcBorders>
              <w:top w:val="single" w:sz="4" w:space="0" w:color="auto"/>
              <w:left w:val="nil"/>
              <w:bottom w:val="single" w:sz="4" w:space="0" w:color="auto"/>
              <w:right w:val="single" w:sz="4" w:space="0" w:color="auto"/>
            </w:tcBorders>
            <w:shd w:val="clear" w:color="auto" w:fill="auto"/>
            <w:hideMark/>
          </w:tcPr>
          <w:p w14:paraId="53D4056B" w14:textId="27DE955D" w:rsidR="00725A95" w:rsidRPr="003D46C3" w:rsidRDefault="00516A6B" w:rsidP="00725A95">
            <w:pPr>
              <w:jc w:val="center"/>
              <w:rPr>
                <w:sz w:val="18"/>
                <w:szCs w:val="18"/>
              </w:rPr>
            </w:pPr>
            <w:r w:rsidRPr="003D46C3">
              <w:rPr>
                <w:sz w:val="18"/>
                <w:szCs w:val="18"/>
              </w:rPr>
              <w:t>в</w:t>
            </w:r>
            <w:r w:rsidR="00725A95" w:rsidRPr="003D46C3">
              <w:rPr>
                <w:sz w:val="18"/>
                <w:szCs w:val="18"/>
              </w:rPr>
              <w:t>ыручка на 1 работ., тыс.руб.</w:t>
            </w:r>
          </w:p>
        </w:tc>
        <w:tc>
          <w:tcPr>
            <w:tcW w:w="1417" w:type="dxa"/>
            <w:gridSpan w:val="2"/>
            <w:tcBorders>
              <w:top w:val="single" w:sz="4" w:space="0" w:color="auto"/>
              <w:left w:val="nil"/>
              <w:bottom w:val="single" w:sz="4" w:space="0" w:color="auto"/>
              <w:right w:val="single" w:sz="4" w:space="0" w:color="auto"/>
            </w:tcBorders>
            <w:shd w:val="clear" w:color="auto" w:fill="auto"/>
            <w:hideMark/>
          </w:tcPr>
          <w:p w14:paraId="07E0AA46" w14:textId="77777777" w:rsidR="00725A95" w:rsidRPr="003D46C3" w:rsidRDefault="00725A95" w:rsidP="00516A6B">
            <w:pPr>
              <w:rPr>
                <w:sz w:val="18"/>
                <w:szCs w:val="18"/>
              </w:rPr>
            </w:pPr>
            <w:r w:rsidRPr="003D46C3">
              <w:rPr>
                <w:sz w:val="18"/>
                <w:szCs w:val="18"/>
              </w:rPr>
              <w:t>% зарплаты к выручке</w:t>
            </w:r>
          </w:p>
        </w:tc>
        <w:tc>
          <w:tcPr>
            <w:tcW w:w="1060" w:type="dxa"/>
            <w:tcBorders>
              <w:top w:val="single" w:sz="4" w:space="0" w:color="auto"/>
              <w:left w:val="nil"/>
              <w:bottom w:val="single" w:sz="4" w:space="0" w:color="auto"/>
              <w:right w:val="single" w:sz="4" w:space="0" w:color="auto"/>
            </w:tcBorders>
            <w:shd w:val="clear" w:color="auto" w:fill="auto"/>
            <w:hideMark/>
          </w:tcPr>
          <w:p w14:paraId="50F0EF15" w14:textId="77777777" w:rsidR="00725A95" w:rsidRPr="003D46C3" w:rsidRDefault="00725A95" w:rsidP="00725A95">
            <w:pPr>
              <w:jc w:val="center"/>
              <w:rPr>
                <w:sz w:val="18"/>
                <w:szCs w:val="18"/>
              </w:rPr>
            </w:pPr>
            <w:r w:rsidRPr="003D46C3">
              <w:rPr>
                <w:sz w:val="18"/>
                <w:szCs w:val="18"/>
              </w:rPr>
              <w:t xml:space="preserve"> Индекс роста з/платы</w:t>
            </w:r>
          </w:p>
        </w:tc>
        <w:tc>
          <w:tcPr>
            <w:tcW w:w="950" w:type="dxa"/>
            <w:tcBorders>
              <w:top w:val="single" w:sz="4" w:space="0" w:color="auto"/>
              <w:left w:val="nil"/>
              <w:bottom w:val="single" w:sz="4" w:space="0" w:color="auto"/>
              <w:right w:val="single" w:sz="4" w:space="0" w:color="auto"/>
            </w:tcBorders>
            <w:shd w:val="clear" w:color="auto" w:fill="auto"/>
            <w:hideMark/>
          </w:tcPr>
          <w:p w14:paraId="4610E68C" w14:textId="77777777" w:rsidR="00725A95" w:rsidRPr="003D46C3" w:rsidRDefault="00725A95" w:rsidP="00725A95">
            <w:pPr>
              <w:jc w:val="center"/>
              <w:rPr>
                <w:sz w:val="18"/>
                <w:szCs w:val="18"/>
              </w:rPr>
            </w:pPr>
            <w:r w:rsidRPr="003D46C3">
              <w:rPr>
                <w:sz w:val="18"/>
                <w:szCs w:val="18"/>
              </w:rPr>
              <w:t>Выручка к средней з/п</w:t>
            </w:r>
          </w:p>
        </w:tc>
      </w:tr>
      <w:tr w:rsidR="003D46C3" w:rsidRPr="003D46C3" w14:paraId="51AB1CF8" w14:textId="77777777" w:rsidTr="00516A6B">
        <w:trPr>
          <w:trHeight w:val="765"/>
        </w:trPr>
        <w:tc>
          <w:tcPr>
            <w:tcW w:w="1247" w:type="dxa"/>
            <w:tcBorders>
              <w:top w:val="nil"/>
              <w:left w:val="single" w:sz="4" w:space="0" w:color="auto"/>
              <w:bottom w:val="single" w:sz="4" w:space="0" w:color="auto"/>
              <w:right w:val="single" w:sz="4" w:space="0" w:color="auto"/>
            </w:tcBorders>
            <w:shd w:val="clear" w:color="auto" w:fill="auto"/>
            <w:hideMark/>
          </w:tcPr>
          <w:p w14:paraId="15AB3FCB" w14:textId="77777777" w:rsidR="00725A95" w:rsidRPr="003D46C3" w:rsidRDefault="00725A95" w:rsidP="00725A95">
            <w:pPr>
              <w:jc w:val="left"/>
              <w:rPr>
                <w:sz w:val="18"/>
                <w:szCs w:val="18"/>
              </w:rPr>
            </w:pPr>
            <w:r w:rsidRPr="003D46C3">
              <w:rPr>
                <w:sz w:val="18"/>
                <w:szCs w:val="18"/>
              </w:rPr>
              <w:t> </w:t>
            </w:r>
          </w:p>
        </w:tc>
        <w:tc>
          <w:tcPr>
            <w:tcW w:w="841" w:type="dxa"/>
            <w:tcBorders>
              <w:top w:val="nil"/>
              <w:left w:val="nil"/>
              <w:bottom w:val="single" w:sz="4" w:space="0" w:color="auto"/>
              <w:right w:val="single" w:sz="4" w:space="0" w:color="auto"/>
            </w:tcBorders>
            <w:shd w:val="clear" w:color="auto" w:fill="auto"/>
            <w:hideMark/>
          </w:tcPr>
          <w:p w14:paraId="65BB0E49" w14:textId="77777777" w:rsidR="00725A95" w:rsidRPr="003D46C3" w:rsidRDefault="00725A95" w:rsidP="00725A95">
            <w:pPr>
              <w:jc w:val="center"/>
              <w:rPr>
                <w:sz w:val="18"/>
                <w:szCs w:val="18"/>
              </w:rPr>
            </w:pPr>
            <w:r w:rsidRPr="003D46C3">
              <w:rPr>
                <w:sz w:val="18"/>
                <w:szCs w:val="18"/>
              </w:rPr>
              <w:t>9 мес. 2023</w:t>
            </w:r>
          </w:p>
        </w:tc>
        <w:tc>
          <w:tcPr>
            <w:tcW w:w="747" w:type="dxa"/>
            <w:tcBorders>
              <w:top w:val="nil"/>
              <w:left w:val="nil"/>
              <w:bottom w:val="single" w:sz="4" w:space="0" w:color="auto"/>
              <w:right w:val="single" w:sz="4" w:space="0" w:color="auto"/>
            </w:tcBorders>
            <w:shd w:val="clear" w:color="auto" w:fill="auto"/>
            <w:hideMark/>
          </w:tcPr>
          <w:p w14:paraId="541FE18E" w14:textId="77777777" w:rsidR="00725A95" w:rsidRPr="003D46C3" w:rsidRDefault="00725A95" w:rsidP="00725A95">
            <w:pPr>
              <w:jc w:val="center"/>
              <w:rPr>
                <w:sz w:val="18"/>
                <w:szCs w:val="18"/>
              </w:rPr>
            </w:pPr>
            <w:r w:rsidRPr="003D46C3">
              <w:rPr>
                <w:sz w:val="18"/>
                <w:szCs w:val="18"/>
              </w:rPr>
              <w:t>9 мес. 2024</w:t>
            </w:r>
          </w:p>
        </w:tc>
        <w:tc>
          <w:tcPr>
            <w:tcW w:w="824" w:type="dxa"/>
            <w:tcBorders>
              <w:top w:val="nil"/>
              <w:left w:val="nil"/>
              <w:bottom w:val="single" w:sz="4" w:space="0" w:color="auto"/>
              <w:right w:val="single" w:sz="4" w:space="0" w:color="auto"/>
            </w:tcBorders>
            <w:shd w:val="clear" w:color="auto" w:fill="auto"/>
            <w:hideMark/>
          </w:tcPr>
          <w:p w14:paraId="661CF906" w14:textId="77777777" w:rsidR="00725A95" w:rsidRPr="003D46C3" w:rsidRDefault="00725A95" w:rsidP="00725A95">
            <w:pPr>
              <w:jc w:val="center"/>
              <w:rPr>
                <w:sz w:val="18"/>
                <w:szCs w:val="18"/>
              </w:rPr>
            </w:pPr>
            <w:r w:rsidRPr="003D46C3">
              <w:rPr>
                <w:sz w:val="18"/>
                <w:szCs w:val="18"/>
              </w:rPr>
              <w:t>9 мес. 2023</w:t>
            </w:r>
          </w:p>
        </w:tc>
        <w:tc>
          <w:tcPr>
            <w:tcW w:w="848" w:type="dxa"/>
            <w:tcBorders>
              <w:top w:val="nil"/>
              <w:left w:val="nil"/>
              <w:bottom w:val="single" w:sz="4" w:space="0" w:color="auto"/>
              <w:right w:val="single" w:sz="4" w:space="0" w:color="auto"/>
            </w:tcBorders>
            <w:shd w:val="clear" w:color="auto" w:fill="auto"/>
            <w:hideMark/>
          </w:tcPr>
          <w:p w14:paraId="008A3F5D" w14:textId="77777777" w:rsidR="00725A95" w:rsidRPr="003D46C3" w:rsidRDefault="00725A95" w:rsidP="00725A95">
            <w:pPr>
              <w:jc w:val="center"/>
              <w:rPr>
                <w:sz w:val="18"/>
                <w:szCs w:val="18"/>
              </w:rPr>
            </w:pPr>
            <w:r w:rsidRPr="003D46C3">
              <w:rPr>
                <w:sz w:val="18"/>
                <w:szCs w:val="18"/>
              </w:rPr>
              <w:t>9 мес. 2024</w:t>
            </w:r>
          </w:p>
        </w:tc>
        <w:tc>
          <w:tcPr>
            <w:tcW w:w="709" w:type="dxa"/>
            <w:tcBorders>
              <w:top w:val="nil"/>
              <w:left w:val="nil"/>
              <w:bottom w:val="single" w:sz="4" w:space="0" w:color="auto"/>
              <w:right w:val="single" w:sz="4" w:space="0" w:color="auto"/>
            </w:tcBorders>
            <w:shd w:val="clear" w:color="auto" w:fill="auto"/>
            <w:hideMark/>
          </w:tcPr>
          <w:p w14:paraId="52AD80A4" w14:textId="77777777" w:rsidR="00725A95" w:rsidRPr="003D46C3" w:rsidRDefault="00725A95" w:rsidP="00725A95">
            <w:pPr>
              <w:jc w:val="center"/>
              <w:rPr>
                <w:sz w:val="18"/>
                <w:szCs w:val="18"/>
              </w:rPr>
            </w:pPr>
            <w:r w:rsidRPr="003D46C3">
              <w:rPr>
                <w:sz w:val="18"/>
                <w:szCs w:val="18"/>
              </w:rPr>
              <w:t>9 мес. 2023</w:t>
            </w:r>
          </w:p>
        </w:tc>
        <w:tc>
          <w:tcPr>
            <w:tcW w:w="773" w:type="dxa"/>
            <w:tcBorders>
              <w:top w:val="nil"/>
              <w:left w:val="nil"/>
              <w:bottom w:val="single" w:sz="4" w:space="0" w:color="auto"/>
              <w:right w:val="single" w:sz="4" w:space="0" w:color="auto"/>
            </w:tcBorders>
            <w:shd w:val="clear" w:color="auto" w:fill="auto"/>
            <w:hideMark/>
          </w:tcPr>
          <w:p w14:paraId="652CF3B6" w14:textId="77777777" w:rsidR="00725A95" w:rsidRPr="003D46C3" w:rsidRDefault="00725A95" w:rsidP="00725A95">
            <w:pPr>
              <w:jc w:val="center"/>
              <w:rPr>
                <w:sz w:val="18"/>
                <w:szCs w:val="18"/>
              </w:rPr>
            </w:pPr>
            <w:r w:rsidRPr="003D46C3">
              <w:rPr>
                <w:sz w:val="18"/>
                <w:szCs w:val="18"/>
              </w:rPr>
              <w:t>9 мес. 2024</w:t>
            </w:r>
          </w:p>
        </w:tc>
        <w:tc>
          <w:tcPr>
            <w:tcW w:w="932" w:type="dxa"/>
            <w:tcBorders>
              <w:top w:val="nil"/>
              <w:left w:val="nil"/>
              <w:bottom w:val="single" w:sz="4" w:space="0" w:color="auto"/>
              <w:right w:val="single" w:sz="4" w:space="0" w:color="auto"/>
            </w:tcBorders>
            <w:shd w:val="clear" w:color="auto" w:fill="auto"/>
            <w:hideMark/>
          </w:tcPr>
          <w:p w14:paraId="5C0A7FEA" w14:textId="77777777" w:rsidR="00725A95" w:rsidRPr="003D46C3" w:rsidRDefault="00725A95" w:rsidP="00725A95">
            <w:pPr>
              <w:jc w:val="center"/>
              <w:rPr>
                <w:sz w:val="18"/>
                <w:szCs w:val="18"/>
              </w:rPr>
            </w:pPr>
            <w:r w:rsidRPr="003D46C3">
              <w:rPr>
                <w:sz w:val="18"/>
                <w:szCs w:val="18"/>
              </w:rPr>
              <w:t>9 мес. 2024</w:t>
            </w:r>
          </w:p>
        </w:tc>
        <w:tc>
          <w:tcPr>
            <w:tcW w:w="993" w:type="dxa"/>
            <w:tcBorders>
              <w:top w:val="nil"/>
              <w:left w:val="nil"/>
              <w:bottom w:val="single" w:sz="4" w:space="0" w:color="auto"/>
              <w:right w:val="single" w:sz="4" w:space="0" w:color="auto"/>
            </w:tcBorders>
            <w:shd w:val="clear" w:color="auto" w:fill="auto"/>
            <w:hideMark/>
          </w:tcPr>
          <w:p w14:paraId="19DA10FF" w14:textId="77777777" w:rsidR="00725A95" w:rsidRPr="003D46C3" w:rsidRDefault="00725A95" w:rsidP="00725A95">
            <w:pPr>
              <w:jc w:val="center"/>
              <w:rPr>
                <w:sz w:val="18"/>
                <w:szCs w:val="18"/>
              </w:rPr>
            </w:pPr>
            <w:r w:rsidRPr="003D46C3">
              <w:rPr>
                <w:sz w:val="18"/>
                <w:szCs w:val="18"/>
              </w:rPr>
              <w:t>9 мес. 2024</w:t>
            </w:r>
          </w:p>
        </w:tc>
        <w:tc>
          <w:tcPr>
            <w:tcW w:w="708" w:type="dxa"/>
            <w:tcBorders>
              <w:top w:val="nil"/>
              <w:left w:val="nil"/>
              <w:bottom w:val="single" w:sz="4" w:space="0" w:color="auto"/>
              <w:right w:val="single" w:sz="4" w:space="0" w:color="auto"/>
            </w:tcBorders>
            <w:shd w:val="clear" w:color="auto" w:fill="auto"/>
            <w:hideMark/>
          </w:tcPr>
          <w:p w14:paraId="5DCACA12" w14:textId="77777777" w:rsidR="00725A95" w:rsidRPr="003D46C3" w:rsidRDefault="00725A95" w:rsidP="00725A95">
            <w:pPr>
              <w:jc w:val="center"/>
              <w:rPr>
                <w:sz w:val="18"/>
                <w:szCs w:val="18"/>
              </w:rPr>
            </w:pPr>
            <w:r w:rsidRPr="003D46C3">
              <w:rPr>
                <w:sz w:val="18"/>
                <w:szCs w:val="18"/>
              </w:rPr>
              <w:t>9 мес. 2023</w:t>
            </w:r>
          </w:p>
        </w:tc>
        <w:tc>
          <w:tcPr>
            <w:tcW w:w="709" w:type="dxa"/>
            <w:tcBorders>
              <w:top w:val="nil"/>
              <w:left w:val="nil"/>
              <w:bottom w:val="single" w:sz="4" w:space="0" w:color="auto"/>
              <w:right w:val="single" w:sz="4" w:space="0" w:color="auto"/>
            </w:tcBorders>
            <w:shd w:val="clear" w:color="auto" w:fill="auto"/>
            <w:hideMark/>
          </w:tcPr>
          <w:p w14:paraId="47B700A9" w14:textId="77777777" w:rsidR="00725A95" w:rsidRPr="003D46C3" w:rsidRDefault="00725A95" w:rsidP="00725A95">
            <w:pPr>
              <w:jc w:val="center"/>
              <w:rPr>
                <w:sz w:val="18"/>
                <w:szCs w:val="18"/>
              </w:rPr>
            </w:pPr>
            <w:r w:rsidRPr="003D46C3">
              <w:rPr>
                <w:sz w:val="18"/>
                <w:szCs w:val="18"/>
              </w:rPr>
              <w:t>9 мес. 2024</w:t>
            </w:r>
          </w:p>
        </w:tc>
        <w:tc>
          <w:tcPr>
            <w:tcW w:w="1060" w:type="dxa"/>
            <w:tcBorders>
              <w:top w:val="nil"/>
              <w:left w:val="nil"/>
              <w:bottom w:val="single" w:sz="4" w:space="0" w:color="auto"/>
              <w:right w:val="nil"/>
            </w:tcBorders>
            <w:shd w:val="clear" w:color="auto" w:fill="auto"/>
            <w:hideMark/>
          </w:tcPr>
          <w:p w14:paraId="52A1315B" w14:textId="04E8B0BE" w:rsidR="00725A95" w:rsidRPr="003D46C3" w:rsidRDefault="00725A95" w:rsidP="00725A95">
            <w:pPr>
              <w:jc w:val="center"/>
              <w:rPr>
                <w:sz w:val="18"/>
                <w:szCs w:val="18"/>
              </w:rPr>
            </w:pPr>
            <w:r w:rsidRPr="003D46C3">
              <w:rPr>
                <w:sz w:val="18"/>
                <w:szCs w:val="18"/>
              </w:rPr>
              <w:t>9 мес. 2024 г /9 мес. 2023</w:t>
            </w:r>
            <w:r w:rsidR="008A382E" w:rsidRPr="003D46C3">
              <w:rPr>
                <w:sz w:val="18"/>
                <w:szCs w:val="18"/>
              </w:rPr>
              <w:t xml:space="preserve"> г</w:t>
            </w:r>
          </w:p>
        </w:tc>
        <w:tc>
          <w:tcPr>
            <w:tcW w:w="950" w:type="dxa"/>
            <w:tcBorders>
              <w:top w:val="nil"/>
              <w:left w:val="single" w:sz="4" w:space="0" w:color="auto"/>
              <w:bottom w:val="single" w:sz="4" w:space="0" w:color="auto"/>
              <w:right w:val="single" w:sz="4" w:space="0" w:color="auto"/>
            </w:tcBorders>
            <w:shd w:val="clear" w:color="auto" w:fill="auto"/>
            <w:hideMark/>
          </w:tcPr>
          <w:p w14:paraId="0CEF415C" w14:textId="77777777" w:rsidR="00725A95" w:rsidRPr="003D46C3" w:rsidRDefault="00725A95" w:rsidP="00725A95">
            <w:pPr>
              <w:jc w:val="center"/>
              <w:rPr>
                <w:sz w:val="18"/>
                <w:szCs w:val="18"/>
              </w:rPr>
            </w:pPr>
            <w:r w:rsidRPr="003D46C3">
              <w:rPr>
                <w:sz w:val="18"/>
                <w:szCs w:val="18"/>
              </w:rPr>
              <w:t>9 мес. 2024</w:t>
            </w:r>
          </w:p>
        </w:tc>
      </w:tr>
      <w:tr w:rsidR="003D46C3" w:rsidRPr="003D46C3" w14:paraId="37760B8D" w14:textId="77777777" w:rsidTr="00516A6B">
        <w:trPr>
          <w:trHeight w:val="300"/>
        </w:trPr>
        <w:tc>
          <w:tcPr>
            <w:tcW w:w="1247" w:type="dxa"/>
            <w:tcBorders>
              <w:top w:val="nil"/>
              <w:left w:val="single" w:sz="4" w:space="0" w:color="auto"/>
              <w:bottom w:val="single" w:sz="4" w:space="0" w:color="auto"/>
              <w:right w:val="single" w:sz="4" w:space="0" w:color="auto"/>
            </w:tcBorders>
            <w:shd w:val="clear" w:color="auto" w:fill="auto"/>
            <w:hideMark/>
          </w:tcPr>
          <w:p w14:paraId="2C8338ED" w14:textId="77777777" w:rsidR="00725A95" w:rsidRPr="003D46C3" w:rsidRDefault="00725A95" w:rsidP="00725A95">
            <w:pPr>
              <w:jc w:val="left"/>
              <w:rPr>
                <w:sz w:val="18"/>
                <w:szCs w:val="18"/>
              </w:rPr>
            </w:pPr>
            <w:r w:rsidRPr="003D46C3">
              <w:rPr>
                <w:sz w:val="18"/>
                <w:szCs w:val="18"/>
              </w:rPr>
              <w:t>Дружба</w:t>
            </w:r>
          </w:p>
        </w:tc>
        <w:tc>
          <w:tcPr>
            <w:tcW w:w="841" w:type="dxa"/>
            <w:tcBorders>
              <w:top w:val="nil"/>
              <w:left w:val="nil"/>
              <w:bottom w:val="single" w:sz="4" w:space="0" w:color="auto"/>
              <w:right w:val="single" w:sz="4" w:space="0" w:color="auto"/>
            </w:tcBorders>
            <w:shd w:val="clear" w:color="auto" w:fill="auto"/>
            <w:noWrap/>
            <w:vAlign w:val="bottom"/>
            <w:hideMark/>
          </w:tcPr>
          <w:p w14:paraId="412BA5FA" w14:textId="77777777" w:rsidR="00725A95" w:rsidRPr="003D46C3" w:rsidRDefault="00725A95" w:rsidP="00725A95">
            <w:pPr>
              <w:jc w:val="center"/>
              <w:rPr>
                <w:sz w:val="18"/>
                <w:szCs w:val="18"/>
              </w:rPr>
            </w:pPr>
            <w:r w:rsidRPr="003D46C3">
              <w:rPr>
                <w:sz w:val="18"/>
                <w:szCs w:val="18"/>
              </w:rPr>
              <w:t>81</w:t>
            </w:r>
          </w:p>
        </w:tc>
        <w:tc>
          <w:tcPr>
            <w:tcW w:w="747" w:type="dxa"/>
            <w:tcBorders>
              <w:top w:val="nil"/>
              <w:left w:val="nil"/>
              <w:bottom w:val="single" w:sz="4" w:space="0" w:color="auto"/>
              <w:right w:val="single" w:sz="4" w:space="0" w:color="auto"/>
            </w:tcBorders>
            <w:shd w:val="clear" w:color="auto" w:fill="auto"/>
            <w:noWrap/>
            <w:vAlign w:val="bottom"/>
            <w:hideMark/>
          </w:tcPr>
          <w:p w14:paraId="428B4568" w14:textId="77777777" w:rsidR="00725A95" w:rsidRPr="003D46C3" w:rsidRDefault="00725A95" w:rsidP="00725A95">
            <w:pPr>
              <w:jc w:val="center"/>
              <w:rPr>
                <w:sz w:val="18"/>
                <w:szCs w:val="18"/>
              </w:rPr>
            </w:pPr>
            <w:r w:rsidRPr="003D46C3">
              <w:rPr>
                <w:sz w:val="18"/>
                <w:szCs w:val="18"/>
              </w:rPr>
              <w:t>80</w:t>
            </w:r>
          </w:p>
        </w:tc>
        <w:tc>
          <w:tcPr>
            <w:tcW w:w="824" w:type="dxa"/>
            <w:tcBorders>
              <w:top w:val="nil"/>
              <w:left w:val="nil"/>
              <w:bottom w:val="single" w:sz="4" w:space="0" w:color="auto"/>
              <w:right w:val="single" w:sz="4" w:space="0" w:color="auto"/>
            </w:tcBorders>
            <w:shd w:val="clear" w:color="auto" w:fill="auto"/>
            <w:noWrap/>
            <w:vAlign w:val="bottom"/>
            <w:hideMark/>
          </w:tcPr>
          <w:p w14:paraId="73F27B99" w14:textId="77777777" w:rsidR="00725A95" w:rsidRPr="003D46C3" w:rsidRDefault="00725A95" w:rsidP="00725A95">
            <w:pPr>
              <w:jc w:val="center"/>
              <w:rPr>
                <w:sz w:val="18"/>
                <w:szCs w:val="18"/>
              </w:rPr>
            </w:pPr>
            <w:r w:rsidRPr="003D46C3">
              <w:rPr>
                <w:sz w:val="18"/>
                <w:szCs w:val="18"/>
              </w:rPr>
              <w:t>23755</w:t>
            </w:r>
          </w:p>
        </w:tc>
        <w:tc>
          <w:tcPr>
            <w:tcW w:w="848" w:type="dxa"/>
            <w:tcBorders>
              <w:top w:val="nil"/>
              <w:left w:val="nil"/>
              <w:bottom w:val="single" w:sz="4" w:space="0" w:color="auto"/>
              <w:right w:val="single" w:sz="4" w:space="0" w:color="auto"/>
            </w:tcBorders>
            <w:shd w:val="clear" w:color="auto" w:fill="auto"/>
            <w:noWrap/>
            <w:vAlign w:val="bottom"/>
            <w:hideMark/>
          </w:tcPr>
          <w:p w14:paraId="387C8E19" w14:textId="77777777" w:rsidR="00725A95" w:rsidRPr="003D46C3" w:rsidRDefault="00725A95" w:rsidP="00725A95">
            <w:pPr>
              <w:jc w:val="center"/>
              <w:rPr>
                <w:sz w:val="18"/>
                <w:szCs w:val="18"/>
              </w:rPr>
            </w:pPr>
            <w:r w:rsidRPr="003D46C3">
              <w:rPr>
                <w:sz w:val="18"/>
                <w:szCs w:val="18"/>
              </w:rPr>
              <w:t>30287</w:t>
            </w:r>
          </w:p>
        </w:tc>
        <w:tc>
          <w:tcPr>
            <w:tcW w:w="709" w:type="dxa"/>
            <w:tcBorders>
              <w:top w:val="nil"/>
              <w:left w:val="nil"/>
              <w:bottom w:val="single" w:sz="4" w:space="0" w:color="auto"/>
              <w:right w:val="single" w:sz="4" w:space="0" w:color="auto"/>
            </w:tcBorders>
            <w:shd w:val="clear" w:color="auto" w:fill="auto"/>
            <w:noWrap/>
            <w:vAlign w:val="bottom"/>
            <w:hideMark/>
          </w:tcPr>
          <w:p w14:paraId="1D64361E" w14:textId="77777777" w:rsidR="00725A95" w:rsidRPr="003D46C3" w:rsidRDefault="00725A95" w:rsidP="00725A95">
            <w:pPr>
              <w:jc w:val="center"/>
              <w:rPr>
                <w:sz w:val="18"/>
                <w:szCs w:val="18"/>
              </w:rPr>
            </w:pPr>
            <w:r w:rsidRPr="003D46C3">
              <w:rPr>
                <w:sz w:val="18"/>
                <w:szCs w:val="18"/>
              </w:rPr>
              <w:t>32586</w:t>
            </w:r>
          </w:p>
        </w:tc>
        <w:tc>
          <w:tcPr>
            <w:tcW w:w="773" w:type="dxa"/>
            <w:tcBorders>
              <w:top w:val="nil"/>
              <w:left w:val="nil"/>
              <w:bottom w:val="single" w:sz="4" w:space="0" w:color="auto"/>
              <w:right w:val="single" w:sz="4" w:space="0" w:color="auto"/>
            </w:tcBorders>
            <w:shd w:val="clear" w:color="auto" w:fill="auto"/>
            <w:noWrap/>
            <w:vAlign w:val="bottom"/>
            <w:hideMark/>
          </w:tcPr>
          <w:p w14:paraId="287CD8FE" w14:textId="77777777" w:rsidR="00725A95" w:rsidRPr="003D46C3" w:rsidRDefault="00725A95" w:rsidP="00725A95">
            <w:pPr>
              <w:jc w:val="center"/>
              <w:rPr>
                <w:sz w:val="18"/>
                <w:szCs w:val="18"/>
              </w:rPr>
            </w:pPr>
            <w:r w:rsidRPr="003D46C3">
              <w:rPr>
                <w:sz w:val="18"/>
                <w:szCs w:val="18"/>
              </w:rPr>
              <w:t>42065</w:t>
            </w:r>
          </w:p>
        </w:tc>
        <w:tc>
          <w:tcPr>
            <w:tcW w:w="932" w:type="dxa"/>
            <w:tcBorders>
              <w:top w:val="nil"/>
              <w:left w:val="nil"/>
              <w:bottom w:val="single" w:sz="4" w:space="0" w:color="auto"/>
              <w:right w:val="single" w:sz="4" w:space="0" w:color="auto"/>
            </w:tcBorders>
            <w:shd w:val="clear" w:color="auto" w:fill="auto"/>
            <w:hideMark/>
          </w:tcPr>
          <w:p w14:paraId="26EC99AD" w14:textId="77777777" w:rsidR="00725A95" w:rsidRPr="003D46C3" w:rsidRDefault="00725A95" w:rsidP="00725A95">
            <w:pPr>
              <w:jc w:val="center"/>
              <w:rPr>
                <w:sz w:val="18"/>
                <w:szCs w:val="18"/>
              </w:rPr>
            </w:pPr>
            <w:r w:rsidRPr="003D46C3">
              <w:rPr>
                <w:sz w:val="18"/>
                <w:szCs w:val="18"/>
              </w:rPr>
              <w:t>93159</w:t>
            </w:r>
          </w:p>
        </w:tc>
        <w:tc>
          <w:tcPr>
            <w:tcW w:w="993" w:type="dxa"/>
            <w:tcBorders>
              <w:top w:val="nil"/>
              <w:left w:val="nil"/>
              <w:bottom w:val="single" w:sz="4" w:space="0" w:color="auto"/>
              <w:right w:val="single" w:sz="4" w:space="0" w:color="auto"/>
            </w:tcBorders>
            <w:shd w:val="clear" w:color="auto" w:fill="auto"/>
            <w:hideMark/>
          </w:tcPr>
          <w:p w14:paraId="5DD054CB" w14:textId="77777777" w:rsidR="00725A95" w:rsidRPr="003D46C3" w:rsidRDefault="00725A95" w:rsidP="00725A95">
            <w:pPr>
              <w:jc w:val="center"/>
              <w:rPr>
                <w:sz w:val="18"/>
                <w:szCs w:val="18"/>
              </w:rPr>
            </w:pPr>
            <w:r w:rsidRPr="003D46C3">
              <w:rPr>
                <w:sz w:val="18"/>
                <w:szCs w:val="18"/>
              </w:rPr>
              <w:t>1 164</w:t>
            </w:r>
          </w:p>
        </w:tc>
        <w:tc>
          <w:tcPr>
            <w:tcW w:w="708" w:type="dxa"/>
            <w:tcBorders>
              <w:top w:val="nil"/>
              <w:left w:val="nil"/>
              <w:bottom w:val="single" w:sz="4" w:space="0" w:color="auto"/>
              <w:right w:val="single" w:sz="4" w:space="0" w:color="auto"/>
            </w:tcBorders>
            <w:shd w:val="clear" w:color="auto" w:fill="auto"/>
            <w:noWrap/>
            <w:vAlign w:val="bottom"/>
            <w:hideMark/>
          </w:tcPr>
          <w:p w14:paraId="1C51CC83" w14:textId="77777777" w:rsidR="00725A95" w:rsidRPr="003D46C3" w:rsidRDefault="00725A95" w:rsidP="00725A95">
            <w:pPr>
              <w:jc w:val="center"/>
              <w:rPr>
                <w:sz w:val="18"/>
                <w:szCs w:val="18"/>
              </w:rPr>
            </w:pPr>
            <w:r w:rsidRPr="003D46C3">
              <w:rPr>
                <w:sz w:val="18"/>
                <w:szCs w:val="18"/>
              </w:rPr>
              <w:t>28</w:t>
            </w:r>
          </w:p>
        </w:tc>
        <w:tc>
          <w:tcPr>
            <w:tcW w:w="709" w:type="dxa"/>
            <w:tcBorders>
              <w:top w:val="nil"/>
              <w:left w:val="nil"/>
              <w:bottom w:val="single" w:sz="4" w:space="0" w:color="auto"/>
              <w:right w:val="single" w:sz="4" w:space="0" w:color="auto"/>
            </w:tcBorders>
            <w:shd w:val="clear" w:color="auto" w:fill="auto"/>
            <w:noWrap/>
            <w:vAlign w:val="bottom"/>
            <w:hideMark/>
          </w:tcPr>
          <w:p w14:paraId="091F6C20" w14:textId="77777777" w:rsidR="00725A95" w:rsidRPr="003D46C3" w:rsidRDefault="00725A95" w:rsidP="00725A95">
            <w:pPr>
              <w:jc w:val="center"/>
              <w:rPr>
                <w:sz w:val="18"/>
                <w:szCs w:val="18"/>
              </w:rPr>
            </w:pPr>
            <w:r w:rsidRPr="003D46C3">
              <w:rPr>
                <w:sz w:val="18"/>
                <w:szCs w:val="18"/>
              </w:rPr>
              <w:t>33</w:t>
            </w:r>
          </w:p>
        </w:tc>
        <w:tc>
          <w:tcPr>
            <w:tcW w:w="1060" w:type="dxa"/>
            <w:tcBorders>
              <w:top w:val="nil"/>
              <w:left w:val="nil"/>
              <w:bottom w:val="single" w:sz="4" w:space="0" w:color="auto"/>
              <w:right w:val="nil"/>
            </w:tcBorders>
            <w:shd w:val="clear" w:color="auto" w:fill="auto"/>
            <w:hideMark/>
          </w:tcPr>
          <w:p w14:paraId="1583B363" w14:textId="77777777" w:rsidR="00725A95" w:rsidRPr="003D46C3" w:rsidRDefault="00725A95" w:rsidP="00725A95">
            <w:pPr>
              <w:jc w:val="center"/>
              <w:rPr>
                <w:sz w:val="18"/>
                <w:szCs w:val="18"/>
              </w:rPr>
            </w:pPr>
            <w:r w:rsidRPr="003D46C3">
              <w:rPr>
                <w:sz w:val="18"/>
                <w:szCs w:val="18"/>
              </w:rPr>
              <w:t>29</w:t>
            </w:r>
          </w:p>
        </w:tc>
        <w:tc>
          <w:tcPr>
            <w:tcW w:w="950" w:type="dxa"/>
            <w:tcBorders>
              <w:top w:val="nil"/>
              <w:left w:val="single" w:sz="4" w:space="0" w:color="auto"/>
              <w:bottom w:val="single" w:sz="4" w:space="0" w:color="auto"/>
              <w:right w:val="single" w:sz="4" w:space="0" w:color="auto"/>
            </w:tcBorders>
            <w:shd w:val="clear" w:color="auto" w:fill="auto"/>
            <w:noWrap/>
            <w:vAlign w:val="bottom"/>
            <w:hideMark/>
          </w:tcPr>
          <w:p w14:paraId="7885936F" w14:textId="77777777" w:rsidR="00725A95" w:rsidRPr="003D46C3" w:rsidRDefault="00725A95" w:rsidP="00725A95">
            <w:pPr>
              <w:jc w:val="center"/>
              <w:rPr>
                <w:sz w:val="18"/>
                <w:szCs w:val="18"/>
              </w:rPr>
            </w:pPr>
            <w:r w:rsidRPr="003D46C3">
              <w:rPr>
                <w:sz w:val="18"/>
                <w:szCs w:val="18"/>
              </w:rPr>
              <w:t>2215</w:t>
            </w:r>
          </w:p>
        </w:tc>
      </w:tr>
      <w:tr w:rsidR="003D46C3" w:rsidRPr="003D46C3" w14:paraId="0B3D6805" w14:textId="77777777" w:rsidTr="00516A6B">
        <w:trPr>
          <w:trHeight w:val="300"/>
        </w:trPr>
        <w:tc>
          <w:tcPr>
            <w:tcW w:w="1247" w:type="dxa"/>
            <w:tcBorders>
              <w:top w:val="nil"/>
              <w:left w:val="single" w:sz="4" w:space="0" w:color="auto"/>
              <w:bottom w:val="single" w:sz="4" w:space="0" w:color="auto"/>
              <w:right w:val="single" w:sz="4" w:space="0" w:color="auto"/>
            </w:tcBorders>
            <w:shd w:val="clear" w:color="auto" w:fill="auto"/>
            <w:hideMark/>
          </w:tcPr>
          <w:p w14:paraId="46A5EE5F" w14:textId="77777777" w:rsidR="00725A95" w:rsidRPr="003D46C3" w:rsidRDefault="00725A95" w:rsidP="00725A95">
            <w:pPr>
              <w:jc w:val="left"/>
              <w:rPr>
                <w:sz w:val="18"/>
                <w:szCs w:val="18"/>
              </w:rPr>
            </w:pPr>
            <w:r w:rsidRPr="003D46C3">
              <w:rPr>
                <w:sz w:val="18"/>
                <w:szCs w:val="18"/>
              </w:rPr>
              <w:t>Искра</w:t>
            </w:r>
          </w:p>
        </w:tc>
        <w:tc>
          <w:tcPr>
            <w:tcW w:w="841" w:type="dxa"/>
            <w:tcBorders>
              <w:top w:val="nil"/>
              <w:left w:val="nil"/>
              <w:bottom w:val="single" w:sz="4" w:space="0" w:color="auto"/>
              <w:right w:val="single" w:sz="4" w:space="0" w:color="auto"/>
            </w:tcBorders>
            <w:shd w:val="clear" w:color="auto" w:fill="auto"/>
            <w:noWrap/>
            <w:vAlign w:val="bottom"/>
            <w:hideMark/>
          </w:tcPr>
          <w:p w14:paraId="66B69DA8" w14:textId="77777777" w:rsidR="00725A95" w:rsidRPr="003D46C3" w:rsidRDefault="00725A95" w:rsidP="00725A95">
            <w:pPr>
              <w:jc w:val="center"/>
              <w:rPr>
                <w:sz w:val="18"/>
                <w:szCs w:val="18"/>
              </w:rPr>
            </w:pPr>
            <w:r w:rsidRPr="003D46C3">
              <w:rPr>
                <w:sz w:val="18"/>
                <w:szCs w:val="18"/>
              </w:rPr>
              <w:t>86</w:t>
            </w:r>
          </w:p>
        </w:tc>
        <w:tc>
          <w:tcPr>
            <w:tcW w:w="747" w:type="dxa"/>
            <w:tcBorders>
              <w:top w:val="nil"/>
              <w:left w:val="nil"/>
              <w:bottom w:val="single" w:sz="4" w:space="0" w:color="auto"/>
              <w:right w:val="single" w:sz="4" w:space="0" w:color="auto"/>
            </w:tcBorders>
            <w:shd w:val="clear" w:color="auto" w:fill="auto"/>
            <w:noWrap/>
            <w:vAlign w:val="bottom"/>
            <w:hideMark/>
          </w:tcPr>
          <w:p w14:paraId="06CB2C7F" w14:textId="77777777" w:rsidR="00725A95" w:rsidRPr="003D46C3" w:rsidRDefault="00725A95" w:rsidP="00725A95">
            <w:pPr>
              <w:jc w:val="center"/>
              <w:rPr>
                <w:sz w:val="18"/>
                <w:szCs w:val="18"/>
              </w:rPr>
            </w:pPr>
            <w:r w:rsidRPr="003D46C3">
              <w:rPr>
                <w:sz w:val="18"/>
                <w:szCs w:val="18"/>
              </w:rPr>
              <w:t>88</w:t>
            </w:r>
          </w:p>
        </w:tc>
        <w:tc>
          <w:tcPr>
            <w:tcW w:w="824" w:type="dxa"/>
            <w:tcBorders>
              <w:top w:val="nil"/>
              <w:left w:val="nil"/>
              <w:bottom w:val="single" w:sz="4" w:space="0" w:color="auto"/>
              <w:right w:val="single" w:sz="4" w:space="0" w:color="auto"/>
            </w:tcBorders>
            <w:shd w:val="clear" w:color="auto" w:fill="auto"/>
            <w:noWrap/>
            <w:vAlign w:val="bottom"/>
            <w:hideMark/>
          </w:tcPr>
          <w:p w14:paraId="3B76BE48" w14:textId="77777777" w:rsidR="00725A95" w:rsidRPr="003D46C3" w:rsidRDefault="00725A95" w:rsidP="00725A95">
            <w:pPr>
              <w:jc w:val="center"/>
              <w:rPr>
                <w:sz w:val="18"/>
                <w:szCs w:val="18"/>
              </w:rPr>
            </w:pPr>
            <w:r w:rsidRPr="003D46C3">
              <w:rPr>
                <w:sz w:val="18"/>
                <w:szCs w:val="18"/>
              </w:rPr>
              <w:t>29361</w:t>
            </w:r>
          </w:p>
        </w:tc>
        <w:tc>
          <w:tcPr>
            <w:tcW w:w="848" w:type="dxa"/>
            <w:tcBorders>
              <w:top w:val="nil"/>
              <w:left w:val="nil"/>
              <w:bottom w:val="single" w:sz="4" w:space="0" w:color="auto"/>
              <w:right w:val="single" w:sz="4" w:space="0" w:color="auto"/>
            </w:tcBorders>
            <w:shd w:val="clear" w:color="auto" w:fill="auto"/>
            <w:noWrap/>
            <w:vAlign w:val="bottom"/>
            <w:hideMark/>
          </w:tcPr>
          <w:p w14:paraId="556EA832" w14:textId="77777777" w:rsidR="00725A95" w:rsidRPr="003D46C3" w:rsidRDefault="00725A95" w:rsidP="00725A95">
            <w:pPr>
              <w:jc w:val="center"/>
              <w:rPr>
                <w:sz w:val="18"/>
                <w:szCs w:val="18"/>
              </w:rPr>
            </w:pPr>
            <w:r w:rsidRPr="003D46C3">
              <w:rPr>
                <w:sz w:val="18"/>
                <w:szCs w:val="18"/>
              </w:rPr>
              <w:t>39338</w:t>
            </w:r>
          </w:p>
        </w:tc>
        <w:tc>
          <w:tcPr>
            <w:tcW w:w="709" w:type="dxa"/>
            <w:tcBorders>
              <w:top w:val="nil"/>
              <w:left w:val="nil"/>
              <w:bottom w:val="single" w:sz="4" w:space="0" w:color="auto"/>
              <w:right w:val="single" w:sz="4" w:space="0" w:color="auto"/>
            </w:tcBorders>
            <w:shd w:val="clear" w:color="auto" w:fill="auto"/>
            <w:noWrap/>
            <w:vAlign w:val="bottom"/>
            <w:hideMark/>
          </w:tcPr>
          <w:p w14:paraId="1137706A" w14:textId="77777777" w:rsidR="00725A95" w:rsidRPr="003D46C3" w:rsidRDefault="00725A95" w:rsidP="00725A95">
            <w:pPr>
              <w:jc w:val="center"/>
              <w:rPr>
                <w:sz w:val="18"/>
                <w:szCs w:val="18"/>
              </w:rPr>
            </w:pPr>
            <w:r w:rsidRPr="003D46C3">
              <w:rPr>
                <w:sz w:val="18"/>
                <w:szCs w:val="18"/>
              </w:rPr>
              <w:t>37934</w:t>
            </w:r>
          </w:p>
        </w:tc>
        <w:tc>
          <w:tcPr>
            <w:tcW w:w="773" w:type="dxa"/>
            <w:tcBorders>
              <w:top w:val="nil"/>
              <w:left w:val="nil"/>
              <w:bottom w:val="single" w:sz="4" w:space="0" w:color="auto"/>
              <w:right w:val="single" w:sz="4" w:space="0" w:color="auto"/>
            </w:tcBorders>
            <w:shd w:val="clear" w:color="auto" w:fill="auto"/>
            <w:noWrap/>
            <w:vAlign w:val="bottom"/>
            <w:hideMark/>
          </w:tcPr>
          <w:p w14:paraId="16E05BB7" w14:textId="77777777" w:rsidR="00725A95" w:rsidRPr="003D46C3" w:rsidRDefault="00725A95" w:rsidP="00725A95">
            <w:pPr>
              <w:jc w:val="center"/>
              <w:rPr>
                <w:sz w:val="18"/>
                <w:szCs w:val="18"/>
              </w:rPr>
            </w:pPr>
            <w:r w:rsidRPr="003D46C3">
              <w:rPr>
                <w:sz w:val="18"/>
                <w:szCs w:val="18"/>
              </w:rPr>
              <w:t>49669</w:t>
            </w:r>
          </w:p>
        </w:tc>
        <w:tc>
          <w:tcPr>
            <w:tcW w:w="932" w:type="dxa"/>
            <w:tcBorders>
              <w:top w:val="nil"/>
              <w:left w:val="nil"/>
              <w:bottom w:val="single" w:sz="4" w:space="0" w:color="auto"/>
              <w:right w:val="single" w:sz="4" w:space="0" w:color="auto"/>
            </w:tcBorders>
            <w:shd w:val="clear" w:color="auto" w:fill="auto"/>
            <w:hideMark/>
          </w:tcPr>
          <w:p w14:paraId="6E5E8006" w14:textId="77777777" w:rsidR="00725A95" w:rsidRPr="003D46C3" w:rsidRDefault="00725A95" w:rsidP="00725A95">
            <w:pPr>
              <w:jc w:val="center"/>
              <w:rPr>
                <w:sz w:val="18"/>
                <w:szCs w:val="18"/>
              </w:rPr>
            </w:pPr>
            <w:r w:rsidRPr="003D46C3">
              <w:rPr>
                <w:sz w:val="18"/>
                <w:szCs w:val="18"/>
              </w:rPr>
              <w:t>150581</w:t>
            </w:r>
          </w:p>
        </w:tc>
        <w:tc>
          <w:tcPr>
            <w:tcW w:w="993" w:type="dxa"/>
            <w:tcBorders>
              <w:top w:val="nil"/>
              <w:left w:val="nil"/>
              <w:bottom w:val="single" w:sz="4" w:space="0" w:color="auto"/>
              <w:right w:val="single" w:sz="4" w:space="0" w:color="auto"/>
            </w:tcBorders>
            <w:shd w:val="clear" w:color="auto" w:fill="auto"/>
            <w:hideMark/>
          </w:tcPr>
          <w:p w14:paraId="3A625453" w14:textId="77777777" w:rsidR="00725A95" w:rsidRPr="003D46C3" w:rsidRDefault="00725A95" w:rsidP="00725A95">
            <w:pPr>
              <w:jc w:val="center"/>
              <w:rPr>
                <w:sz w:val="18"/>
                <w:szCs w:val="18"/>
              </w:rPr>
            </w:pPr>
            <w:r w:rsidRPr="003D46C3">
              <w:rPr>
                <w:sz w:val="18"/>
                <w:szCs w:val="18"/>
              </w:rPr>
              <w:t>1 711</w:t>
            </w:r>
          </w:p>
        </w:tc>
        <w:tc>
          <w:tcPr>
            <w:tcW w:w="708" w:type="dxa"/>
            <w:tcBorders>
              <w:top w:val="nil"/>
              <w:left w:val="nil"/>
              <w:bottom w:val="single" w:sz="4" w:space="0" w:color="auto"/>
              <w:right w:val="single" w:sz="4" w:space="0" w:color="auto"/>
            </w:tcBorders>
            <w:shd w:val="clear" w:color="auto" w:fill="auto"/>
            <w:noWrap/>
            <w:vAlign w:val="bottom"/>
            <w:hideMark/>
          </w:tcPr>
          <w:p w14:paraId="6949CE97" w14:textId="77777777" w:rsidR="00725A95" w:rsidRPr="003D46C3" w:rsidRDefault="00725A95" w:rsidP="00725A95">
            <w:pPr>
              <w:jc w:val="center"/>
              <w:rPr>
                <w:sz w:val="18"/>
                <w:szCs w:val="18"/>
              </w:rPr>
            </w:pPr>
            <w:r w:rsidRPr="003D46C3">
              <w:rPr>
                <w:sz w:val="18"/>
                <w:szCs w:val="18"/>
              </w:rPr>
              <w:t>25</w:t>
            </w:r>
          </w:p>
        </w:tc>
        <w:tc>
          <w:tcPr>
            <w:tcW w:w="709" w:type="dxa"/>
            <w:tcBorders>
              <w:top w:val="nil"/>
              <w:left w:val="nil"/>
              <w:bottom w:val="single" w:sz="4" w:space="0" w:color="auto"/>
              <w:right w:val="single" w:sz="4" w:space="0" w:color="auto"/>
            </w:tcBorders>
            <w:shd w:val="clear" w:color="auto" w:fill="auto"/>
            <w:noWrap/>
            <w:vAlign w:val="bottom"/>
            <w:hideMark/>
          </w:tcPr>
          <w:p w14:paraId="4F8759E9" w14:textId="77777777" w:rsidR="00725A95" w:rsidRPr="003D46C3" w:rsidRDefault="00725A95" w:rsidP="00725A95">
            <w:pPr>
              <w:jc w:val="center"/>
              <w:rPr>
                <w:sz w:val="18"/>
                <w:szCs w:val="18"/>
              </w:rPr>
            </w:pPr>
            <w:r w:rsidRPr="003D46C3">
              <w:rPr>
                <w:sz w:val="18"/>
                <w:szCs w:val="18"/>
              </w:rPr>
              <w:t>26</w:t>
            </w:r>
          </w:p>
        </w:tc>
        <w:tc>
          <w:tcPr>
            <w:tcW w:w="1060" w:type="dxa"/>
            <w:tcBorders>
              <w:top w:val="nil"/>
              <w:left w:val="nil"/>
              <w:bottom w:val="single" w:sz="4" w:space="0" w:color="auto"/>
              <w:right w:val="nil"/>
            </w:tcBorders>
            <w:shd w:val="clear" w:color="auto" w:fill="auto"/>
            <w:hideMark/>
          </w:tcPr>
          <w:p w14:paraId="16911E6F" w14:textId="77777777" w:rsidR="00725A95" w:rsidRPr="003D46C3" w:rsidRDefault="00725A95" w:rsidP="00725A95">
            <w:pPr>
              <w:jc w:val="center"/>
              <w:rPr>
                <w:sz w:val="18"/>
                <w:szCs w:val="18"/>
              </w:rPr>
            </w:pPr>
            <w:r w:rsidRPr="003D46C3">
              <w:rPr>
                <w:sz w:val="18"/>
                <w:szCs w:val="18"/>
              </w:rPr>
              <w:t>31</w:t>
            </w:r>
          </w:p>
        </w:tc>
        <w:tc>
          <w:tcPr>
            <w:tcW w:w="950" w:type="dxa"/>
            <w:tcBorders>
              <w:top w:val="nil"/>
              <w:left w:val="single" w:sz="4" w:space="0" w:color="auto"/>
              <w:bottom w:val="single" w:sz="4" w:space="0" w:color="auto"/>
              <w:right w:val="single" w:sz="4" w:space="0" w:color="auto"/>
            </w:tcBorders>
            <w:shd w:val="clear" w:color="auto" w:fill="auto"/>
            <w:noWrap/>
            <w:vAlign w:val="bottom"/>
            <w:hideMark/>
          </w:tcPr>
          <w:p w14:paraId="5849332F" w14:textId="77777777" w:rsidR="00725A95" w:rsidRPr="003D46C3" w:rsidRDefault="00725A95" w:rsidP="00725A95">
            <w:pPr>
              <w:jc w:val="center"/>
              <w:rPr>
                <w:sz w:val="18"/>
                <w:szCs w:val="18"/>
              </w:rPr>
            </w:pPr>
            <w:r w:rsidRPr="003D46C3">
              <w:rPr>
                <w:sz w:val="18"/>
                <w:szCs w:val="18"/>
              </w:rPr>
              <w:t>3032</w:t>
            </w:r>
          </w:p>
        </w:tc>
      </w:tr>
      <w:tr w:rsidR="003D46C3" w:rsidRPr="003D46C3" w14:paraId="59913494" w14:textId="77777777" w:rsidTr="00516A6B">
        <w:trPr>
          <w:trHeight w:val="300"/>
        </w:trPr>
        <w:tc>
          <w:tcPr>
            <w:tcW w:w="1247" w:type="dxa"/>
            <w:tcBorders>
              <w:top w:val="nil"/>
              <w:left w:val="single" w:sz="4" w:space="0" w:color="auto"/>
              <w:bottom w:val="single" w:sz="4" w:space="0" w:color="auto"/>
              <w:right w:val="single" w:sz="4" w:space="0" w:color="auto"/>
            </w:tcBorders>
            <w:shd w:val="clear" w:color="auto" w:fill="auto"/>
            <w:hideMark/>
          </w:tcPr>
          <w:p w14:paraId="4DCC4867" w14:textId="77777777" w:rsidR="00725A95" w:rsidRPr="003D46C3" w:rsidRDefault="00725A95" w:rsidP="00725A95">
            <w:pPr>
              <w:jc w:val="left"/>
              <w:rPr>
                <w:sz w:val="18"/>
                <w:szCs w:val="18"/>
              </w:rPr>
            </w:pPr>
            <w:r w:rsidRPr="003D46C3">
              <w:rPr>
                <w:sz w:val="18"/>
                <w:szCs w:val="18"/>
              </w:rPr>
              <w:t>Большевик</w:t>
            </w:r>
          </w:p>
        </w:tc>
        <w:tc>
          <w:tcPr>
            <w:tcW w:w="841" w:type="dxa"/>
            <w:tcBorders>
              <w:top w:val="nil"/>
              <w:left w:val="nil"/>
              <w:bottom w:val="single" w:sz="4" w:space="0" w:color="auto"/>
              <w:right w:val="single" w:sz="4" w:space="0" w:color="auto"/>
            </w:tcBorders>
            <w:shd w:val="clear" w:color="auto" w:fill="auto"/>
            <w:noWrap/>
            <w:vAlign w:val="bottom"/>
            <w:hideMark/>
          </w:tcPr>
          <w:p w14:paraId="3102874A" w14:textId="77777777" w:rsidR="00725A95" w:rsidRPr="003D46C3" w:rsidRDefault="00725A95" w:rsidP="00725A95">
            <w:pPr>
              <w:jc w:val="center"/>
              <w:rPr>
                <w:sz w:val="18"/>
                <w:szCs w:val="18"/>
              </w:rPr>
            </w:pPr>
            <w:r w:rsidRPr="003D46C3">
              <w:rPr>
                <w:sz w:val="18"/>
                <w:szCs w:val="18"/>
              </w:rPr>
              <w:t>77</w:t>
            </w:r>
          </w:p>
        </w:tc>
        <w:tc>
          <w:tcPr>
            <w:tcW w:w="747" w:type="dxa"/>
            <w:tcBorders>
              <w:top w:val="nil"/>
              <w:left w:val="nil"/>
              <w:bottom w:val="single" w:sz="4" w:space="0" w:color="auto"/>
              <w:right w:val="single" w:sz="4" w:space="0" w:color="auto"/>
            </w:tcBorders>
            <w:shd w:val="clear" w:color="auto" w:fill="auto"/>
            <w:noWrap/>
            <w:vAlign w:val="bottom"/>
            <w:hideMark/>
          </w:tcPr>
          <w:p w14:paraId="490CDCA0" w14:textId="77777777" w:rsidR="00725A95" w:rsidRPr="003D46C3" w:rsidRDefault="00725A95" w:rsidP="00725A95">
            <w:pPr>
              <w:jc w:val="center"/>
              <w:rPr>
                <w:sz w:val="18"/>
                <w:szCs w:val="18"/>
              </w:rPr>
            </w:pPr>
            <w:r w:rsidRPr="003D46C3">
              <w:rPr>
                <w:sz w:val="18"/>
                <w:szCs w:val="18"/>
              </w:rPr>
              <w:t>73</w:t>
            </w:r>
          </w:p>
        </w:tc>
        <w:tc>
          <w:tcPr>
            <w:tcW w:w="824" w:type="dxa"/>
            <w:tcBorders>
              <w:top w:val="nil"/>
              <w:left w:val="nil"/>
              <w:bottom w:val="single" w:sz="4" w:space="0" w:color="auto"/>
              <w:right w:val="single" w:sz="4" w:space="0" w:color="auto"/>
            </w:tcBorders>
            <w:shd w:val="clear" w:color="auto" w:fill="auto"/>
            <w:noWrap/>
            <w:vAlign w:val="bottom"/>
            <w:hideMark/>
          </w:tcPr>
          <w:p w14:paraId="0D78CF8D" w14:textId="77777777" w:rsidR="00725A95" w:rsidRPr="003D46C3" w:rsidRDefault="00725A95" w:rsidP="00725A95">
            <w:pPr>
              <w:jc w:val="center"/>
              <w:rPr>
                <w:sz w:val="18"/>
                <w:szCs w:val="18"/>
              </w:rPr>
            </w:pPr>
            <w:r w:rsidRPr="003D46C3">
              <w:rPr>
                <w:sz w:val="18"/>
                <w:szCs w:val="18"/>
              </w:rPr>
              <w:t>22424</w:t>
            </w:r>
          </w:p>
        </w:tc>
        <w:tc>
          <w:tcPr>
            <w:tcW w:w="848" w:type="dxa"/>
            <w:tcBorders>
              <w:top w:val="nil"/>
              <w:left w:val="nil"/>
              <w:bottom w:val="single" w:sz="4" w:space="0" w:color="auto"/>
              <w:right w:val="single" w:sz="4" w:space="0" w:color="auto"/>
            </w:tcBorders>
            <w:shd w:val="clear" w:color="auto" w:fill="auto"/>
            <w:noWrap/>
            <w:vAlign w:val="bottom"/>
            <w:hideMark/>
          </w:tcPr>
          <w:p w14:paraId="6EBF1D80" w14:textId="77777777" w:rsidR="00725A95" w:rsidRPr="003D46C3" w:rsidRDefault="00725A95" w:rsidP="00725A95">
            <w:pPr>
              <w:jc w:val="center"/>
              <w:rPr>
                <w:sz w:val="18"/>
                <w:szCs w:val="18"/>
              </w:rPr>
            </w:pPr>
            <w:r w:rsidRPr="003D46C3">
              <w:rPr>
                <w:sz w:val="18"/>
                <w:szCs w:val="18"/>
              </w:rPr>
              <w:t>26175</w:t>
            </w:r>
          </w:p>
        </w:tc>
        <w:tc>
          <w:tcPr>
            <w:tcW w:w="709" w:type="dxa"/>
            <w:tcBorders>
              <w:top w:val="nil"/>
              <w:left w:val="nil"/>
              <w:bottom w:val="single" w:sz="4" w:space="0" w:color="auto"/>
              <w:right w:val="single" w:sz="4" w:space="0" w:color="auto"/>
            </w:tcBorders>
            <w:shd w:val="clear" w:color="auto" w:fill="auto"/>
            <w:noWrap/>
            <w:vAlign w:val="bottom"/>
            <w:hideMark/>
          </w:tcPr>
          <w:p w14:paraId="34DBAA11" w14:textId="77777777" w:rsidR="00725A95" w:rsidRPr="003D46C3" w:rsidRDefault="00725A95" w:rsidP="00725A95">
            <w:pPr>
              <w:jc w:val="center"/>
              <w:rPr>
                <w:sz w:val="18"/>
                <w:szCs w:val="18"/>
              </w:rPr>
            </w:pPr>
            <w:r w:rsidRPr="003D46C3">
              <w:rPr>
                <w:sz w:val="18"/>
                <w:szCs w:val="18"/>
              </w:rPr>
              <w:t>32358</w:t>
            </w:r>
          </w:p>
        </w:tc>
        <w:tc>
          <w:tcPr>
            <w:tcW w:w="773" w:type="dxa"/>
            <w:tcBorders>
              <w:top w:val="nil"/>
              <w:left w:val="nil"/>
              <w:bottom w:val="single" w:sz="4" w:space="0" w:color="auto"/>
              <w:right w:val="single" w:sz="4" w:space="0" w:color="auto"/>
            </w:tcBorders>
            <w:shd w:val="clear" w:color="auto" w:fill="auto"/>
            <w:noWrap/>
            <w:vAlign w:val="bottom"/>
            <w:hideMark/>
          </w:tcPr>
          <w:p w14:paraId="6A181DAC" w14:textId="77777777" w:rsidR="00725A95" w:rsidRPr="003D46C3" w:rsidRDefault="00725A95" w:rsidP="00725A95">
            <w:pPr>
              <w:jc w:val="center"/>
              <w:rPr>
                <w:sz w:val="18"/>
                <w:szCs w:val="18"/>
              </w:rPr>
            </w:pPr>
            <w:r w:rsidRPr="003D46C3">
              <w:rPr>
                <w:sz w:val="18"/>
                <w:szCs w:val="18"/>
              </w:rPr>
              <w:t>39840</w:t>
            </w:r>
          </w:p>
        </w:tc>
        <w:tc>
          <w:tcPr>
            <w:tcW w:w="932" w:type="dxa"/>
            <w:tcBorders>
              <w:top w:val="nil"/>
              <w:left w:val="nil"/>
              <w:bottom w:val="single" w:sz="4" w:space="0" w:color="auto"/>
              <w:right w:val="single" w:sz="4" w:space="0" w:color="auto"/>
            </w:tcBorders>
            <w:shd w:val="clear" w:color="auto" w:fill="auto"/>
            <w:hideMark/>
          </w:tcPr>
          <w:p w14:paraId="755DD71A" w14:textId="77777777" w:rsidR="00725A95" w:rsidRPr="003D46C3" w:rsidRDefault="00725A95" w:rsidP="00725A95">
            <w:pPr>
              <w:jc w:val="center"/>
              <w:rPr>
                <w:sz w:val="18"/>
                <w:szCs w:val="18"/>
              </w:rPr>
            </w:pPr>
            <w:r w:rsidRPr="003D46C3">
              <w:rPr>
                <w:sz w:val="18"/>
                <w:szCs w:val="18"/>
              </w:rPr>
              <w:t>79877</w:t>
            </w:r>
          </w:p>
        </w:tc>
        <w:tc>
          <w:tcPr>
            <w:tcW w:w="993" w:type="dxa"/>
            <w:tcBorders>
              <w:top w:val="nil"/>
              <w:left w:val="nil"/>
              <w:bottom w:val="single" w:sz="4" w:space="0" w:color="auto"/>
              <w:right w:val="single" w:sz="4" w:space="0" w:color="auto"/>
            </w:tcBorders>
            <w:shd w:val="clear" w:color="auto" w:fill="auto"/>
            <w:hideMark/>
          </w:tcPr>
          <w:p w14:paraId="2C11E7B3" w14:textId="77777777" w:rsidR="00725A95" w:rsidRPr="003D46C3" w:rsidRDefault="00725A95" w:rsidP="00725A95">
            <w:pPr>
              <w:jc w:val="center"/>
              <w:rPr>
                <w:sz w:val="18"/>
                <w:szCs w:val="18"/>
              </w:rPr>
            </w:pPr>
            <w:r w:rsidRPr="003D46C3">
              <w:rPr>
                <w:sz w:val="18"/>
                <w:szCs w:val="18"/>
              </w:rPr>
              <w:t>1 094</w:t>
            </w:r>
          </w:p>
        </w:tc>
        <w:tc>
          <w:tcPr>
            <w:tcW w:w="708" w:type="dxa"/>
            <w:tcBorders>
              <w:top w:val="nil"/>
              <w:left w:val="nil"/>
              <w:bottom w:val="single" w:sz="4" w:space="0" w:color="auto"/>
              <w:right w:val="single" w:sz="4" w:space="0" w:color="auto"/>
            </w:tcBorders>
            <w:shd w:val="clear" w:color="auto" w:fill="auto"/>
            <w:noWrap/>
            <w:vAlign w:val="bottom"/>
            <w:hideMark/>
          </w:tcPr>
          <w:p w14:paraId="45F27D31" w14:textId="77777777" w:rsidR="00725A95" w:rsidRPr="003D46C3" w:rsidRDefault="00725A95" w:rsidP="00725A95">
            <w:pPr>
              <w:jc w:val="center"/>
              <w:rPr>
                <w:sz w:val="18"/>
                <w:szCs w:val="18"/>
              </w:rPr>
            </w:pPr>
            <w:r w:rsidRPr="003D46C3">
              <w:rPr>
                <w:sz w:val="18"/>
                <w:szCs w:val="18"/>
              </w:rPr>
              <w:t>32</w:t>
            </w:r>
          </w:p>
        </w:tc>
        <w:tc>
          <w:tcPr>
            <w:tcW w:w="709" w:type="dxa"/>
            <w:tcBorders>
              <w:top w:val="nil"/>
              <w:left w:val="nil"/>
              <w:bottom w:val="single" w:sz="4" w:space="0" w:color="auto"/>
              <w:right w:val="single" w:sz="4" w:space="0" w:color="auto"/>
            </w:tcBorders>
            <w:shd w:val="clear" w:color="auto" w:fill="auto"/>
            <w:noWrap/>
            <w:vAlign w:val="bottom"/>
            <w:hideMark/>
          </w:tcPr>
          <w:p w14:paraId="02B99F5D" w14:textId="77777777" w:rsidR="00725A95" w:rsidRPr="003D46C3" w:rsidRDefault="00725A95" w:rsidP="00725A95">
            <w:pPr>
              <w:jc w:val="center"/>
              <w:rPr>
                <w:sz w:val="18"/>
                <w:szCs w:val="18"/>
              </w:rPr>
            </w:pPr>
            <w:r w:rsidRPr="003D46C3">
              <w:rPr>
                <w:sz w:val="18"/>
                <w:szCs w:val="18"/>
              </w:rPr>
              <w:t>33</w:t>
            </w:r>
          </w:p>
        </w:tc>
        <w:tc>
          <w:tcPr>
            <w:tcW w:w="1060" w:type="dxa"/>
            <w:tcBorders>
              <w:top w:val="nil"/>
              <w:left w:val="nil"/>
              <w:bottom w:val="single" w:sz="4" w:space="0" w:color="auto"/>
              <w:right w:val="nil"/>
            </w:tcBorders>
            <w:shd w:val="clear" w:color="auto" w:fill="auto"/>
            <w:hideMark/>
          </w:tcPr>
          <w:p w14:paraId="26236F1B" w14:textId="77777777" w:rsidR="00725A95" w:rsidRPr="003D46C3" w:rsidRDefault="00725A95" w:rsidP="00725A95">
            <w:pPr>
              <w:jc w:val="center"/>
              <w:rPr>
                <w:sz w:val="18"/>
                <w:szCs w:val="18"/>
              </w:rPr>
            </w:pPr>
            <w:r w:rsidRPr="003D46C3">
              <w:rPr>
                <w:sz w:val="18"/>
                <w:szCs w:val="18"/>
              </w:rPr>
              <w:t>23</w:t>
            </w:r>
          </w:p>
        </w:tc>
        <w:tc>
          <w:tcPr>
            <w:tcW w:w="950" w:type="dxa"/>
            <w:tcBorders>
              <w:top w:val="nil"/>
              <w:left w:val="single" w:sz="4" w:space="0" w:color="auto"/>
              <w:bottom w:val="single" w:sz="4" w:space="0" w:color="auto"/>
              <w:right w:val="single" w:sz="4" w:space="0" w:color="auto"/>
            </w:tcBorders>
            <w:shd w:val="clear" w:color="auto" w:fill="auto"/>
            <w:noWrap/>
            <w:vAlign w:val="bottom"/>
            <w:hideMark/>
          </w:tcPr>
          <w:p w14:paraId="386A1AC1" w14:textId="77777777" w:rsidR="00725A95" w:rsidRPr="003D46C3" w:rsidRDefault="00725A95" w:rsidP="00725A95">
            <w:pPr>
              <w:jc w:val="center"/>
              <w:rPr>
                <w:sz w:val="18"/>
                <w:szCs w:val="18"/>
              </w:rPr>
            </w:pPr>
            <w:r w:rsidRPr="003D46C3">
              <w:rPr>
                <w:sz w:val="18"/>
                <w:szCs w:val="18"/>
              </w:rPr>
              <w:t>2005</w:t>
            </w:r>
          </w:p>
        </w:tc>
      </w:tr>
      <w:tr w:rsidR="003D46C3" w:rsidRPr="003D46C3" w14:paraId="317847B9" w14:textId="77777777" w:rsidTr="00516A6B">
        <w:trPr>
          <w:trHeight w:val="300"/>
        </w:trPr>
        <w:tc>
          <w:tcPr>
            <w:tcW w:w="1247" w:type="dxa"/>
            <w:tcBorders>
              <w:top w:val="nil"/>
              <w:left w:val="single" w:sz="4" w:space="0" w:color="auto"/>
              <w:bottom w:val="single" w:sz="4" w:space="0" w:color="auto"/>
              <w:right w:val="single" w:sz="4" w:space="0" w:color="auto"/>
            </w:tcBorders>
            <w:shd w:val="clear" w:color="auto" w:fill="auto"/>
            <w:hideMark/>
          </w:tcPr>
          <w:p w14:paraId="329B0322" w14:textId="77777777" w:rsidR="00725A95" w:rsidRPr="003D46C3" w:rsidRDefault="00725A95" w:rsidP="00725A95">
            <w:pPr>
              <w:jc w:val="left"/>
              <w:rPr>
                <w:sz w:val="18"/>
                <w:szCs w:val="18"/>
              </w:rPr>
            </w:pPr>
            <w:r w:rsidRPr="003D46C3">
              <w:rPr>
                <w:sz w:val="18"/>
                <w:szCs w:val="18"/>
              </w:rPr>
              <w:t>Свобода</w:t>
            </w:r>
          </w:p>
        </w:tc>
        <w:tc>
          <w:tcPr>
            <w:tcW w:w="841" w:type="dxa"/>
            <w:tcBorders>
              <w:top w:val="nil"/>
              <w:left w:val="nil"/>
              <w:bottom w:val="single" w:sz="4" w:space="0" w:color="auto"/>
              <w:right w:val="single" w:sz="4" w:space="0" w:color="auto"/>
            </w:tcBorders>
            <w:shd w:val="clear" w:color="auto" w:fill="auto"/>
            <w:noWrap/>
            <w:vAlign w:val="bottom"/>
            <w:hideMark/>
          </w:tcPr>
          <w:p w14:paraId="7FD4025E" w14:textId="77777777" w:rsidR="00725A95" w:rsidRPr="003D46C3" w:rsidRDefault="00725A95" w:rsidP="00725A95">
            <w:pPr>
              <w:jc w:val="center"/>
              <w:rPr>
                <w:sz w:val="18"/>
                <w:szCs w:val="18"/>
              </w:rPr>
            </w:pPr>
            <w:r w:rsidRPr="003D46C3">
              <w:rPr>
                <w:sz w:val="18"/>
                <w:szCs w:val="18"/>
              </w:rPr>
              <w:t>36</w:t>
            </w:r>
          </w:p>
        </w:tc>
        <w:tc>
          <w:tcPr>
            <w:tcW w:w="747" w:type="dxa"/>
            <w:tcBorders>
              <w:top w:val="nil"/>
              <w:left w:val="nil"/>
              <w:bottom w:val="single" w:sz="4" w:space="0" w:color="auto"/>
              <w:right w:val="single" w:sz="4" w:space="0" w:color="auto"/>
            </w:tcBorders>
            <w:shd w:val="clear" w:color="auto" w:fill="auto"/>
            <w:noWrap/>
            <w:vAlign w:val="bottom"/>
            <w:hideMark/>
          </w:tcPr>
          <w:p w14:paraId="036BDA3F" w14:textId="77777777" w:rsidR="00725A95" w:rsidRPr="003D46C3" w:rsidRDefault="00725A95" w:rsidP="00725A95">
            <w:pPr>
              <w:jc w:val="center"/>
              <w:rPr>
                <w:sz w:val="18"/>
                <w:szCs w:val="18"/>
              </w:rPr>
            </w:pPr>
            <w:r w:rsidRPr="003D46C3">
              <w:rPr>
                <w:sz w:val="18"/>
                <w:szCs w:val="18"/>
              </w:rPr>
              <w:t>41</w:t>
            </w:r>
          </w:p>
        </w:tc>
        <w:tc>
          <w:tcPr>
            <w:tcW w:w="824" w:type="dxa"/>
            <w:tcBorders>
              <w:top w:val="nil"/>
              <w:left w:val="nil"/>
              <w:bottom w:val="single" w:sz="4" w:space="0" w:color="auto"/>
              <w:right w:val="single" w:sz="4" w:space="0" w:color="auto"/>
            </w:tcBorders>
            <w:shd w:val="clear" w:color="auto" w:fill="auto"/>
            <w:noWrap/>
            <w:vAlign w:val="bottom"/>
            <w:hideMark/>
          </w:tcPr>
          <w:p w14:paraId="5BA04D5F" w14:textId="77777777" w:rsidR="00725A95" w:rsidRPr="003D46C3" w:rsidRDefault="00725A95" w:rsidP="00725A95">
            <w:pPr>
              <w:jc w:val="center"/>
              <w:rPr>
                <w:sz w:val="18"/>
                <w:szCs w:val="18"/>
              </w:rPr>
            </w:pPr>
            <w:r w:rsidRPr="003D46C3">
              <w:rPr>
                <w:sz w:val="18"/>
                <w:szCs w:val="18"/>
              </w:rPr>
              <w:t>10465</w:t>
            </w:r>
          </w:p>
        </w:tc>
        <w:tc>
          <w:tcPr>
            <w:tcW w:w="848" w:type="dxa"/>
            <w:tcBorders>
              <w:top w:val="nil"/>
              <w:left w:val="nil"/>
              <w:bottom w:val="single" w:sz="4" w:space="0" w:color="auto"/>
              <w:right w:val="single" w:sz="4" w:space="0" w:color="auto"/>
            </w:tcBorders>
            <w:shd w:val="clear" w:color="auto" w:fill="auto"/>
            <w:noWrap/>
            <w:vAlign w:val="bottom"/>
            <w:hideMark/>
          </w:tcPr>
          <w:p w14:paraId="2FC50EFA" w14:textId="77777777" w:rsidR="00725A95" w:rsidRPr="003D46C3" w:rsidRDefault="00725A95" w:rsidP="00725A95">
            <w:pPr>
              <w:jc w:val="center"/>
              <w:rPr>
                <w:sz w:val="18"/>
                <w:szCs w:val="18"/>
              </w:rPr>
            </w:pPr>
            <w:r w:rsidRPr="003D46C3">
              <w:rPr>
                <w:sz w:val="18"/>
                <w:szCs w:val="18"/>
              </w:rPr>
              <w:t>14461</w:t>
            </w:r>
          </w:p>
        </w:tc>
        <w:tc>
          <w:tcPr>
            <w:tcW w:w="709" w:type="dxa"/>
            <w:tcBorders>
              <w:top w:val="nil"/>
              <w:left w:val="nil"/>
              <w:bottom w:val="single" w:sz="4" w:space="0" w:color="auto"/>
              <w:right w:val="single" w:sz="4" w:space="0" w:color="auto"/>
            </w:tcBorders>
            <w:shd w:val="clear" w:color="auto" w:fill="auto"/>
            <w:noWrap/>
            <w:vAlign w:val="bottom"/>
            <w:hideMark/>
          </w:tcPr>
          <w:p w14:paraId="35DC6204" w14:textId="77777777" w:rsidR="00725A95" w:rsidRPr="003D46C3" w:rsidRDefault="00725A95" w:rsidP="00725A95">
            <w:pPr>
              <w:jc w:val="center"/>
              <w:rPr>
                <w:sz w:val="18"/>
                <w:szCs w:val="18"/>
              </w:rPr>
            </w:pPr>
            <w:r w:rsidRPr="003D46C3">
              <w:rPr>
                <w:sz w:val="18"/>
                <w:szCs w:val="18"/>
              </w:rPr>
              <w:t>32299</w:t>
            </w:r>
          </w:p>
        </w:tc>
        <w:tc>
          <w:tcPr>
            <w:tcW w:w="773" w:type="dxa"/>
            <w:tcBorders>
              <w:top w:val="nil"/>
              <w:left w:val="nil"/>
              <w:bottom w:val="single" w:sz="4" w:space="0" w:color="auto"/>
              <w:right w:val="single" w:sz="4" w:space="0" w:color="auto"/>
            </w:tcBorders>
            <w:shd w:val="clear" w:color="auto" w:fill="auto"/>
            <w:noWrap/>
            <w:vAlign w:val="bottom"/>
            <w:hideMark/>
          </w:tcPr>
          <w:p w14:paraId="62A8FB15" w14:textId="77777777" w:rsidR="00725A95" w:rsidRPr="003D46C3" w:rsidRDefault="00725A95" w:rsidP="00725A95">
            <w:pPr>
              <w:jc w:val="center"/>
              <w:rPr>
                <w:sz w:val="18"/>
                <w:szCs w:val="18"/>
              </w:rPr>
            </w:pPr>
            <w:r w:rsidRPr="003D46C3">
              <w:rPr>
                <w:sz w:val="18"/>
                <w:szCs w:val="18"/>
              </w:rPr>
              <w:t>39190</w:t>
            </w:r>
          </w:p>
        </w:tc>
        <w:tc>
          <w:tcPr>
            <w:tcW w:w="932" w:type="dxa"/>
            <w:tcBorders>
              <w:top w:val="nil"/>
              <w:left w:val="nil"/>
              <w:bottom w:val="single" w:sz="4" w:space="0" w:color="auto"/>
              <w:right w:val="single" w:sz="4" w:space="0" w:color="auto"/>
            </w:tcBorders>
            <w:shd w:val="clear" w:color="auto" w:fill="auto"/>
            <w:hideMark/>
          </w:tcPr>
          <w:p w14:paraId="507ED854" w14:textId="77777777" w:rsidR="00725A95" w:rsidRPr="003D46C3" w:rsidRDefault="00725A95" w:rsidP="00725A95">
            <w:pPr>
              <w:jc w:val="center"/>
              <w:rPr>
                <w:sz w:val="18"/>
                <w:szCs w:val="18"/>
              </w:rPr>
            </w:pPr>
            <w:r w:rsidRPr="003D46C3">
              <w:rPr>
                <w:sz w:val="18"/>
                <w:szCs w:val="18"/>
              </w:rPr>
              <w:t>57427</w:t>
            </w:r>
          </w:p>
        </w:tc>
        <w:tc>
          <w:tcPr>
            <w:tcW w:w="993" w:type="dxa"/>
            <w:tcBorders>
              <w:top w:val="nil"/>
              <w:left w:val="nil"/>
              <w:bottom w:val="single" w:sz="4" w:space="0" w:color="auto"/>
              <w:right w:val="single" w:sz="4" w:space="0" w:color="auto"/>
            </w:tcBorders>
            <w:shd w:val="clear" w:color="auto" w:fill="auto"/>
            <w:hideMark/>
          </w:tcPr>
          <w:p w14:paraId="2D3DF4CB" w14:textId="77777777" w:rsidR="00725A95" w:rsidRPr="003D46C3" w:rsidRDefault="00725A95" w:rsidP="00725A95">
            <w:pPr>
              <w:jc w:val="center"/>
              <w:rPr>
                <w:sz w:val="18"/>
                <w:szCs w:val="18"/>
              </w:rPr>
            </w:pPr>
            <w:r w:rsidRPr="003D46C3">
              <w:rPr>
                <w:sz w:val="18"/>
                <w:szCs w:val="18"/>
              </w:rPr>
              <w:t>1 401</w:t>
            </w:r>
          </w:p>
        </w:tc>
        <w:tc>
          <w:tcPr>
            <w:tcW w:w="708" w:type="dxa"/>
            <w:tcBorders>
              <w:top w:val="nil"/>
              <w:left w:val="nil"/>
              <w:bottom w:val="single" w:sz="4" w:space="0" w:color="auto"/>
              <w:right w:val="single" w:sz="4" w:space="0" w:color="auto"/>
            </w:tcBorders>
            <w:shd w:val="clear" w:color="auto" w:fill="auto"/>
            <w:noWrap/>
            <w:vAlign w:val="bottom"/>
            <w:hideMark/>
          </w:tcPr>
          <w:p w14:paraId="3CE4E743" w14:textId="77777777" w:rsidR="00725A95" w:rsidRPr="003D46C3" w:rsidRDefault="00725A95" w:rsidP="00725A95">
            <w:pPr>
              <w:jc w:val="center"/>
              <w:rPr>
                <w:sz w:val="18"/>
                <w:szCs w:val="18"/>
              </w:rPr>
            </w:pPr>
            <w:r w:rsidRPr="003D46C3">
              <w:rPr>
                <w:sz w:val="18"/>
                <w:szCs w:val="18"/>
              </w:rPr>
              <w:t>20</w:t>
            </w:r>
          </w:p>
        </w:tc>
        <w:tc>
          <w:tcPr>
            <w:tcW w:w="709" w:type="dxa"/>
            <w:tcBorders>
              <w:top w:val="nil"/>
              <w:left w:val="nil"/>
              <w:bottom w:val="single" w:sz="4" w:space="0" w:color="auto"/>
              <w:right w:val="single" w:sz="4" w:space="0" w:color="auto"/>
            </w:tcBorders>
            <w:shd w:val="clear" w:color="auto" w:fill="auto"/>
            <w:noWrap/>
            <w:vAlign w:val="bottom"/>
            <w:hideMark/>
          </w:tcPr>
          <w:p w14:paraId="3488D52D" w14:textId="77777777" w:rsidR="00725A95" w:rsidRPr="003D46C3" w:rsidRDefault="00725A95" w:rsidP="00725A95">
            <w:pPr>
              <w:jc w:val="center"/>
              <w:rPr>
                <w:sz w:val="18"/>
                <w:szCs w:val="18"/>
              </w:rPr>
            </w:pPr>
            <w:r w:rsidRPr="003D46C3">
              <w:rPr>
                <w:sz w:val="18"/>
                <w:szCs w:val="18"/>
              </w:rPr>
              <w:t>25</w:t>
            </w:r>
          </w:p>
        </w:tc>
        <w:tc>
          <w:tcPr>
            <w:tcW w:w="1060" w:type="dxa"/>
            <w:tcBorders>
              <w:top w:val="nil"/>
              <w:left w:val="nil"/>
              <w:bottom w:val="single" w:sz="4" w:space="0" w:color="auto"/>
              <w:right w:val="nil"/>
            </w:tcBorders>
            <w:shd w:val="clear" w:color="auto" w:fill="auto"/>
            <w:hideMark/>
          </w:tcPr>
          <w:p w14:paraId="0066DF0A" w14:textId="77777777" w:rsidR="00725A95" w:rsidRPr="003D46C3" w:rsidRDefault="00725A95" w:rsidP="00725A95">
            <w:pPr>
              <w:jc w:val="center"/>
              <w:rPr>
                <w:sz w:val="18"/>
                <w:szCs w:val="18"/>
              </w:rPr>
            </w:pPr>
            <w:r w:rsidRPr="003D46C3">
              <w:rPr>
                <w:sz w:val="18"/>
                <w:szCs w:val="18"/>
              </w:rPr>
              <w:t>21</w:t>
            </w:r>
          </w:p>
        </w:tc>
        <w:tc>
          <w:tcPr>
            <w:tcW w:w="950" w:type="dxa"/>
            <w:tcBorders>
              <w:top w:val="nil"/>
              <w:left w:val="single" w:sz="4" w:space="0" w:color="auto"/>
              <w:bottom w:val="single" w:sz="4" w:space="0" w:color="auto"/>
              <w:right w:val="single" w:sz="4" w:space="0" w:color="auto"/>
            </w:tcBorders>
            <w:shd w:val="clear" w:color="auto" w:fill="auto"/>
            <w:noWrap/>
            <w:vAlign w:val="bottom"/>
            <w:hideMark/>
          </w:tcPr>
          <w:p w14:paraId="0587453F" w14:textId="77777777" w:rsidR="00725A95" w:rsidRPr="003D46C3" w:rsidRDefault="00725A95" w:rsidP="00725A95">
            <w:pPr>
              <w:jc w:val="center"/>
              <w:rPr>
                <w:sz w:val="18"/>
                <w:szCs w:val="18"/>
              </w:rPr>
            </w:pPr>
            <w:r w:rsidRPr="003D46C3">
              <w:rPr>
                <w:sz w:val="18"/>
                <w:szCs w:val="18"/>
              </w:rPr>
              <w:t>1465</w:t>
            </w:r>
          </w:p>
        </w:tc>
      </w:tr>
      <w:tr w:rsidR="003D46C3" w:rsidRPr="003D46C3" w14:paraId="1B2F1E96" w14:textId="77777777" w:rsidTr="00516A6B">
        <w:trPr>
          <w:trHeight w:val="323"/>
        </w:trPr>
        <w:tc>
          <w:tcPr>
            <w:tcW w:w="1247" w:type="dxa"/>
            <w:tcBorders>
              <w:top w:val="nil"/>
              <w:left w:val="single" w:sz="4" w:space="0" w:color="auto"/>
              <w:bottom w:val="single" w:sz="4" w:space="0" w:color="auto"/>
              <w:right w:val="single" w:sz="4" w:space="0" w:color="auto"/>
            </w:tcBorders>
            <w:shd w:val="clear" w:color="auto" w:fill="auto"/>
            <w:hideMark/>
          </w:tcPr>
          <w:p w14:paraId="6E645124" w14:textId="77777777" w:rsidR="00725A95" w:rsidRPr="003D46C3" w:rsidRDefault="00725A95" w:rsidP="00725A95">
            <w:pPr>
              <w:jc w:val="left"/>
              <w:rPr>
                <w:sz w:val="18"/>
                <w:szCs w:val="18"/>
              </w:rPr>
            </w:pPr>
            <w:r w:rsidRPr="003D46C3">
              <w:rPr>
                <w:sz w:val="18"/>
                <w:szCs w:val="18"/>
              </w:rPr>
              <w:t>Агро-Тортым</w:t>
            </w:r>
          </w:p>
        </w:tc>
        <w:tc>
          <w:tcPr>
            <w:tcW w:w="841" w:type="dxa"/>
            <w:tcBorders>
              <w:top w:val="nil"/>
              <w:left w:val="nil"/>
              <w:bottom w:val="single" w:sz="4" w:space="0" w:color="auto"/>
              <w:right w:val="single" w:sz="4" w:space="0" w:color="auto"/>
            </w:tcBorders>
            <w:shd w:val="clear" w:color="auto" w:fill="auto"/>
            <w:noWrap/>
            <w:vAlign w:val="bottom"/>
            <w:hideMark/>
          </w:tcPr>
          <w:p w14:paraId="1989D04C" w14:textId="77777777" w:rsidR="00725A95" w:rsidRPr="003D46C3" w:rsidRDefault="00725A95" w:rsidP="00725A95">
            <w:pPr>
              <w:jc w:val="center"/>
              <w:rPr>
                <w:sz w:val="18"/>
                <w:szCs w:val="18"/>
              </w:rPr>
            </w:pPr>
            <w:r w:rsidRPr="003D46C3">
              <w:rPr>
                <w:sz w:val="18"/>
                <w:szCs w:val="18"/>
              </w:rPr>
              <w:t>3</w:t>
            </w:r>
          </w:p>
        </w:tc>
        <w:tc>
          <w:tcPr>
            <w:tcW w:w="747" w:type="dxa"/>
            <w:tcBorders>
              <w:top w:val="nil"/>
              <w:left w:val="nil"/>
              <w:bottom w:val="single" w:sz="4" w:space="0" w:color="auto"/>
              <w:right w:val="single" w:sz="4" w:space="0" w:color="auto"/>
            </w:tcBorders>
            <w:shd w:val="clear" w:color="auto" w:fill="auto"/>
            <w:noWrap/>
            <w:vAlign w:val="bottom"/>
            <w:hideMark/>
          </w:tcPr>
          <w:p w14:paraId="5708B95E" w14:textId="77777777" w:rsidR="00725A95" w:rsidRPr="003D46C3" w:rsidRDefault="00725A95" w:rsidP="00725A95">
            <w:pPr>
              <w:jc w:val="center"/>
              <w:rPr>
                <w:sz w:val="18"/>
                <w:szCs w:val="18"/>
              </w:rPr>
            </w:pPr>
            <w:r w:rsidRPr="003D46C3">
              <w:rPr>
                <w:sz w:val="18"/>
                <w:szCs w:val="18"/>
              </w:rPr>
              <w:t>4</w:t>
            </w:r>
          </w:p>
        </w:tc>
        <w:tc>
          <w:tcPr>
            <w:tcW w:w="824" w:type="dxa"/>
            <w:tcBorders>
              <w:top w:val="nil"/>
              <w:left w:val="nil"/>
              <w:bottom w:val="single" w:sz="4" w:space="0" w:color="auto"/>
              <w:right w:val="single" w:sz="4" w:space="0" w:color="auto"/>
            </w:tcBorders>
            <w:shd w:val="clear" w:color="auto" w:fill="auto"/>
            <w:noWrap/>
            <w:vAlign w:val="bottom"/>
            <w:hideMark/>
          </w:tcPr>
          <w:p w14:paraId="04BC291D" w14:textId="77777777" w:rsidR="00725A95" w:rsidRPr="003D46C3" w:rsidRDefault="00725A95" w:rsidP="00725A95">
            <w:pPr>
              <w:jc w:val="center"/>
              <w:rPr>
                <w:sz w:val="18"/>
                <w:szCs w:val="18"/>
              </w:rPr>
            </w:pPr>
            <w:r w:rsidRPr="003D46C3">
              <w:rPr>
                <w:sz w:val="18"/>
                <w:szCs w:val="18"/>
              </w:rPr>
              <w:t>687</w:t>
            </w:r>
          </w:p>
        </w:tc>
        <w:tc>
          <w:tcPr>
            <w:tcW w:w="848" w:type="dxa"/>
            <w:tcBorders>
              <w:top w:val="nil"/>
              <w:left w:val="nil"/>
              <w:bottom w:val="single" w:sz="4" w:space="0" w:color="auto"/>
              <w:right w:val="single" w:sz="4" w:space="0" w:color="auto"/>
            </w:tcBorders>
            <w:shd w:val="clear" w:color="auto" w:fill="auto"/>
            <w:noWrap/>
            <w:vAlign w:val="bottom"/>
            <w:hideMark/>
          </w:tcPr>
          <w:p w14:paraId="4181E878" w14:textId="77777777" w:rsidR="00725A95" w:rsidRPr="003D46C3" w:rsidRDefault="00725A95" w:rsidP="00725A95">
            <w:pPr>
              <w:jc w:val="center"/>
              <w:rPr>
                <w:sz w:val="18"/>
                <w:szCs w:val="18"/>
              </w:rPr>
            </w:pPr>
            <w:r w:rsidRPr="003D46C3">
              <w:rPr>
                <w:sz w:val="18"/>
                <w:szCs w:val="18"/>
              </w:rPr>
              <w:t>726</w:t>
            </w:r>
          </w:p>
        </w:tc>
        <w:tc>
          <w:tcPr>
            <w:tcW w:w="709" w:type="dxa"/>
            <w:tcBorders>
              <w:top w:val="nil"/>
              <w:left w:val="nil"/>
              <w:bottom w:val="single" w:sz="4" w:space="0" w:color="auto"/>
              <w:right w:val="single" w:sz="4" w:space="0" w:color="auto"/>
            </w:tcBorders>
            <w:shd w:val="clear" w:color="auto" w:fill="auto"/>
            <w:noWrap/>
            <w:vAlign w:val="bottom"/>
            <w:hideMark/>
          </w:tcPr>
          <w:p w14:paraId="2FC02082" w14:textId="77777777" w:rsidR="00725A95" w:rsidRPr="003D46C3" w:rsidRDefault="00725A95" w:rsidP="00725A95">
            <w:pPr>
              <w:jc w:val="center"/>
              <w:rPr>
                <w:sz w:val="18"/>
                <w:szCs w:val="18"/>
              </w:rPr>
            </w:pPr>
            <w:r w:rsidRPr="003D46C3">
              <w:rPr>
                <w:sz w:val="18"/>
                <w:szCs w:val="18"/>
              </w:rPr>
              <w:t>25444</w:t>
            </w:r>
          </w:p>
        </w:tc>
        <w:tc>
          <w:tcPr>
            <w:tcW w:w="773" w:type="dxa"/>
            <w:tcBorders>
              <w:top w:val="nil"/>
              <w:left w:val="nil"/>
              <w:bottom w:val="single" w:sz="4" w:space="0" w:color="auto"/>
              <w:right w:val="single" w:sz="4" w:space="0" w:color="auto"/>
            </w:tcBorders>
            <w:shd w:val="clear" w:color="auto" w:fill="auto"/>
            <w:noWrap/>
            <w:vAlign w:val="bottom"/>
            <w:hideMark/>
          </w:tcPr>
          <w:p w14:paraId="78ABD7B1" w14:textId="77777777" w:rsidR="00725A95" w:rsidRPr="003D46C3" w:rsidRDefault="00725A95" w:rsidP="00725A95">
            <w:pPr>
              <w:jc w:val="center"/>
              <w:rPr>
                <w:sz w:val="18"/>
                <w:szCs w:val="18"/>
              </w:rPr>
            </w:pPr>
            <w:r w:rsidRPr="003D46C3">
              <w:rPr>
                <w:sz w:val="18"/>
                <w:szCs w:val="18"/>
              </w:rPr>
              <w:t>20167</w:t>
            </w:r>
          </w:p>
        </w:tc>
        <w:tc>
          <w:tcPr>
            <w:tcW w:w="932" w:type="dxa"/>
            <w:tcBorders>
              <w:top w:val="nil"/>
              <w:left w:val="nil"/>
              <w:bottom w:val="single" w:sz="4" w:space="0" w:color="auto"/>
              <w:right w:val="single" w:sz="4" w:space="0" w:color="auto"/>
            </w:tcBorders>
            <w:shd w:val="clear" w:color="auto" w:fill="auto"/>
            <w:hideMark/>
          </w:tcPr>
          <w:p w14:paraId="59A25F3B" w14:textId="77777777" w:rsidR="00725A95" w:rsidRPr="003D46C3" w:rsidRDefault="00725A95" w:rsidP="00725A95">
            <w:pPr>
              <w:jc w:val="center"/>
              <w:rPr>
                <w:sz w:val="18"/>
                <w:szCs w:val="18"/>
              </w:rPr>
            </w:pPr>
            <w:r w:rsidRPr="003D46C3">
              <w:rPr>
                <w:sz w:val="18"/>
                <w:szCs w:val="18"/>
              </w:rPr>
              <w:t>6035</w:t>
            </w:r>
          </w:p>
        </w:tc>
        <w:tc>
          <w:tcPr>
            <w:tcW w:w="993" w:type="dxa"/>
            <w:tcBorders>
              <w:top w:val="nil"/>
              <w:left w:val="nil"/>
              <w:bottom w:val="single" w:sz="4" w:space="0" w:color="auto"/>
              <w:right w:val="single" w:sz="4" w:space="0" w:color="auto"/>
            </w:tcBorders>
            <w:shd w:val="clear" w:color="auto" w:fill="auto"/>
            <w:hideMark/>
          </w:tcPr>
          <w:p w14:paraId="452C3D44" w14:textId="77777777" w:rsidR="00725A95" w:rsidRPr="003D46C3" w:rsidRDefault="00725A95" w:rsidP="00725A95">
            <w:pPr>
              <w:jc w:val="center"/>
              <w:rPr>
                <w:sz w:val="18"/>
                <w:szCs w:val="18"/>
              </w:rPr>
            </w:pPr>
            <w:r w:rsidRPr="003D46C3">
              <w:rPr>
                <w:sz w:val="18"/>
                <w:szCs w:val="18"/>
              </w:rPr>
              <w:t>1 509</w:t>
            </w:r>
          </w:p>
        </w:tc>
        <w:tc>
          <w:tcPr>
            <w:tcW w:w="708" w:type="dxa"/>
            <w:tcBorders>
              <w:top w:val="nil"/>
              <w:left w:val="nil"/>
              <w:bottom w:val="single" w:sz="4" w:space="0" w:color="auto"/>
              <w:right w:val="single" w:sz="4" w:space="0" w:color="auto"/>
            </w:tcBorders>
            <w:shd w:val="clear" w:color="auto" w:fill="auto"/>
            <w:hideMark/>
          </w:tcPr>
          <w:p w14:paraId="4D372395" w14:textId="77777777" w:rsidR="00725A95" w:rsidRPr="003D46C3" w:rsidRDefault="00725A95" w:rsidP="00725A95">
            <w:pPr>
              <w:jc w:val="center"/>
              <w:rPr>
                <w:sz w:val="18"/>
                <w:szCs w:val="18"/>
              </w:rPr>
            </w:pPr>
            <w:r w:rsidRPr="003D46C3">
              <w:rPr>
                <w:sz w:val="18"/>
                <w:szCs w:val="18"/>
              </w:rPr>
              <w:t>30</w:t>
            </w:r>
          </w:p>
        </w:tc>
        <w:tc>
          <w:tcPr>
            <w:tcW w:w="709" w:type="dxa"/>
            <w:tcBorders>
              <w:top w:val="nil"/>
              <w:left w:val="nil"/>
              <w:bottom w:val="single" w:sz="4" w:space="0" w:color="auto"/>
              <w:right w:val="single" w:sz="4" w:space="0" w:color="auto"/>
            </w:tcBorders>
            <w:shd w:val="clear" w:color="auto" w:fill="auto"/>
            <w:noWrap/>
            <w:vAlign w:val="bottom"/>
            <w:hideMark/>
          </w:tcPr>
          <w:p w14:paraId="575CE8B7" w14:textId="77777777" w:rsidR="00725A95" w:rsidRPr="003D46C3" w:rsidRDefault="00725A95" w:rsidP="00725A95">
            <w:pPr>
              <w:jc w:val="center"/>
              <w:rPr>
                <w:sz w:val="18"/>
                <w:szCs w:val="18"/>
              </w:rPr>
            </w:pPr>
            <w:r w:rsidRPr="003D46C3">
              <w:rPr>
                <w:sz w:val="18"/>
                <w:szCs w:val="18"/>
              </w:rPr>
              <w:t>12</w:t>
            </w:r>
          </w:p>
        </w:tc>
        <w:tc>
          <w:tcPr>
            <w:tcW w:w="1060" w:type="dxa"/>
            <w:tcBorders>
              <w:top w:val="nil"/>
              <w:left w:val="nil"/>
              <w:bottom w:val="single" w:sz="4" w:space="0" w:color="auto"/>
              <w:right w:val="nil"/>
            </w:tcBorders>
            <w:shd w:val="clear" w:color="auto" w:fill="auto"/>
            <w:hideMark/>
          </w:tcPr>
          <w:p w14:paraId="2258894D" w14:textId="77777777" w:rsidR="00725A95" w:rsidRPr="003D46C3" w:rsidRDefault="00725A95" w:rsidP="00725A95">
            <w:pPr>
              <w:jc w:val="center"/>
              <w:rPr>
                <w:sz w:val="18"/>
                <w:szCs w:val="18"/>
              </w:rPr>
            </w:pPr>
            <w:r w:rsidRPr="003D46C3">
              <w:rPr>
                <w:sz w:val="18"/>
                <w:szCs w:val="18"/>
              </w:rPr>
              <w:t>-21</w:t>
            </w:r>
          </w:p>
        </w:tc>
        <w:tc>
          <w:tcPr>
            <w:tcW w:w="950" w:type="dxa"/>
            <w:tcBorders>
              <w:top w:val="nil"/>
              <w:left w:val="single" w:sz="4" w:space="0" w:color="auto"/>
              <w:bottom w:val="single" w:sz="4" w:space="0" w:color="auto"/>
              <w:right w:val="single" w:sz="4" w:space="0" w:color="auto"/>
            </w:tcBorders>
            <w:shd w:val="clear" w:color="auto" w:fill="auto"/>
            <w:noWrap/>
            <w:vAlign w:val="bottom"/>
            <w:hideMark/>
          </w:tcPr>
          <w:p w14:paraId="39981A20" w14:textId="77777777" w:rsidR="00725A95" w:rsidRPr="003D46C3" w:rsidRDefault="00725A95" w:rsidP="00725A95">
            <w:pPr>
              <w:jc w:val="center"/>
              <w:rPr>
                <w:sz w:val="18"/>
                <w:szCs w:val="18"/>
              </w:rPr>
            </w:pPr>
            <w:r w:rsidRPr="003D46C3">
              <w:rPr>
                <w:sz w:val="18"/>
                <w:szCs w:val="18"/>
              </w:rPr>
              <w:t>299</w:t>
            </w:r>
          </w:p>
        </w:tc>
      </w:tr>
      <w:tr w:rsidR="003D46C3" w:rsidRPr="003D46C3" w14:paraId="22096A56" w14:textId="77777777" w:rsidTr="00516A6B">
        <w:trPr>
          <w:trHeight w:val="300"/>
        </w:trPr>
        <w:tc>
          <w:tcPr>
            <w:tcW w:w="1247" w:type="dxa"/>
            <w:tcBorders>
              <w:top w:val="nil"/>
              <w:left w:val="single" w:sz="4" w:space="0" w:color="auto"/>
              <w:bottom w:val="single" w:sz="4" w:space="0" w:color="auto"/>
              <w:right w:val="single" w:sz="4" w:space="0" w:color="auto"/>
            </w:tcBorders>
            <w:shd w:val="clear" w:color="auto" w:fill="auto"/>
            <w:hideMark/>
          </w:tcPr>
          <w:p w14:paraId="79B5159D" w14:textId="77777777" w:rsidR="00725A95" w:rsidRPr="003D46C3" w:rsidRDefault="00725A95" w:rsidP="00725A95">
            <w:pPr>
              <w:jc w:val="left"/>
              <w:rPr>
                <w:sz w:val="18"/>
                <w:szCs w:val="18"/>
              </w:rPr>
            </w:pPr>
            <w:r w:rsidRPr="003D46C3">
              <w:rPr>
                <w:sz w:val="18"/>
                <w:szCs w:val="18"/>
              </w:rPr>
              <w:t>Степаненки</w:t>
            </w:r>
          </w:p>
        </w:tc>
        <w:tc>
          <w:tcPr>
            <w:tcW w:w="841" w:type="dxa"/>
            <w:tcBorders>
              <w:top w:val="nil"/>
              <w:left w:val="nil"/>
              <w:bottom w:val="single" w:sz="4" w:space="0" w:color="auto"/>
              <w:right w:val="single" w:sz="4" w:space="0" w:color="auto"/>
            </w:tcBorders>
            <w:shd w:val="clear" w:color="auto" w:fill="auto"/>
            <w:noWrap/>
            <w:vAlign w:val="bottom"/>
            <w:hideMark/>
          </w:tcPr>
          <w:p w14:paraId="330B1FEC" w14:textId="77777777" w:rsidR="00725A95" w:rsidRPr="003D46C3" w:rsidRDefault="00725A95" w:rsidP="00725A95">
            <w:pPr>
              <w:jc w:val="center"/>
              <w:rPr>
                <w:sz w:val="18"/>
                <w:szCs w:val="18"/>
              </w:rPr>
            </w:pPr>
            <w:r w:rsidRPr="003D46C3">
              <w:rPr>
                <w:sz w:val="18"/>
                <w:szCs w:val="18"/>
              </w:rPr>
              <w:t>133</w:t>
            </w:r>
          </w:p>
        </w:tc>
        <w:tc>
          <w:tcPr>
            <w:tcW w:w="747" w:type="dxa"/>
            <w:tcBorders>
              <w:top w:val="nil"/>
              <w:left w:val="nil"/>
              <w:bottom w:val="single" w:sz="4" w:space="0" w:color="auto"/>
              <w:right w:val="single" w:sz="4" w:space="0" w:color="auto"/>
            </w:tcBorders>
            <w:shd w:val="clear" w:color="auto" w:fill="auto"/>
            <w:noWrap/>
            <w:vAlign w:val="bottom"/>
            <w:hideMark/>
          </w:tcPr>
          <w:p w14:paraId="4CD46C30" w14:textId="77777777" w:rsidR="00725A95" w:rsidRPr="003D46C3" w:rsidRDefault="00725A95" w:rsidP="00725A95">
            <w:pPr>
              <w:jc w:val="center"/>
              <w:rPr>
                <w:sz w:val="18"/>
                <w:szCs w:val="18"/>
              </w:rPr>
            </w:pPr>
            <w:r w:rsidRPr="003D46C3">
              <w:rPr>
                <w:sz w:val="18"/>
                <w:szCs w:val="18"/>
              </w:rPr>
              <w:t>124</w:t>
            </w:r>
          </w:p>
        </w:tc>
        <w:tc>
          <w:tcPr>
            <w:tcW w:w="824" w:type="dxa"/>
            <w:tcBorders>
              <w:top w:val="nil"/>
              <w:left w:val="nil"/>
              <w:bottom w:val="single" w:sz="4" w:space="0" w:color="auto"/>
              <w:right w:val="single" w:sz="4" w:space="0" w:color="auto"/>
            </w:tcBorders>
            <w:shd w:val="clear" w:color="auto" w:fill="auto"/>
            <w:noWrap/>
            <w:vAlign w:val="bottom"/>
            <w:hideMark/>
          </w:tcPr>
          <w:p w14:paraId="0C4743E9" w14:textId="77777777" w:rsidR="00725A95" w:rsidRPr="003D46C3" w:rsidRDefault="00725A95" w:rsidP="00725A95">
            <w:pPr>
              <w:jc w:val="center"/>
              <w:rPr>
                <w:sz w:val="18"/>
                <w:szCs w:val="18"/>
              </w:rPr>
            </w:pPr>
            <w:r w:rsidRPr="003D46C3">
              <w:rPr>
                <w:sz w:val="18"/>
                <w:szCs w:val="18"/>
              </w:rPr>
              <w:t>50653</w:t>
            </w:r>
          </w:p>
        </w:tc>
        <w:tc>
          <w:tcPr>
            <w:tcW w:w="848" w:type="dxa"/>
            <w:tcBorders>
              <w:top w:val="nil"/>
              <w:left w:val="nil"/>
              <w:bottom w:val="single" w:sz="4" w:space="0" w:color="auto"/>
              <w:right w:val="single" w:sz="4" w:space="0" w:color="auto"/>
            </w:tcBorders>
            <w:shd w:val="clear" w:color="auto" w:fill="auto"/>
            <w:noWrap/>
            <w:vAlign w:val="bottom"/>
            <w:hideMark/>
          </w:tcPr>
          <w:p w14:paraId="2504E649" w14:textId="77777777" w:rsidR="00725A95" w:rsidRPr="003D46C3" w:rsidRDefault="00725A95" w:rsidP="00725A95">
            <w:pPr>
              <w:jc w:val="center"/>
              <w:rPr>
                <w:sz w:val="18"/>
                <w:szCs w:val="18"/>
              </w:rPr>
            </w:pPr>
            <w:r w:rsidRPr="003D46C3">
              <w:rPr>
                <w:sz w:val="18"/>
                <w:szCs w:val="18"/>
              </w:rPr>
              <w:t>56743</w:t>
            </w:r>
          </w:p>
        </w:tc>
        <w:tc>
          <w:tcPr>
            <w:tcW w:w="709" w:type="dxa"/>
            <w:tcBorders>
              <w:top w:val="nil"/>
              <w:left w:val="nil"/>
              <w:bottom w:val="single" w:sz="4" w:space="0" w:color="auto"/>
              <w:right w:val="single" w:sz="4" w:space="0" w:color="auto"/>
            </w:tcBorders>
            <w:shd w:val="clear" w:color="auto" w:fill="auto"/>
            <w:noWrap/>
            <w:vAlign w:val="bottom"/>
            <w:hideMark/>
          </w:tcPr>
          <w:p w14:paraId="4803518A" w14:textId="77777777" w:rsidR="00725A95" w:rsidRPr="003D46C3" w:rsidRDefault="00725A95" w:rsidP="00725A95">
            <w:pPr>
              <w:jc w:val="center"/>
              <w:rPr>
                <w:sz w:val="18"/>
                <w:szCs w:val="18"/>
              </w:rPr>
            </w:pPr>
            <w:r w:rsidRPr="003D46C3">
              <w:rPr>
                <w:sz w:val="18"/>
                <w:szCs w:val="18"/>
              </w:rPr>
              <w:t>42317</w:t>
            </w:r>
          </w:p>
        </w:tc>
        <w:tc>
          <w:tcPr>
            <w:tcW w:w="773" w:type="dxa"/>
            <w:tcBorders>
              <w:top w:val="nil"/>
              <w:left w:val="nil"/>
              <w:bottom w:val="single" w:sz="4" w:space="0" w:color="auto"/>
              <w:right w:val="single" w:sz="4" w:space="0" w:color="auto"/>
            </w:tcBorders>
            <w:shd w:val="clear" w:color="auto" w:fill="auto"/>
            <w:noWrap/>
            <w:vAlign w:val="bottom"/>
            <w:hideMark/>
          </w:tcPr>
          <w:p w14:paraId="425BFEDD" w14:textId="77777777" w:rsidR="00725A95" w:rsidRPr="003D46C3" w:rsidRDefault="00725A95" w:rsidP="00725A95">
            <w:pPr>
              <w:jc w:val="center"/>
              <w:rPr>
                <w:sz w:val="18"/>
                <w:szCs w:val="18"/>
              </w:rPr>
            </w:pPr>
            <w:r w:rsidRPr="003D46C3">
              <w:rPr>
                <w:sz w:val="18"/>
                <w:szCs w:val="18"/>
              </w:rPr>
              <w:t>50845</w:t>
            </w:r>
          </w:p>
        </w:tc>
        <w:tc>
          <w:tcPr>
            <w:tcW w:w="932" w:type="dxa"/>
            <w:tcBorders>
              <w:top w:val="nil"/>
              <w:left w:val="nil"/>
              <w:bottom w:val="single" w:sz="4" w:space="0" w:color="auto"/>
              <w:right w:val="single" w:sz="4" w:space="0" w:color="auto"/>
            </w:tcBorders>
            <w:shd w:val="clear" w:color="auto" w:fill="auto"/>
            <w:hideMark/>
          </w:tcPr>
          <w:p w14:paraId="52F952F2" w14:textId="77777777" w:rsidR="00725A95" w:rsidRPr="003D46C3" w:rsidRDefault="00725A95" w:rsidP="00725A95">
            <w:pPr>
              <w:jc w:val="center"/>
              <w:rPr>
                <w:sz w:val="18"/>
                <w:szCs w:val="18"/>
              </w:rPr>
            </w:pPr>
            <w:r w:rsidRPr="003D46C3">
              <w:rPr>
                <w:sz w:val="18"/>
                <w:szCs w:val="18"/>
              </w:rPr>
              <w:t>255939</w:t>
            </w:r>
          </w:p>
        </w:tc>
        <w:tc>
          <w:tcPr>
            <w:tcW w:w="993" w:type="dxa"/>
            <w:tcBorders>
              <w:top w:val="nil"/>
              <w:left w:val="nil"/>
              <w:bottom w:val="single" w:sz="4" w:space="0" w:color="auto"/>
              <w:right w:val="single" w:sz="4" w:space="0" w:color="auto"/>
            </w:tcBorders>
            <w:shd w:val="clear" w:color="auto" w:fill="auto"/>
            <w:hideMark/>
          </w:tcPr>
          <w:p w14:paraId="41EFE73B" w14:textId="77777777" w:rsidR="00725A95" w:rsidRPr="003D46C3" w:rsidRDefault="00725A95" w:rsidP="00725A95">
            <w:pPr>
              <w:jc w:val="center"/>
              <w:rPr>
                <w:sz w:val="18"/>
                <w:szCs w:val="18"/>
              </w:rPr>
            </w:pPr>
            <w:r w:rsidRPr="003D46C3">
              <w:rPr>
                <w:sz w:val="18"/>
                <w:szCs w:val="18"/>
              </w:rPr>
              <w:t>2 064</w:t>
            </w:r>
          </w:p>
        </w:tc>
        <w:tc>
          <w:tcPr>
            <w:tcW w:w="708" w:type="dxa"/>
            <w:tcBorders>
              <w:top w:val="nil"/>
              <w:left w:val="nil"/>
              <w:bottom w:val="single" w:sz="4" w:space="0" w:color="auto"/>
              <w:right w:val="single" w:sz="4" w:space="0" w:color="auto"/>
            </w:tcBorders>
            <w:shd w:val="clear" w:color="auto" w:fill="auto"/>
            <w:noWrap/>
            <w:vAlign w:val="bottom"/>
            <w:hideMark/>
          </w:tcPr>
          <w:p w14:paraId="2B8689B1" w14:textId="77777777" w:rsidR="00725A95" w:rsidRPr="003D46C3" w:rsidRDefault="00725A95" w:rsidP="00725A95">
            <w:pPr>
              <w:jc w:val="center"/>
              <w:rPr>
                <w:sz w:val="18"/>
                <w:szCs w:val="18"/>
              </w:rPr>
            </w:pPr>
            <w:r w:rsidRPr="003D46C3">
              <w:rPr>
                <w:sz w:val="18"/>
                <w:szCs w:val="18"/>
              </w:rPr>
              <w:t>25</w:t>
            </w:r>
          </w:p>
        </w:tc>
        <w:tc>
          <w:tcPr>
            <w:tcW w:w="709" w:type="dxa"/>
            <w:tcBorders>
              <w:top w:val="nil"/>
              <w:left w:val="nil"/>
              <w:bottom w:val="single" w:sz="4" w:space="0" w:color="auto"/>
              <w:right w:val="single" w:sz="4" w:space="0" w:color="auto"/>
            </w:tcBorders>
            <w:shd w:val="clear" w:color="auto" w:fill="auto"/>
            <w:noWrap/>
            <w:vAlign w:val="bottom"/>
            <w:hideMark/>
          </w:tcPr>
          <w:p w14:paraId="635D1B2C" w14:textId="77777777" w:rsidR="00725A95" w:rsidRPr="003D46C3" w:rsidRDefault="00725A95" w:rsidP="00725A95">
            <w:pPr>
              <w:jc w:val="center"/>
              <w:rPr>
                <w:sz w:val="18"/>
                <w:szCs w:val="18"/>
              </w:rPr>
            </w:pPr>
            <w:r w:rsidRPr="003D46C3">
              <w:rPr>
                <w:sz w:val="18"/>
                <w:szCs w:val="18"/>
              </w:rPr>
              <w:t>22</w:t>
            </w:r>
          </w:p>
        </w:tc>
        <w:tc>
          <w:tcPr>
            <w:tcW w:w="1060" w:type="dxa"/>
            <w:tcBorders>
              <w:top w:val="nil"/>
              <w:left w:val="nil"/>
              <w:bottom w:val="single" w:sz="4" w:space="0" w:color="auto"/>
              <w:right w:val="nil"/>
            </w:tcBorders>
            <w:shd w:val="clear" w:color="auto" w:fill="auto"/>
            <w:hideMark/>
          </w:tcPr>
          <w:p w14:paraId="05E858F4" w14:textId="77777777" w:rsidR="00725A95" w:rsidRPr="003D46C3" w:rsidRDefault="00725A95" w:rsidP="00725A95">
            <w:pPr>
              <w:jc w:val="center"/>
              <w:rPr>
                <w:sz w:val="18"/>
                <w:szCs w:val="18"/>
              </w:rPr>
            </w:pPr>
            <w:r w:rsidRPr="003D46C3">
              <w:rPr>
                <w:sz w:val="18"/>
                <w:szCs w:val="18"/>
              </w:rPr>
              <w:t>20</w:t>
            </w:r>
          </w:p>
        </w:tc>
        <w:tc>
          <w:tcPr>
            <w:tcW w:w="950" w:type="dxa"/>
            <w:tcBorders>
              <w:top w:val="nil"/>
              <w:left w:val="single" w:sz="4" w:space="0" w:color="auto"/>
              <w:bottom w:val="single" w:sz="4" w:space="0" w:color="auto"/>
              <w:right w:val="single" w:sz="4" w:space="0" w:color="auto"/>
            </w:tcBorders>
            <w:shd w:val="clear" w:color="auto" w:fill="auto"/>
            <w:noWrap/>
            <w:vAlign w:val="bottom"/>
            <w:hideMark/>
          </w:tcPr>
          <w:p w14:paraId="3DA946AF" w14:textId="77777777" w:rsidR="00725A95" w:rsidRPr="003D46C3" w:rsidRDefault="00725A95" w:rsidP="00725A95">
            <w:pPr>
              <w:jc w:val="center"/>
              <w:rPr>
                <w:sz w:val="18"/>
                <w:szCs w:val="18"/>
              </w:rPr>
            </w:pPr>
            <w:r w:rsidRPr="003D46C3">
              <w:rPr>
                <w:sz w:val="18"/>
                <w:szCs w:val="18"/>
              </w:rPr>
              <w:t>5034</w:t>
            </w:r>
          </w:p>
        </w:tc>
      </w:tr>
      <w:tr w:rsidR="003D46C3" w:rsidRPr="003D46C3" w14:paraId="2A64B212" w14:textId="77777777" w:rsidTr="00516A6B">
        <w:trPr>
          <w:trHeight w:val="300"/>
        </w:trPr>
        <w:tc>
          <w:tcPr>
            <w:tcW w:w="1247" w:type="dxa"/>
            <w:tcBorders>
              <w:top w:val="nil"/>
              <w:left w:val="single" w:sz="4" w:space="0" w:color="auto"/>
              <w:bottom w:val="single" w:sz="4" w:space="0" w:color="auto"/>
              <w:right w:val="single" w:sz="4" w:space="0" w:color="auto"/>
            </w:tcBorders>
            <w:shd w:val="clear" w:color="auto" w:fill="auto"/>
            <w:hideMark/>
          </w:tcPr>
          <w:p w14:paraId="5E413903" w14:textId="77777777" w:rsidR="00725A95" w:rsidRPr="003D46C3" w:rsidRDefault="00725A95" w:rsidP="00725A95">
            <w:pPr>
              <w:jc w:val="left"/>
              <w:rPr>
                <w:sz w:val="18"/>
                <w:szCs w:val="18"/>
              </w:rPr>
            </w:pPr>
            <w:r w:rsidRPr="003D46C3">
              <w:rPr>
                <w:sz w:val="18"/>
                <w:szCs w:val="18"/>
              </w:rPr>
              <w:t>Маяк</w:t>
            </w:r>
          </w:p>
        </w:tc>
        <w:tc>
          <w:tcPr>
            <w:tcW w:w="841" w:type="dxa"/>
            <w:tcBorders>
              <w:top w:val="nil"/>
              <w:left w:val="nil"/>
              <w:bottom w:val="single" w:sz="4" w:space="0" w:color="auto"/>
              <w:right w:val="single" w:sz="4" w:space="0" w:color="auto"/>
            </w:tcBorders>
            <w:shd w:val="clear" w:color="auto" w:fill="auto"/>
            <w:noWrap/>
            <w:vAlign w:val="bottom"/>
            <w:hideMark/>
          </w:tcPr>
          <w:p w14:paraId="073504C8" w14:textId="77777777" w:rsidR="00725A95" w:rsidRPr="003D46C3" w:rsidRDefault="00725A95" w:rsidP="00725A95">
            <w:pPr>
              <w:jc w:val="center"/>
              <w:rPr>
                <w:sz w:val="18"/>
                <w:szCs w:val="18"/>
              </w:rPr>
            </w:pPr>
            <w:r w:rsidRPr="003D46C3">
              <w:rPr>
                <w:sz w:val="18"/>
                <w:szCs w:val="18"/>
              </w:rPr>
              <w:t>107</w:t>
            </w:r>
          </w:p>
        </w:tc>
        <w:tc>
          <w:tcPr>
            <w:tcW w:w="747" w:type="dxa"/>
            <w:tcBorders>
              <w:top w:val="nil"/>
              <w:left w:val="nil"/>
              <w:bottom w:val="single" w:sz="4" w:space="0" w:color="auto"/>
              <w:right w:val="single" w:sz="4" w:space="0" w:color="auto"/>
            </w:tcBorders>
            <w:shd w:val="clear" w:color="auto" w:fill="auto"/>
            <w:noWrap/>
            <w:vAlign w:val="bottom"/>
            <w:hideMark/>
          </w:tcPr>
          <w:p w14:paraId="18051439" w14:textId="77777777" w:rsidR="00725A95" w:rsidRPr="003D46C3" w:rsidRDefault="00725A95" w:rsidP="00725A95">
            <w:pPr>
              <w:jc w:val="center"/>
              <w:rPr>
                <w:sz w:val="18"/>
                <w:szCs w:val="18"/>
              </w:rPr>
            </w:pPr>
            <w:r w:rsidRPr="003D46C3">
              <w:rPr>
                <w:sz w:val="18"/>
                <w:szCs w:val="18"/>
              </w:rPr>
              <w:t>101</w:t>
            </w:r>
          </w:p>
        </w:tc>
        <w:tc>
          <w:tcPr>
            <w:tcW w:w="824" w:type="dxa"/>
            <w:tcBorders>
              <w:top w:val="nil"/>
              <w:left w:val="nil"/>
              <w:bottom w:val="single" w:sz="4" w:space="0" w:color="auto"/>
              <w:right w:val="single" w:sz="4" w:space="0" w:color="auto"/>
            </w:tcBorders>
            <w:shd w:val="clear" w:color="auto" w:fill="auto"/>
            <w:noWrap/>
            <w:vAlign w:val="bottom"/>
            <w:hideMark/>
          </w:tcPr>
          <w:p w14:paraId="15E57E97" w14:textId="77777777" w:rsidR="00725A95" w:rsidRPr="003D46C3" w:rsidRDefault="00725A95" w:rsidP="00725A95">
            <w:pPr>
              <w:jc w:val="center"/>
              <w:rPr>
                <w:sz w:val="18"/>
                <w:szCs w:val="18"/>
              </w:rPr>
            </w:pPr>
            <w:r w:rsidRPr="003D46C3">
              <w:rPr>
                <w:sz w:val="18"/>
                <w:szCs w:val="18"/>
              </w:rPr>
              <w:t>33592</w:t>
            </w:r>
          </w:p>
        </w:tc>
        <w:tc>
          <w:tcPr>
            <w:tcW w:w="848" w:type="dxa"/>
            <w:tcBorders>
              <w:top w:val="nil"/>
              <w:left w:val="nil"/>
              <w:bottom w:val="single" w:sz="4" w:space="0" w:color="auto"/>
              <w:right w:val="single" w:sz="4" w:space="0" w:color="auto"/>
            </w:tcBorders>
            <w:shd w:val="clear" w:color="auto" w:fill="auto"/>
            <w:noWrap/>
            <w:vAlign w:val="bottom"/>
            <w:hideMark/>
          </w:tcPr>
          <w:p w14:paraId="20361CF5" w14:textId="77777777" w:rsidR="00725A95" w:rsidRPr="003D46C3" w:rsidRDefault="00725A95" w:rsidP="00725A95">
            <w:pPr>
              <w:jc w:val="center"/>
              <w:rPr>
                <w:sz w:val="18"/>
                <w:szCs w:val="18"/>
              </w:rPr>
            </w:pPr>
            <w:r w:rsidRPr="003D46C3">
              <w:rPr>
                <w:sz w:val="18"/>
                <w:szCs w:val="18"/>
              </w:rPr>
              <w:t>40037</w:t>
            </w:r>
          </w:p>
        </w:tc>
        <w:tc>
          <w:tcPr>
            <w:tcW w:w="709" w:type="dxa"/>
            <w:tcBorders>
              <w:top w:val="nil"/>
              <w:left w:val="nil"/>
              <w:bottom w:val="single" w:sz="4" w:space="0" w:color="auto"/>
              <w:right w:val="single" w:sz="4" w:space="0" w:color="auto"/>
            </w:tcBorders>
            <w:shd w:val="clear" w:color="auto" w:fill="auto"/>
            <w:noWrap/>
            <w:vAlign w:val="bottom"/>
            <w:hideMark/>
          </w:tcPr>
          <w:p w14:paraId="57019C06" w14:textId="77777777" w:rsidR="00725A95" w:rsidRPr="003D46C3" w:rsidRDefault="00725A95" w:rsidP="00725A95">
            <w:pPr>
              <w:jc w:val="center"/>
              <w:rPr>
                <w:sz w:val="18"/>
                <w:szCs w:val="18"/>
              </w:rPr>
            </w:pPr>
            <w:r w:rsidRPr="003D46C3">
              <w:rPr>
                <w:sz w:val="18"/>
                <w:szCs w:val="18"/>
              </w:rPr>
              <w:t>34883</w:t>
            </w:r>
          </w:p>
        </w:tc>
        <w:tc>
          <w:tcPr>
            <w:tcW w:w="773" w:type="dxa"/>
            <w:tcBorders>
              <w:top w:val="nil"/>
              <w:left w:val="nil"/>
              <w:bottom w:val="single" w:sz="4" w:space="0" w:color="auto"/>
              <w:right w:val="single" w:sz="4" w:space="0" w:color="auto"/>
            </w:tcBorders>
            <w:shd w:val="clear" w:color="auto" w:fill="auto"/>
            <w:noWrap/>
            <w:vAlign w:val="bottom"/>
            <w:hideMark/>
          </w:tcPr>
          <w:p w14:paraId="73CB74C8" w14:textId="77777777" w:rsidR="00725A95" w:rsidRPr="003D46C3" w:rsidRDefault="00725A95" w:rsidP="00725A95">
            <w:pPr>
              <w:jc w:val="center"/>
              <w:rPr>
                <w:sz w:val="18"/>
                <w:szCs w:val="18"/>
              </w:rPr>
            </w:pPr>
            <w:r w:rsidRPr="003D46C3">
              <w:rPr>
                <w:sz w:val="18"/>
                <w:szCs w:val="18"/>
              </w:rPr>
              <w:t>44045</w:t>
            </w:r>
          </w:p>
        </w:tc>
        <w:tc>
          <w:tcPr>
            <w:tcW w:w="932" w:type="dxa"/>
            <w:tcBorders>
              <w:top w:val="nil"/>
              <w:left w:val="nil"/>
              <w:bottom w:val="single" w:sz="4" w:space="0" w:color="auto"/>
              <w:right w:val="single" w:sz="4" w:space="0" w:color="auto"/>
            </w:tcBorders>
            <w:shd w:val="clear" w:color="auto" w:fill="auto"/>
            <w:hideMark/>
          </w:tcPr>
          <w:p w14:paraId="06357316" w14:textId="77777777" w:rsidR="00725A95" w:rsidRPr="003D46C3" w:rsidRDefault="00725A95" w:rsidP="00725A95">
            <w:pPr>
              <w:jc w:val="center"/>
              <w:rPr>
                <w:sz w:val="18"/>
                <w:szCs w:val="18"/>
              </w:rPr>
            </w:pPr>
            <w:r w:rsidRPr="003D46C3">
              <w:rPr>
                <w:sz w:val="18"/>
                <w:szCs w:val="18"/>
              </w:rPr>
              <w:t>178132</w:t>
            </w:r>
          </w:p>
        </w:tc>
        <w:tc>
          <w:tcPr>
            <w:tcW w:w="993" w:type="dxa"/>
            <w:tcBorders>
              <w:top w:val="nil"/>
              <w:left w:val="nil"/>
              <w:bottom w:val="single" w:sz="4" w:space="0" w:color="auto"/>
              <w:right w:val="single" w:sz="4" w:space="0" w:color="auto"/>
            </w:tcBorders>
            <w:shd w:val="clear" w:color="auto" w:fill="auto"/>
            <w:hideMark/>
          </w:tcPr>
          <w:p w14:paraId="4B8CC74B" w14:textId="77777777" w:rsidR="00725A95" w:rsidRPr="003D46C3" w:rsidRDefault="00725A95" w:rsidP="00725A95">
            <w:pPr>
              <w:jc w:val="center"/>
              <w:rPr>
                <w:sz w:val="18"/>
                <w:szCs w:val="18"/>
              </w:rPr>
            </w:pPr>
            <w:r w:rsidRPr="003D46C3">
              <w:rPr>
                <w:sz w:val="18"/>
                <w:szCs w:val="18"/>
              </w:rPr>
              <w:t>1 764</w:t>
            </w:r>
          </w:p>
        </w:tc>
        <w:tc>
          <w:tcPr>
            <w:tcW w:w="708" w:type="dxa"/>
            <w:tcBorders>
              <w:top w:val="nil"/>
              <w:left w:val="nil"/>
              <w:bottom w:val="single" w:sz="4" w:space="0" w:color="auto"/>
              <w:right w:val="single" w:sz="4" w:space="0" w:color="auto"/>
            </w:tcBorders>
            <w:shd w:val="clear" w:color="auto" w:fill="auto"/>
            <w:noWrap/>
            <w:vAlign w:val="bottom"/>
            <w:hideMark/>
          </w:tcPr>
          <w:p w14:paraId="72C659D7" w14:textId="77777777" w:rsidR="00725A95" w:rsidRPr="003D46C3" w:rsidRDefault="00725A95" w:rsidP="00725A95">
            <w:pPr>
              <w:jc w:val="center"/>
              <w:rPr>
                <w:sz w:val="18"/>
                <w:szCs w:val="18"/>
              </w:rPr>
            </w:pPr>
            <w:r w:rsidRPr="003D46C3">
              <w:rPr>
                <w:sz w:val="18"/>
                <w:szCs w:val="18"/>
              </w:rPr>
              <w:t>22</w:t>
            </w:r>
          </w:p>
        </w:tc>
        <w:tc>
          <w:tcPr>
            <w:tcW w:w="709" w:type="dxa"/>
            <w:tcBorders>
              <w:top w:val="nil"/>
              <w:left w:val="nil"/>
              <w:bottom w:val="single" w:sz="4" w:space="0" w:color="auto"/>
              <w:right w:val="single" w:sz="4" w:space="0" w:color="auto"/>
            </w:tcBorders>
            <w:shd w:val="clear" w:color="auto" w:fill="auto"/>
            <w:noWrap/>
            <w:vAlign w:val="bottom"/>
            <w:hideMark/>
          </w:tcPr>
          <w:p w14:paraId="3E7185E4" w14:textId="77777777" w:rsidR="00725A95" w:rsidRPr="003D46C3" w:rsidRDefault="00725A95" w:rsidP="00725A95">
            <w:pPr>
              <w:jc w:val="center"/>
              <w:rPr>
                <w:sz w:val="18"/>
                <w:szCs w:val="18"/>
              </w:rPr>
            </w:pPr>
            <w:r w:rsidRPr="003D46C3">
              <w:rPr>
                <w:sz w:val="18"/>
                <w:szCs w:val="18"/>
              </w:rPr>
              <w:t>22</w:t>
            </w:r>
          </w:p>
        </w:tc>
        <w:tc>
          <w:tcPr>
            <w:tcW w:w="1060" w:type="dxa"/>
            <w:tcBorders>
              <w:top w:val="nil"/>
              <w:left w:val="nil"/>
              <w:bottom w:val="single" w:sz="4" w:space="0" w:color="auto"/>
              <w:right w:val="nil"/>
            </w:tcBorders>
            <w:shd w:val="clear" w:color="auto" w:fill="auto"/>
            <w:hideMark/>
          </w:tcPr>
          <w:p w14:paraId="242A4E2D" w14:textId="77777777" w:rsidR="00725A95" w:rsidRPr="003D46C3" w:rsidRDefault="00725A95" w:rsidP="00725A95">
            <w:pPr>
              <w:jc w:val="center"/>
              <w:rPr>
                <w:sz w:val="18"/>
                <w:szCs w:val="18"/>
              </w:rPr>
            </w:pPr>
            <w:r w:rsidRPr="003D46C3">
              <w:rPr>
                <w:sz w:val="18"/>
                <w:szCs w:val="18"/>
              </w:rPr>
              <w:t>26</w:t>
            </w:r>
          </w:p>
        </w:tc>
        <w:tc>
          <w:tcPr>
            <w:tcW w:w="950" w:type="dxa"/>
            <w:tcBorders>
              <w:top w:val="nil"/>
              <w:left w:val="single" w:sz="4" w:space="0" w:color="auto"/>
              <w:bottom w:val="single" w:sz="4" w:space="0" w:color="auto"/>
              <w:right w:val="single" w:sz="4" w:space="0" w:color="auto"/>
            </w:tcBorders>
            <w:shd w:val="clear" w:color="auto" w:fill="auto"/>
            <w:noWrap/>
            <w:vAlign w:val="bottom"/>
            <w:hideMark/>
          </w:tcPr>
          <w:p w14:paraId="0605DFBB" w14:textId="77777777" w:rsidR="00725A95" w:rsidRPr="003D46C3" w:rsidRDefault="00725A95" w:rsidP="00725A95">
            <w:pPr>
              <w:jc w:val="center"/>
              <w:rPr>
                <w:sz w:val="18"/>
                <w:szCs w:val="18"/>
              </w:rPr>
            </w:pPr>
            <w:r w:rsidRPr="003D46C3">
              <w:rPr>
                <w:sz w:val="18"/>
                <w:szCs w:val="18"/>
              </w:rPr>
              <w:t>4044</w:t>
            </w:r>
          </w:p>
        </w:tc>
      </w:tr>
      <w:tr w:rsidR="003D46C3" w:rsidRPr="003D46C3" w14:paraId="187BD85A" w14:textId="77777777" w:rsidTr="00516A6B">
        <w:trPr>
          <w:trHeight w:val="300"/>
        </w:trPr>
        <w:tc>
          <w:tcPr>
            <w:tcW w:w="1247" w:type="dxa"/>
            <w:tcBorders>
              <w:top w:val="nil"/>
              <w:left w:val="single" w:sz="4" w:space="0" w:color="auto"/>
              <w:bottom w:val="single" w:sz="4" w:space="0" w:color="auto"/>
              <w:right w:val="single" w:sz="4" w:space="0" w:color="auto"/>
            </w:tcBorders>
            <w:shd w:val="clear" w:color="auto" w:fill="auto"/>
            <w:hideMark/>
          </w:tcPr>
          <w:p w14:paraId="74102BA9" w14:textId="77777777" w:rsidR="00725A95" w:rsidRPr="003D46C3" w:rsidRDefault="00725A95" w:rsidP="00725A95">
            <w:pPr>
              <w:jc w:val="left"/>
              <w:rPr>
                <w:sz w:val="18"/>
                <w:szCs w:val="18"/>
              </w:rPr>
            </w:pPr>
            <w:r w:rsidRPr="003D46C3">
              <w:rPr>
                <w:sz w:val="18"/>
                <w:szCs w:val="18"/>
              </w:rPr>
              <w:t>Кулига</w:t>
            </w:r>
          </w:p>
        </w:tc>
        <w:tc>
          <w:tcPr>
            <w:tcW w:w="841" w:type="dxa"/>
            <w:tcBorders>
              <w:top w:val="nil"/>
              <w:left w:val="nil"/>
              <w:bottom w:val="single" w:sz="4" w:space="0" w:color="auto"/>
              <w:right w:val="single" w:sz="4" w:space="0" w:color="auto"/>
            </w:tcBorders>
            <w:shd w:val="clear" w:color="auto" w:fill="auto"/>
            <w:noWrap/>
            <w:vAlign w:val="bottom"/>
            <w:hideMark/>
          </w:tcPr>
          <w:p w14:paraId="2B67EB68" w14:textId="77777777" w:rsidR="00725A95" w:rsidRPr="003D46C3" w:rsidRDefault="00725A95" w:rsidP="00725A95">
            <w:pPr>
              <w:jc w:val="center"/>
              <w:rPr>
                <w:sz w:val="18"/>
                <w:szCs w:val="18"/>
              </w:rPr>
            </w:pPr>
            <w:r w:rsidRPr="003D46C3">
              <w:rPr>
                <w:sz w:val="18"/>
                <w:szCs w:val="18"/>
              </w:rPr>
              <w:t>63</w:t>
            </w:r>
          </w:p>
        </w:tc>
        <w:tc>
          <w:tcPr>
            <w:tcW w:w="747" w:type="dxa"/>
            <w:tcBorders>
              <w:top w:val="nil"/>
              <w:left w:val="nil"/>
              <w:bottom w:val="single" w:sz="4" w:space="0" w:color="auto"/>
              <w:right w:val="single" w:sz="4" w:space="0" w:color="auto"/>
            </w:tcBorders>
            <w:shd w:val="clear" w:color="auto" w:fill="auto"/>
            <w:noWrap/>
            <w:vAlign w:val="bottom"/>
            <w:hideMark/>
          </w:tcPr>
          <w:p w14:paraId="4CBEB5BE" w14:textId="77777777" w:rsidR="00725A95" w:rsidRPr="003D46C3" w:rsidRDefault="00725A95" w:rsidP="00725A95">
            <w:pPr>
              <w:jc w:val="center"/>
              <w:rPr>
                <w:sz w:val="18"/>
                <w:szCs w:val="18"/>
              </w:rPr>
            </w:pPr>
            <w:r w:rsidRPr="003D46C3">
              <w:rPr>
                <w:sz w:val="18"/>
                <w:szCs w:val="18"/>
              </w:rPr>
              <w:t>55</w:t>
            </w:r>
          </w:p>
        </w:tc>
        <w:tc>
          <w:tcPr>
            <w:tcW w:w="824" w:type="dxa"/>
            <w:tcBorders>
              <w:top w:val="nil"/>
              <w:left w:val="nil"/>
              <w:bottom w:val="single" w:sz="4" w:space="0" w:color="auto"/>
              <w:right w:val="single" w:sz="4" w:space="0" w:color="auto"/>
            </w:tcBorders>
            <w:shd w:val="clear" w:color="auto" w:fill="auto"/>
            <w:noWrap/>
            <w:vAlign w:val="bottom"/>
            <w:hideMark/>
          </w:tcPr>
          <w:p w14:paraId="4B4F265F" w14:textId="77777777" w:rsidR="00725A95" w:rsidRPr="003D46C3" w:rsidRDefault="00725A95" w:rsidP="00725A95">
            <w:pPr>
              <w:jc w:val="center"/>
              <w:rPr>
                <w:sz w:val="18"/>
                <w:szCs w:val="18"/>
              </w:rPr>
            </w:pPr>
            <w:r w:rsidRPr="003D46C3">
              <w:rPr>
                <w:sz w:val="18"/>
                <w:szCs w:val="18"/>
              </w:rPr>
              <w:t>16468</w:t>
            </w:r>
          </w:p>
        </w:tc>
        <w:tc>
          <w:tcPr>
            <w:tcW w:w="848" w:type="dxa"/>
            <w:tcBorders>
              <w:top w:val="nil"/>
              <w:left w:val="nil"/>
              <w:bottom w:val="single" w:sz="4" w:space="0" w:color="auto"/>
              <w:right w:val="single" w:sz="4" w:space="0" w:color="auto"/>
            </w:tcBorders>
            <w:shd w:val="clear" w:color="auto" w:fill="auto"/>
            <w:noWrap/>
            <w:vAlign w:val="bottom"/>
            <w:hideMark/>
          </w:tcPr>
          <w:p w14:paraId="367FD704" w14:textId="77777777" w:rsidR="00725A95" w:rsidRPr="003D46C3" w:rsidRDefault="00725A95" w:rsidP="00725A95">
            <w:pPr>
              <w:jc w:val="center"/>
              <w:rPr>
                <w:sz w:val="18"/>
                <w:szCs w:val="18"/>
              </w:rPr>
            </w:pPr>
            <w:r w:rsidRPr="003D46C3">
              <w:rPr>
                <w:sz w:val="18"/>
                <w:szCs w:val="18"/>
              </w:rPr>
              <w:t>18497</w:t>
            </w:r>
          </w:p>
        </w:tc>
        <w:tc>
          <w:tcPr>
            <w:tcW w:w="709" w:type="dxa"/>
            <w:tcBorders>
              <w:top w:val="nil"/>
              <w:left w:val="nil"/>
              <w:bottom w:val="single" w:sz="4" w:space="0" w:color="auto"/>
              <w:right w:val="single" w:sz="4" w:space="0" w:color="auto"/>
            </w:tcBorders>
            <w:shd w:val="clear" w:color="auto" w:fill="auto"/>
            <w:noWrap/>
            <w:vAlign w:val="bottom"/>
            <w:hideMark/>
          </w:tcPr>
          <w:p w14:paraId="61687963" w14:textId="77777777" w:rsidR="00725A95" w:rsidRPr="003D46C3" w:rsidRDefault="00725A95" w:rsidP="00725A95">
            <w:pPr>
              <w:jc w:val="center"/>
              <w:rPr>
                <w:sz w:val="18"/>
                <w:szCs w:val="18"/>
              </w:rPr>
            </w:pPr>
            <w:r w:rsidRPr="003D46C3">
              <w:rPr>
                <w:sz w:val="18"/>
                <w:szCs w:val="18"/>
              </w:rPr>
              <w:t>29044</w:t>
            </w:r>
          </w:p>
        </w:tc>
        <w:tc>
          <w:tcPr>
            <w:tcW w:w="773" w:type="dxa"/>
            <w:tcBorders>
              <w:top w:val="nil"/>
              <w:left w:val="nil"/>
              <w:bottom w:val="single" w:sz="4" w:space="0" w:color="auto"/>
              <w:right w:val="single" w:sz="4" w:space="0" w:color="auto"/>
            </w:tcBorders>
            <w:shd w:val="clear" w:color="auto" w:fill="auto"/>
            <w:noWrap/>
            <w:vAlign w:val="bottom"/>
            <w:hideMark/>
          </w:tcPr>
          <w:p w14:paraId="0005A901" w14:textId="77777777" w:rsidR="00725A95" w:rsidRPr="003D46C3" w:rsidRDefault="00725A95" w:rsidP="00725A95">
            <w:pPr>
              <w:jc w:val="center"/>
              <w:rPr>
                <w:sz w:val="18"/>
                <w:szCs w:val="18"/>
              </w:rPr>
            </w:pPr>
            <w:r w:rsidRPr="003D46C3">
              <w:rPr>
                <w:sz w:val="18"/>
                <w:szCs w:val="18"/>
              </w:rPr>
              <w:t>37368</w:t>
            </w:r>
          </w:p>
        </w:tc>
        <w:tc>
          <w:tcPr>
            <w:tcW w:w="932" w:type="dxa"/>
            <w:tcBorders>
              <w:top w:val="nil"/>
              <w:left w:val="nil"/>
              <w:bottom w:val="single" w:sz="4" w:space="0" w:color="auto"/>
              <w:right w:val="single" w:sz="4" w:space="0" w:color="auto"/>
            </w:tcBorders>
            <w:shd w:val="clear" w:color="auto" w:fill="auto"/>
            <w:hideMark/>
          </w:tcPr>
          <w:p w14:paraId="2008327F" w14:textId="77777777" w:rsidR="00725A95" w:rsidRPr="003D46C3" w:rsidRDefault="00725A95" w:rsidP="00725A95">
            <w:pPr>
              <w:jc w:val="center"/>
              <w:rPr>
                <w:sz w:val="18"/>
                <w:szCs w:val="18"/>
              </w:rPr>
            </w:pPr>
            <w:r w:rsidRPr="003D46C3">
              <w:rPr>
                <w:sz w:val="18"/>
                <w:szCs w:val="18"/>
              </w:rPr>
              <w:t>71084</w:t>
            </w:r>
          </w:p>
        </w:tc>
        <w:tc>
          <w:tcPr>
            <w:tcW w:w="993" w:type="dxa"/>
            <w:tcBorders>
              <w:top w:val="nil"/>
              <w:left w:val="nil"/>
              <w:bottom w:val="single" w:sz="4" w:space="0" w:color="auto"/>
              <w:right w:val="single" w:sz="4" w:space="0" w:color="auto"/>
            </w:tcBorders>
            <w:shd w:val="clear" w:color="auto" w:fill="auto"/>
            <w:hideMark/>
          </w:tcPr>
          <w:p w14:paraId="7585FCD6" w14:textId="77777777" w:rsidR="00725A95" w:rsidRPr="003D46C3" w:rsidRDefault="00725A95" w:rsidP="00725A95">
            <w:pPr>
              <w:jc w:val="center"/>
              <w:rPr>
                <w:sz w:val="18"/>
                <w:szCs w:val="18"/>
              </w:rPr>
            </w:pPr>
            <w:r w:rsidRPr="003D46C3">
              <w:rPr>
                <w:sz w:val="18"/>
                <w:szCs w:val="18"/>
              </w:rPr>
              <w:t>1 292</w:t>
            </w:r>
          </w:p>
        </w:tc>
        <w:tc>
          <w:tcPr>
            <w:tcW w:w="708" w:type="dxa"/>
            <w:tcBorders>
              <w:top w:val="nil"/>
              <w:left w:val="nil"/>
              <w:bottom w:val="single" w:sz="4" w:space="0" w:color="auto"/>
              <w:right w:val="single" w:sz="4" w:space="0" w:color="auto"/>
            </w:tcBorders>
            <w:shd w:val="clear" w:color="auto" w:fill="auto"/>
            <w:noWrap/>
            <w:vAlign w:val="bottom"/>
            <w:hideMark/>
          </w:tcPr>
          <w:p w14:paraId="3041A19E" w14:textId="77777777" w:rsidR="00725A95" w:rsidRPr="003D46C3" w:rsidRDefault="00725A95" w:rsidP="00725A95">
            <w:pPr>
              <w:jc w:val="center"/>
              <w:rPr>
                <w:sz w:val="18"/>
                <w:szCs w:val="18"/>
              </w:rPr>
            </w:pPr>
            <w:r w:rsidRPr="003D46C3">
              <w:rPr>
                <w:sz w:val="18"/>
                <w:szCs w:val="18"/>
              </w:rPr>
              <w:t>29</w:t>
            </w:r>
          </w:p>
        </w:tc>
        <w:tc>
          <w:tcPr>
            <w:tcW w:w="709" w:type="dxa"/>
            <w:tcBorders>
              <w:top w:val="nil"/>
              <w:left w:val="nil"/>
              <w:bottom w:val="single" w:sz="4" w:space="0" w:color="auto"/>
              <w:right w:val="single" w:sz="4" w:space="0" w:color="auto"/>
            </w:tcBorders>
            <w:shd w:val="clear" w:color="auto" w:fill="auto"/>
            <w:noWrap/>
            <w:vAlign w:val="bottom"/>
            <w:hideMark/>
          </w:tcPr>
          <w:p w14:paraId="60E1F83F" w14:textId="77777777" w:rsidR="00725A95" w:rsidRPr="003D46C3" w:rsidRDefault="00725A95" w:rsidP="00725A95">
            <w:pPr>
              <w:jc w:val="center"/>
              <w:rPr>
                <w:sz w:val="18"/>
                <w:szCs w:val="18"/>
              </w:rPr>
            </w:pPr>
            <w:r w:rsidRPr="003D46C3">
              <w:rPr>
                <w:sz w:val="18"/>
                <w:szCs w:val="18"/>
              </w:rPr>
              <w:t>26</w:t>
            </w:r>
          </w:p>
        </w:tc>
        <w:tc>
          <w:tcPr>
            <w:tcW w:w="1060" w:type="dxa"/>
            <w:tcBorders>
              <w:top w:val="nil"/>
              <w:left w:val="nil"/>
              <w:bottom w:val="single" w:sz="4" w:space="0" w:color="auto"/>
              <w:right w:val="nil"/>
            </w:tcBorders>
            <w:shd w:val="clear" w:color="auto" w:fill="auto"/>
            <w:hideMark/>
          </w:tcPr>
          <w:p w14:paraId="57FD7E86" w14:textId="77777777" w:rsidR="00725A95" w:rsidRPr="003D46C3" w:rsidRDefault="00725A95" w:rsidP="00725A95">
            <w:pPr>
              <w:jc w:val="center"/>
              <w:rPr>
                <w:sz w:val="18"/>
                <w:szCs w:val="18"/>
              </w:rPr>
            </w:pPr>
            <w:r w:rsidRPr="003D46C3">
              <w:rPr>
                <w:sz w:val="18"/>
                <w:szCs w:val="18"/>
              </w:rPr>
              <w:t>29</w:t>
            </w:r>
          </w:p>
        </w:tc>
        <w:tc>
          <w:tcPr>
            <w:tcW w:w="950" w:type="dxa"/>
            <w:tcBorders>
              <w:top w:val="nil"/>
              <w:left w:val="single" w:sz="4" w:space="0" w:color="auto"/>
              <w:bottom w:val="single" w:sz="4" w:space="0" w:color="auto"/>
              <w:right w:val="single" w:sz="4" w:space="0" w:color="auto"/>
            </w:tcBorders>
            <w:shd w:val="clear" w:color="auto" w:fill="auto"/>
            <w:noWrap/>
            <w:vAlign w:val="bottom"/>
            <w:hideMark/>
          </w:tcPr>
          <w:p w14:paraId="32EBBB43" w14:textId="77777777" w:rsidR="00725A95" w:rsidRPr="003D46C3" w:rsidRDefault="00725A95" w:rsidP="00725A95">
            <w:pPr>
              <w:jc w:val="center"/>
              <w:rPr>
                <w:sz w:val="18"/>
                <w:szCs w:val="18"/>
              </w:rPr>
            </w:pPr>
            <w:r w:rsidRPr="003D46C3">
              <w:rPr>
                <w:sz w:val="18"/>
                <w:szCs w:val="18"/>
              </w:rPr>
              <w:t>1902</w:t>
            </w:r>
          </w:p>
        </w:tc>
      </w:tr>
      <w:tr w:rsidR="003D46C3" w:rsidRPr="003D46C3" w14:paraId="432ED825" w14:textId="77777777" w:rsidTr="00516A6B">
        <w:trPr>
          <w:trHeight w:val="300"/>
        </w:trPr>
        <w:tc>
          <w:tcPr>
            <w:tcW w:w="1247" w:type="dxa"/>
            <w:tcBorders>
              <w:top w:val="nil"/>
              <w:left w:val="single" w:sz="4" w:space="0" w:color="auto"/>
              <w:bottom w:val="single" w:sz="4" w:space="0" w:color="auto"/>
              <w:right w:val="single" w:sz="4" w:space="0" w:color="auto"/>
            </w:tcBorders>
            <w:shd w:val="clear" w:color="auto" w:fill="auto"/>
            <w:hideMark/>
          </w:tcPr>
          <w:p w14:paraId="6227B475" w14:textId="77777777" w:rsidR="00725A95" w:rsidRPr="003D46C3" w:rsidRDefault="00725A95" w:rsidP="00725A95">
            <w:pPr>
              <w:jc w:val="left"/>
              <w:rPr>
                <w:sz w:val="18"/>
                <w:szCs w:val="18"/>
              </w:rPr>
            </w:pPr>
            <w:r w:rsidRPr="003D46C3">
              <w:rPr>
                <w:sz w:val="18"/>
                <w:szCs w:val="18"/>
              </w:rPr>
              <w:t>Мысы</w:t>
            </w:r>
          </w:p>
        </w:tc>
        <w:tc>
          <w:tcPr>
            <w:tcW w:w="841" w:type="dxa"/>
            <w:tcBorders>
              <w:top w:val="nil"/>
              <w:left w:val="nil"/>
              <w:bottom w:val="single" w:sz="4" w:space="0" w:color="auto"/>
              <w:right w:val="single" w:sz="4" w:space="0" w:color="auto"/>
            </w:tcBorders>
            <w:shd w:val="clear" w:color="auto" w:fill="auto"/>
            <w:noWrap/>
            <w:vAlign w:val="bottom"/>
            <w:hideMark/>
          </w:tcPr>
          <w:p w14:paraId="2842DC73" w14:textId="77777777" w:rsidR="00725A95" w:rsidRPr="003D46C3" w:rsidRDefault="00725A95" w:rsidP="00725A95">
            <w:pPr>
              <w:jc w:val="center"/>
              <w:rPr>
                <w:sz w:val="18"/>
                <w:szCs w:val="18"/>
              </w:rPr>
            </w:pPr>
            <w:r w:rsidRPr="003D46C3">
              <w:rPr>
                <w:sz w:val="18"/>
                <w:szCs w:val="18"/>
              </w:rPr>
              <w:t>33</w:t>
            </w:r>
          </w:p>
        </w:tc>
        <w:tc>
          <w:tcPr>
            <w:tcW w:w="747" w:type="dxa"/>
            <w:tcBorders>
              <w:top w:val="nil"/>
              <w:left w:val="nil"/>
              <w:bottom w:val="single" w:sz="4" w:space="0" w:color="auto"/>
              <w:right w:val="single" w:sz="4" w:space="0" w:color="auto"/>
            </w:tcBorders>
            <w:shd w:val="clear" w:color="auto" w:fill="auto"/>
            <w:noWrap/>
            <w:vAlign w:val="bottom"/>
            <w:hideMark/>
          </w:tcPr>
          <w:p w14:paraId="280FE97E" w14:textId="77777777" w:rsidR="00725A95" w:rsidRPr="003D46C3" w:rsidRDefault="00725A95" w:rsidP="00725A95">
            <w:pPr>
              <w:jc w:val="center"/>
              <w:rPr>
                <w:sz w:val="18"/>
                <w:szCs w:val="18"/>
              </w:rPr>
            </w:pPr>
            <w:r w:rsidRPr="003D46C3">
              <w:rPr>
                <w:sz w:val="18"/>
                <w:szCs w:val="18"/>
              </w:rPr>
              <w:t>31</w:t>
            </w:r>
          </w:p>
        </w:tc>
        <w:tc>
          <w:tcPr>
            <w:tcW w:w="824" w:type="dxa"/>
            <w:tcBorders>
              <w:top w:val="nil"/>
              <w:left w:val="nil"/>
              <w:bottom w:val="single" w:sz="4" w:space="0" w:color="auto"/>
              <w:right w:val="single" w:sz="4" w:space="0" w:color="auto"/>
            </w:tcBorders>
            <w:shd w:val="clear" w:color="auto" w:fill="auto"/>
            <w:noWrap/>
            <w:vAlign w:val="bottom"/>
            <w:hideMark/>
          </w:tcPr>
          <w:p w14:paraId="057D45B8" w14:textId="77777777" w:rsidR="00725A95" w:rsidRPr="003D46C3" w:rsidRDefault="00725A95" w:rsidP="00725A95">
            <w:pPr>
              <w:jc w:val="center"/>
              <w:rPr>
                <w:sz w:val="18"/>
                <w:szCs w:val="18"/>
              </w:rPr>
            </w:pPr>
            <w:r w:rsidRPr="003D46C3">
              <w:rPr>
                <w:sz w:val="18"/>
                <w:szCs w:val="18"/>
              </w:rPr>
              <w:t>10116</w:t>
            </w:r>
          </w:p>
        </w:tc>
        <w:tc>
          <w:tcPr>
            <w:tcW w:w="848" w:type="dxa"/>
            <w:tcBorders>
              <w:top w:val="nil"/>
              <w:left w:val="nil"/>
              <w:bottom w:val="single" w:sz="4" w:space="0" w:color="auto"/>
              <w:right w:val="single" w:sz="4" w:space="0" w:color="auto"/>
            </w:tcBorders>
            <w:shd w:val="clear" w:color="auto" w:fill="auto"/>
            <w:noWrap/>
            <w:vAlign w:val="bottom"/>
            <w:hideMark/>
          </w:tcPr>
          <w:p w14:paraId="31E84723" w14:textId="77777777" w:rsidR="00725A95" w:rsidRPr="003D46C3" w:rsidRDefault="00725A95" w:rsidP="00725A95">
            <w:pPr>
              <w:jc w:val="center"/>
              <w:rPr>
                <w:sz w:val="18"/>
                <w:szCs w:val="18"/>
              </w:rPr>
            </w:pPr>
            <w:r w:rsidRPr="003D46C3">
              <w:rPr>
                <w:sz w:val="18"/>
                <w:szCs w:val="18"/>
              </w:rPr>
              <w:t>10987</w:t>
            </w:r>
          </w:p>
        </w:tc>
        <w:tc>
          <w:tcPr>
            <w:tcW w:w="709" w:type="dxa"/>
            <w:tcBorders>
              <w:top w:val="nil"/>
              <w:left w:val="nil"/>
              <w:bottom w:val="single" w:sz="4" w:space="0" w:color="auto"/>
              <w:right w:val="single" w:sz="4" w:space="0" w:color="auto"/>
            </w:tcBorders>
            <w:shd w:val="clear" w:color="auto" w:fill="auto"/>
            <w:noWrap/>
            <w:vAlign w:val="bottom"/>
            <w:hideMark/>
          </w:tcPr>
          <w:p w14:paraId="36FDD265" w14:textId="77777777" w:rsidR="00725A95" w:rsidRPr="003D46C3" w:rsidRDefault="00725A95" w:rsidP="00725A95">
            <w:pPr>
              <w:jc w:val="center"/>
              <w:rPr>
                <w:sz w:val="18"/>
                <w:szCs w:val="18"/>
              </w:rPr>
            </w:pPr>
            <w:r w:rsidRPr="003D46C3">
              <w:rPr>
                <w:sz w:val="18"/>
                <w:szCs w:val="18"/>
              </w:rPr>
              <w:t>34061</w:t>
            </w:r>
          </w:p>
        </w:tc>
        <w:tc>
          <w:tcPr>
            <w:tcW w:w="773" w:type="dxa"/>
            <w:tcBorders>
              <w:top w:val="nil"/>
              <w:left w:val="nil"/>
              <w:bottom w:val="single" w:sz="4" w:space="0" w:color="auto"/>
              <w:right w:val="single" w:sz="4" w:space="0" w:color="auto"/>
            </w:tcBorders>
            <w:shd w:val="clear" w:color="auto" w:fill="auto"/>
            <w:noWrap/>
            <w:vAlign w:val="bottom"/>
            <w:hideMark/>
          </w:tcPr>
          <w:p w14:paraId="427D4DE0" w14:textId="77777777" w:rsidR="00725A95" w:rsidRPr="003D46C3" w:rsidRDefault="00725A95" w:rsidP="00725A95">
            <w:pPr>
              <w:jc w:val="center"/>
              <w:rPr>
                <w:sz w:val="18"/>
                <w:szCs w:val="18"/>
              </w:rPr>
            </w:pPr>
            <w:r w:rsidRPr="003D46C3">
              <w:rPr>
                <w:sz w:val="18"/>
                <w:szCs w:val="18"/>
              </w:rPr>
              <w:t>39380</w:t>
            </w:r>
          </w:p>
        </w:tc>
        <w:tc>
          <w:tcPr>
            <w:tcW w:w="932" w:type="dxa"/>
            <w:tcBorders>
              <w:top w:val="nil"/>
              <w:left w:val="nil"/>
              <w:bottom w:val="single" w:sz="4" w:space="0" w:color="auto"/>
              <w:right w:val="single" w:sz="4" w:space="0" w:color="auto"/>
            </w:tcBorders>
            <w:shd w:val="clear" w:color="auto" w:fill="auto"/>
            <w:hideMark/>
          </w:tcPr>
          <w:p w14:paraId="05AFDEF2" w14:textId="77777777" w:rsidR="00725A95" w:rsidRPr="003D46C3" w:rsidRDefault="00725A95" w:rsidP="00725A95">
            <w:pPr>
              <w:jc w:val="center"/>
              <w:rPr>
                <w:sz w:val="18"/>
                <w:szCs w:val="18"/>
              </w:rPr>
            </w:pPr>
            <w:r w:rsidRPr="003D46C3">
              <w:rPr>
                <w:sz w:val="18"/>
                <w:szCs w:val="18"/>
              </w:rPr>
              <w:t>47726</w:t>
            </w:r>
          </w:p>
        </w:tc>
        <w:tc>
          <w:tcPr>
            <w:tcW w:w="993" w:type="dxa"/>
            <w:tcBorders>
              <w:top w:val="nil"/>
              <w:left w:val="nil"/>
              <w:bottom w:val="single" w:sz="4" w:space="0" w:color="auto"/>
              <w:right w:val="single" w:sz="4" w:space="0" w:color="auto"/>
            </w:tcBorders>
            <w:shd w:val="clear" w:color="auto" w:fill="auto"/>
            <w:hideMark/>
          </w:tcPr>
          <w:p w14:paraId="47089021" w14:textId="77777777" w:rsidR="00725A95" w:rsidRPr="003D46C3" w:rsidRDefault="00725A95" w:rsidP="00725A95">
            <w:pPr>
              <w:jc w:val="center"/>
              <w:rPr>
                <w:sz w:val="18"/>
                <w:szCs w:val="18"/>
              </w:rPr>
            </w:pPr>
            <w:r w:rsidRPr="003D46C3">
              <w:rPr>
                <w:sz w:val="18"/>
                <w:szCs w:val="18"/>
              </w:rPr>
              <w:t>1 540</w:t>
            </w:r>
          </w:p>
        </w:tc>
        <w:tc>
          <w:tcPr>
            <w:tcW w:w="708" w:type="dxa"/>
            <w:tcBorders>
              <w:top w:val="nil"/>
              <w:left w:val="nil"/>
              <w:bottom w:val="single" w:sz="4" w:space="0" w:color="auto"/>
              <w:right w:val="single" w:sz="4" w:space="0" w:color="auto"/>
            </w:tcBorders>
            <w:shd w:val="clear" w:color="auto" w:fill="auto"/>
            <w:noWrap/>
            <w:vAlign w:val="bottom"/>
            <w:hideMark/>
          </w:tcPr>
          <w:p w14:paraId="2E8E0DE4" w14:textId="77777777" w:rsidR="00725A95" w:rsidRPr="003D46C3" w:rsidRDefault="00725A95" w:rsidP="00725A95">
            <w:pPr>
              <w:jc w:val="center"/>
              <w:rPr>
                <w:sz w:val="18"/>
                <w:szCs w:val="18"/>
              </w:rPr>
            </w:pPr>
            <w:r w:rsidRPr="003D46C3">
              <w:rPr>
                <w:sz w:val="18"/>
                <w:szCs w:val="18"/>
              </w:rPr>
              <w:t>21</w:t>
            </w:r>
          </w:p>
        </w:tc>
        <w:tc>
          <w:tcPr>
            <w:tcW w:w="709" w:type="dxa"/>
            <w:tcBorders>
              <w:top w:val="nil"/>
              <w:left w:val="nil"/>
              <w:bottom w:val="single" w:sz="4" w:space="0" w:color="auto"/>
              <w:right w:val="single" w:sz="4" w:space="0" w:color="auto"/>
            </w:tcBorders>
            <w:shd w:val="clear" w:color="auto" w:fill="auto"/>
            <w:noWrap/>
            <w:vAlign w:val="bottom"/>
            <w:hideMark/>
          </w:tcPr>
          <w:p w14:paraId="1AB7BDBF" w14:textId="77777777" w:rsidR="00725A95" w:rsidRPr="003D46C3" w:rsidRDefault="00725A95" w:rsidP="00725A95">
            <w:pPr>
              <w:jc w:val="center"/>
              <w:rPr>
                <w:sz w:val="18"/>
                <w:szCs w:val="18"/>
              </w:rPr>
            </w:pPr>
            <w:r w:rsidRPr="003D46C3">
              <w:rPr>
                <w:sz w:val="18"/>
                <w:szCs w:val="18"/>
              </w:rPr>
              <w:t>23</w:t>
            </w:r>
          </w:p>
        </w:tc>
        <w:tc>
          <w:tcPr>
            <w:tcW w:w="1060" w:type="dxa"/>
            <w:tcBorders>
              <w:top w:val="nil"/>
              <w:left w:val="nil"/>
              <w:bottom w:val="single" w:sz="4" w:space="0" w:color="auto"/>
              <w:right w:val="nil"/>
            </w:tcBorders>
            <w:shd w:val="clear" w:color="auto" w:fill="auto"/>
            <w:hideMark/>
          </w:tcPr>
          <w:p w14:paraId="15F6FAAB" w14:textId="77777777" w:rsidR="00725A95" w:rsidRPr="003D46C3" w:rsidRDefault="00725A95" w:rsidP="00725A95">
            <w:pPr>
              <w:jc w:val="center"/>
              <w:rPr>
                <w:sz w:val="18"/>
                <w:szCs w:val="18"/>
              </w:rPr>
            </w:pPr>
            <w:r w:rsidRPr="003D46C3">
              <w:rPr>
                <w:sz w:val="18"/>
                <w:szCs w:val="18"/>
              </w:rPr>
              <w:t>16</w:t>
            </w:r>
          </w:p>
        </w:tc>
        <w:tc>
          <w:tcPr>
            <w:tcW w:w="950" w:type="dxa"/>
            <w:tcBorders>
              <w:top w:val="nil"/>
              <w:left w:val="single" w:sz="4" w:space="0" w:color="auto"/>
              <w:bottom w:val="single" w:sz="4" w:space="0" w:color="auto"/>
              <w:right w:val="single" w:sz="4" w:space="0" w:color="auto"/>
            </w:tcBorders>
            <w:shd w:val="clear" w:color="auto" w:fill="auto"/>
            <w:noWrap/>
            <w:vAlign w:val="bottom"/>
            <w:hideMark/>
          </w:tcPr>
          <w:p w14:paraId="3EFB2107" w14:textId="77777777" w:rsidR="00725A95" w:rsidRPr="003D46C3" w:rsidRDefault="00725A95" w:rsidP="00725A95">
            <w:pPr>
              <w:jc w:val="center"/>
              <w:rPr>
                <w:sz w:val="18"/>
                <w:szCs w:val="18"/>
              </w:rPr>
            </w:pPr>
            <w:r w:rsidRPr="003D46C3">
              <w:rPr>
                <w:sz w:val="18"/>
                <w:szCs w:val="18"/>
              </w:rPr>
              <w:t>1212</w:t>
            </w:r>
          </w:p>
        </w:tc>
      </w:tr>
      <w:tr w:rsidR="003D46C3" w:rsidRPr="003D46C3" w14:paraId="0FC15C01" w14:textId="77777777" w:rsidTr="00516A6B">
        <w:trPr>
          <w:trHeight w:val="300"/>
        </w:trPr>
        <w:tc>
          <w:tcPr>
            <w:tcW w:w="1247" w:type="dxa"/>
            <w:tcBorders>
              <w:top w:val="nil"/>
              <w:left w:val="single" w:sz="4" w:space="0" w:color="auto"/>
              <w:bottom w:val="single" w:sz="4" w:space="0" w:color="auto"/>
              <w:right w:val="single" w:sz="4" w:space="0" w:color="auto"/>
            </w:tcBorders>
            <w:shd w:val="clear" w:color="auto" w:fill="auto"/>
            <w:hideMark/>
          </w:tcPr>
          <w:p w14:paraId="7726CBAB" w14:textId="77777777" w:rsidR="00725A95" w:rsidRPr="003D46C3" w:rsidRDefault="00725A95" w:rsidP="00725A95">
            <w:pPr>
              <w:jc w:val="left"/>
              <w:rPr>
                <w:sz w:val="18"/>
                <w:szCs w:val="18"/>
              </w:rPr>
            </w:pPr>
            <w:r w:rsidRPr="003D46C3">
              <w:rPr>
                <w:sz w:val="18"/>
                <w:szCs w:val="18"/>
              </w:rPr>
              <w:t>Гулейшур</w:t>
            </w:r>
          </w:p>
        </w:tc>
        <w:tc>
          <w:tcPr>
            <w:tcW w:w="841" w:type="dxa"/>
            <w:tcBorders>
              <w:top w:val="nil"/>
              <w:left w:val="nil"/>
              <w:bottom w:val="single" w:sz="4" w:space="0" w:color="auto"/>
              <w:right w:val="single" w:sz="4" w:space="0" w:color="auto"/>
            </w:tcBorders>
            <w:shd w:val="clear" w:color="auto" w:fill="auto"/>
            <w:noWrap/>
            <w:vAlign w:val="bottom"/>
            <w:hideMark/>
          </w:tcPr>
          <w:p w14:paraId="26606339" w14:textId="77777777" w:rsidR="00725A95" w:rsidRPr="003D46C3" w:rsidRDefault="00725A95" w:rsidP="00725A95">
            <w:pPr>
              <w:jc w:val="center"/>
              <w:rPr>
                <w:sz w:val="18"/>
                <w:szCs w:val="18"/>
              </w:rPr>
            </w:pPr>
            <w:r w:rsidRPr="003D46C3">
              <w:rPr>
                <w:sz w:val="18"/>
                <w:szCs w:val="18"/>
              </w:rPr>
              <w:t>39</w:t>
            </w:r>
          </w:p>
        </w:tc>
        <w:tc>
          <w:tcPr>
            <w:tcW w:w="747" w:type="dxa"/>
            <w:tcBorders>
              <w:top w:val="nil"/>
              <w:left w:val="nil"/>
              <w:bottom w:val="single" w:sz="4" w:space="0" w:color="auto"/>
              <w:right w:val="single" w:sz="4" w:space="0" w:color="auto"/>
            </w:tcBorders>
            <w:shd w:val="clear" w:color="auto" w:fill="auto"/>
            <w:noWrap/>
            <w:vAlign w:val="bottom"/>
            <w:hideMark/>
          </w:tcPr>
          <w:p w14:paraId="5ACB3E2C" w14:textId="77777777" w:rsidR="00725A95" w:rsidRPr="003D46C3" w:rsidRDefault="00725A95" w:rsidP="00725A95">
            <w:pPr>
              <w:jc w:val="center"/>
              <w:rPr>
                <w:sz w:val="18"/>
                <w:szCs w:val="18"/>
              </w:rPr>
            </w:pPr>
            <w:r w:rsidRPr="003D46C3">
              <w:rPr>
                <w:sz w:val="18"/>
                <w:szCs w:val="18"/>
              </w:rPr>
              <w:t>35</w:t>
            </w:r>
          </w:p>
        </w:tc>
        <w:tc>
          <w:tcPr>
            <w:tcW w:w="824" w:type="dxa"/>
            <w:tcBorders>
              <w:top w:val="nil"/>
              <w:left w:val="nil"/>
              <w:bottom w:val="single" w:sz="4" w:space="0" w:color="auto"/>
              <w:right w:val="single" w:sz="4" w:space="0" w:color="auto"/>
            </w:tcBorders>
            <w:shd w:val="clear" w:color="auto" w:fill="auto"/>
            <w:noWrap/>
            <w:vAlign w:val="bottom"/>
            <w:hideMark/>
          </w:tcPr>
          <w:p w14:paraId="421D0E3A" w14:textId="77777777" w:rsidR="00725A95" w:rsidRPr="003D46C3" w:rsidRDefault="00725A95" w:rsidP="00725A95">
            <w:pPr>
              <w:jc w:val="center"/>
              <w:rPr>
                <w:sz w:val="18"/>
                <w:szCs w:val="18"/>
              </w:rPr>
            </w:pPr>
            <w:r w:rsidRPr="003D46C3">
              <w:rPr>
                <w:sz w:val="18"/>
                <w:szCs w:val="18"/>
              </w:rPr>
              <w:t>14074</w:t>
            </w:r>
          </w:p>
        </w:tc>
        <w:tc>
          <w:tcPr>
            <w:tcW w:w="848" w:type="dxa"/>
            <w:tcBorders>
              <w:top w:val="nil"/>
              <w:left w:val="nil"/>
              <w:bottom w:val="single" w:sz="4" w:space="0" w:color="auto"/>
              <w:right w:val="single" w:sz="4" w:space="0" w:color="auto"/>
            </w:tcBorders>
            <w:shd w:val="clear" w:color="auto" w:fill="auto"/>
            <w:noWrap/>
            <w:vAlign w:val="bottom"/>
            <w:hideMark/>
          </w:tcPr>
          <w:p w14:paraId="6FB7A4A7" w14:textId="77777777" w:rsidR="00725A95" w:rsidRPr="003D46C3" w:rsidRDefault="00725A95" w:rsidP="00725A95">
            <w:pPr>
              <w:jc w:val="center"/>
              <w:rPr>
                <w:sz w:val="18"/>
                <w:szCs w:val="18"/>
              </w:rPr>
            </w:pPr>
            <w:r w:rsidRPr="003D46C3">
              <w:rPr>
                <w:sz w:val="18"/>
                <w:szCs w:val="18"/>
              </w:rPr>
              <w:t>14837</w:t>
            </w:r>
          </w:p>
        </w:tc>
        <w:tc>
          <w:tcPr>
            <w:tcW w:w="709" w:type="dxa"/>
            <w:tcBorders>
              <w:top w:val="nil"/>
              <w:left w:val="nil"/>
              <w:bottom w:val="single" w:sz="4" w:space="0" w:color="auto"/>
              <w:right w:val="single" w:sz="4" w:space="0" w:color="auto"/>
            </w:tcBorders>
            <w:shd w:val="clear" w:color="auto" w:fill="auto"/>
            <w:noWrap/>
            <w:vAlign w:val="bottom"/>
            <w:hideMark/>
          </w:tcPr>
          <w:p w14:paraId="733495D9" w14:textId="77777777" w:rsidR="00725A95" w:rsidRPr="003D46C3" w:rsidRDefault="00725A95" w:rsidP="00725A95">
            <w:pPr>
              <w:jc w:val="center"/>
              <w:rPr>
                <w:sz w:val="18"/>
                <w:szCs w:val="18"/>
              </w:rPr>
            </w:pPr>
            <w:r w:rsidRPr="003D46C3">
              <w:rPr>
                <w:sz w:val="18"/>
                <w:szCs w:val="18"/>
              </w:rPr>
              <w:t>40097</w:t>
            </w:r>
          </w:p>
        </w:tc>
        <w:tc>
          <w:tcPr>
            <w:tcW w:w="773" w:type="dxa"/>
            <w:tcBorders>
              <w:top w:val="nil"/>
              <w:left w:val="nil"/>
              <w:bottom w:val="single" w:sz="4" w:space="0" w:color="auto"/>
              <w:right w:val="single" w:sz="4" w:space="0" w:color="auto"/>
            </w:tcBorders>
            <w:shd w:val="clear" w:color="auto" w:fill="auto"/>
            <w:noWrap/>
            <w:vAlign w:val="bottom"/>
            <w:hideMark/>
          </w:tcPr>
          <w:p w14:paraId="43659759" w14:textId="77777777" w:rsidR="00725A95" w:rsidRPr="003D46C3" w:rsidRDefault="00725A95" w:rsidP="00725A95">
            <w:pPr>
              <w:jc w:val="center"/>
              <w:rPr>
                <w:sz w:val="18"/>
                <w:szCs w:val="18"/>
              </w:rPr>
            </w:pPr>
            <w:r w:rsidRPr="003D46C3">
              <w:rPr>
                <w:sz w:val="18"/>
                <w:szCs w:val="18"/>
              </w:rPr>
              <w:t>47102</w:t>
            </w:r>
          </w:p>
        </w:tc>
        <w:tc>
          <w:tcPr>
            <w:tcW w:w="932" w:type="dxa"/>
            <w:tcBorders>
              <w:top w:val="nil"/>
              <w:left w:val="nil"/>
              <w:bottom w:val="single" w:sz="4" w:space="0" w:color="auto"/>
              <w:right w:val="single" w:sz="4" w:space="0" w:color="auto"/>
            </w:tcBorders>
            <w:shd w:val="clear" w:color="auto" w:fill="auto"/>
            <w:hideMark/>
          </w:tcPr>
          <w:p w14:paraId="6C095C3D" w14:textId="77777777" w:rsidR="00725A95" w:rsidRPr="003D46C3" w:rsidRDefault="00725A95" w:rsidP="00725A95">
            <w:pPr>
              <w:jc w:val="center"/>
              <w:rPr>
                <w:sz w:val="18"/>
                <w:szCs w:val="18"/>
              </w:rPr>
            </w:pPr>
            <w:r w:rsidRPr="003D46C3">
              <w:rPr>
                <w:sz w:val="18"/>
                <w:szCs w:val="18"/>
              </w:rPr>
              <w:t>74284</w:t>
            </w:r>
          </w:p>
        </w:tc>
        <w:tc>
          <w:tcPr>
            <w:tcW w:w="993" w:type="dxa"/>
            <w:tcBorders>
              <w:top w:val="nil"/>
              <w:left w:val="nil"/>
              <w:bottom w:val="single" w:sz="4" w:space="0" w:color="auto"/>
              <w:right w:val="single" w:sz="4" w:space="0" w:color="auto"/>
            </w:tcBorders>
            <w:shd w:val="clear" w:color="auto" w:fill="auto"/>
            <w:hideMark/>
          </w:tcPr>
          <w:p w14:paraId="3E2483ED" w14:textId="77777777" w:rsidR="00725A95" w:rsidRPr="003D46C3" w:rsidRDefault="00725A95" w:rsidP="00725A95">
            <w:pPr>
              <w:jc w:val="center"/>
              <w:rPr>
                <w:sz w:val="18"/>
                <w:szCs w:val="18"/>
              </w:rPr>
            </w:pPr>
            <w:r w:rsidRPr="003D46C3">
              <w:rPr>
                <w:sz w:val="18"/>
                <w:szCs w:val="18"/>
              </w:rPr>
              <w:t>2 122</w:t>
            </w:r>
          </w:p>
        </w:tc>
        <w:tc>
          <w:tcPr>
            <w:tcW w:w="708" w:type="dxa"/>
            <w:tcBorders>
              <w:top w:val="nil"/>
              <w:left w:val="nil"/>
              <w:bottom w:val="single" w:sz="4" w:space="0" w:color="auto"/>
              <w:right w:val="single" w:sz="4" w:space="0" w:color="auto"/>
            </w:tcBorders>
            <w:shd w:val="clear" w:color="auto" w:fill="auto"/>
            <w:noWrap/>
            <w:vAlign w:val="bottom"/>
            <w:hideMark/>
          </w:tcPr>
          <w:p w14:paraId="19E5E701" w14:textId="77777777" w:rsidR="00725A95" w:rsidRPr="003D46C3" w:rsidRDefault="00725A95" w:rsidP="00725A95">
            <w:pPr>
              <w:jc w:val="center"/>
              <w:rPr>
                <w:sz w:val="18"/>
                <w:szCs w:val="18"/>
              </w:rPr>
            </w:pPr>
            <w:r w:rsidRPr="003D46C3">
              <w:rPr>
                <w:sz w:val="18"/>
                <w:szCs w:val="18"/>
              </w:rPr>
              <w:t>19</w:t>
            </w:r>
          </w:p>
        </w:tc>
        <w:tc>
          <w:tcPr>
            <w:tcW w:w="709" w:type="dxa"/>
            <w:tcBorders>
              <w:top w:val="nil"/>
              <w:left w:val="nil"/>
              <w:bottom w:val="single" w:sz="4" w:space="0" w:color="auto"/>
              <w:right w:val="single" w:sz="4" w:space="0" w:color="auto"/>
            </w:tcBorders>
            <w:shd w:val="clear" w:color="auto" w:fill="auto"/>
            <w:noWrap/>
            <w:vAlign w:val="bottom"/>
            <w:hideMark/>
          </w:tcPr>
          <w:p w14:paraId="23DBC4EA" w14:textId="77777777" w:rsidR="00725A95" w:rsidRPr="003D46C3" w:rsidRDefault="00725A95" w:rsidP="00725A95">
            <w:pPr>
              <w:jc w:val="center"/>
              <w:rPr>
                <w:sz w:val="18"/>
                <w:szCs w:val="18"/>
              </w:rPr>
            </w:pPr>
            <w:r w:rsidRPr="003D46C3">
              <w:rPr>
                <w:sz w:val="18"/>
                <w:szCs w:val="18"/>
              </w:rPr>
              <w:t>20</w:t>
            </w:r>
          </w:p>
        </w:tc>
        <w:tc>
          <w:tcPr>
            <w:tcW w:w="1060" w:type="dxa"/>
            <w:tcBorders>
              <w:top w:val="nil"/>
              <w:left w:val="nil"/>
              <w:bottom w:val="single" w:sz="4" w:space="0" w:color="auto"/>
              <w:right w:val="nil"/>
            </w:tcBorders>
            <w:shd w:val="clear" w:color="auto" w:fill="auto"/>
            <w:hideMark/>
          </w:tcPr>
          <w:p w14:paraId="411E1DA6" w14:textId="77777777" w:rsidR="00725A95" w:rsidRPr="003D46C3" w:rsidRDefault="00725A95" w:rsidP="00725A95">
            <w:pPr>
              <w:jc w:val="center"/>
              <w:rPr>
                <w:sz w:val="18"/>
                <w:szCs w:val="18"/>
              </w:rPr>
            </w:pPr>
            <w:r w:rsidRPr="003D46C3">
              <w:rPr>
                <w:sz w:val="18"/>
                <w:szCs w:val="18"/>
              </w:rPr>
              <w:t>17</w:t>
            </w:r>
          </w:p>
        </w:tc>
        <w:tc>
          <w:tcPr>
            <w:tcW w:w="950" w:type="dxa"/>
            <w:tcBorders>
              <w:top w:val="nil"/>
              <w:left w:val="single" w:sz="4" w:space="0" w:color="auto"/>
              <w:bottom w:val="single" w:sz="4" w:space="0" w:color="auto"/>
              <w:right w:val="single" w:sz="4" w:space="0" w:color="auto"/>
            </w:tcBorders>
            <w:shd w:val="clear" w:color="auto" w:fill="auto"/>
            <w:noWrap/>
            <w:vAlign w:val="bottom"/>
            <w:hideMark/>
          </w:tcPr>
          <w:p w14:paraId="3B643E93" w14:textId="77777777" w:rsidR="00725A95" w:rsidRPr="003D46C3" w:rsidRDefault="00725A95" w:rsidP="00725A95">
            <w:pPr>
              <w:jc w:val="center"/>
              <w:rPr>
                <w:sz w:val="18"/>
                <w:szCs w:val="18"/>
              </w:rPr>
            </w:pPr>
            <w:r w:rsidRPr="003D46C3">
              <w:rPr>
                <w:sz w:val="18"/>
                <w:szCs w:val="18"/>
              </w:rPr>
              <w:t>1577</w:t>
            </w:r>
          </w:p>
        </w:tc>
      </w:tr>
      <w:tr w:rsidR="003D46C3" w:rsidRPr="003D46C3" w14:paraId="0695C109" w14:textId="77777777" w:rsidTr="00516A6B">
        <w:trPr>
          <w:trHeight w:val="300"/>
        </w:trPr>
        <w:tc>
          <w:tcPr>
            <w:tcW w:w="1247" w:type="dxa"/>
            <w:tcBorders>
              <w:top w:val="nil"/>
              <w:left w:val="single" w:sz="4" w:space="0" w:color="auto"/>
              <w:bottom w:val="single" w:sz="4" w:space="0" w:color="auto"/>
              <w:right w:val="single" w:sz="4" w:space="0" w:color="auto"/>
            </w:tcBorders>
            <w:shd w:val="clear" w:color="auto" w:fill="auto"/>
            <w:hideMark/>
          </w:tcPr>
          <w:p w14:paraId="07F35A99" w14:textId="77777777" w:rsidR="00725A95" w:rsidRPr="003D46C3" w:rsidRDefault="00725A95" w:rsidP="00725A95">
            <w:pPr>
              <w:jc w:val="left"/>
              <w:rPr>
                <w:sz w:val="18"/>
                <w:szCs w:val="18"/>
              </w:rPr>
            </w:pPr>
            <w:r w:rsidRPr="003D46C3">
              <w:rPr>
                <w:sz w:val="18"/>
                <w:szCs w:val="18"/>
              </w:rPr>
              <w:t>Родник</w:t>
            </w:r>
          </w:p>
        </w:tc>
        <w:tc>
          <w:tcPr>
            <w:tcW w:w="841" w:type="dxa"/>
            <w:tcBorders>
              <w:top w:val="nil"/>
              <w:left w:val="nil"/>
              <w:bottom w:val="single" w:sz="4" w:space="0" w:color="auto"/>
              <w:right w:val="single" w:sz="4" w:space="0" w:color="auto"/>
            </w:tcBorders>
            <w:shd w:val="clear" w:color="auto" w:fill="auto"/>
            <w:noWrap/>
            <w:vAlign w:val="bottom"/>
            <w:hideMark/>
          </w:tcPr>
          <w:p w14:paraId="1DE756F5" w14:textId="77777777" w:rsidR="00725A95" w:rsidRPr="003D46C3" w:rsidRDefault="00725A95" w:rsidP="00725A95">
            <w:pPr>
              <w:jc w:val="center"/>
              <w:rPr>
                <w:sz w:val="18"/>
                <w:szCs w:val="18"/>
              </w:rPr>
            </w:pPr>
            <w:r w:rsidRPr="003D46C3">
              <w:rPr>
                <w:sz w:val="18"/>
                <w:szCs w:val="18"/>
              </w:rPr>
              <w:t>2</w:t>
            </w:r>
          </w:p>
        </w:tc>
        <w:tc>
          <w:tcPr>
            <w:tcW w:w="747" w:type="dxa"/>
            <w:tcBorders>
              <w:top w:val="nil"/>
              <w:left w:val="nil"/>
              <w:bottom w:val="single" w:sz="4" w:space="0" w:color="auto"/>
              <w:right w:val="single" w:sz="4" w:space="0" w:color="auto"/>
            </w:tcBorders>
            <w:shd w:val="clear" w:color="auto" w:fill="auto"/>
            <w:noWrap/>
            <w:vAlign w:val="bottom"/>
            <w:hideMark/>
          </w:tcPr>
          <w:p w14:paraId="4EFFB165" w14:textId="77777777" w:rsidR="00725A95" w:rsidRPr="003D46C3" w:rsidRDefault="00725A95" w:rsidP="00725A95">
            <w:pPr>
              <w:jc w:val="center"/>
              <w:rPr>
                <w:sz w:val="18"/>
                <w:szCs w:val="18"/>
              </w:rPr>
            </w:pPr>
            <w:r w:rsidRPr="003D46C3">
              <w:rPr>
                <w:sz w:val="18"/>
                <w:szCs w:val="18"/>
              </w:rPr>
              <w:t>1</w:t>
            </w:r>
          </w:p>
        </w:tc>
        <w:tc>
          <w:tcPr>
            <w:tcW w:w="824" w:type="dxa"/>
            <w:tcBorders>
              <w:top w:val="nil"/>
              <w:left w:val="nil"/>
              <w:bottom w:val="single" w:sz="4" w:space="0" w:color="auto"/>
              <w:right w:val="single" w:sz="4" w:space="0" w:color="auto"/>
            </w:tcBorders>
            <w:shd w:val="clear" w:color="auto" w:fill="auto"/>
            <w:noWrap/>
            <w:vAlign w:val="bottom"/>
            <w:hideMark/>
          </w:tcPr>
          <w:p w14:paraId="424558F7" w14:textId="77777777" w:rsidR="00725A95" w:rsidRPr="003D46C3" w:rsidRDefault="00725A95" w:rsidP="00725A95">
            <w:pPr>
              <w:jc w:val="center"/>
              <w:rPr>
                <w:sz w:val="18"/>
                <w:szCs w:val="18"/>
              </w:rPr>
            </w:pPr>
            <w:r w:rsidRPr="003D46C3">
              <w:rPr>
                <w:sz w:val="18"/>
                <w:szCs w:val="18"/>
              </w:rPr>
              <w:t>186</w:t>
            </w:r>
          </w:p>
        </w:tc>
        <w:tc>
          <w:tcPr>
            <w:tcW w:w="848" w:type="dxa"/>
            <w:tcBorders>
              <w:top w:val="nil"/>
              <w:left w:val="nil"/>
              <w:bottom w:val="single" w:sz="4" w:space="0" w:color="auto"/>
              <w:right w:val="single" w:sz="4" w:space="0" w:color="auto"/>
            </w:tcBorders>
            <w:shd w:val="clear" w:color="auto" w:fill="auto"/>
            <w:noWrap/>
            <w:vAlign w:val="bottom"/>
            <w:hideMark/>
          </w:tcPr>
          <w:p w14:paraId="7972DD6F" w14:textId="77777777" w:rsidR="00725A95" w:rsidRPr="003D46C3" w:rsidRDefault="00725A95" w:rsidP="00725A95">
            <w:pPr>
              <w:jc w:val="center"/>
              <w:rPr>
                <w:sz w:val="18"/>
                <w:szCs w:val="18"/>
              </w:rPr>
            </w:pPr>
            <w:r w:rsidRPr="003D46C3">
              <w:rPr>
                <w:sz w:val="18"/>
                <w:szCs w:val="18"/>
              </w:rPr>
              <w:t>207</w:t>
            </w:r>
          </w:p>
        </w:tc>
        <w:tc>
          <w:tcPr>
            <w:tcW w:w="709" w:type="dxa"/>
            <w:tcBorders>
              <w:top w:val="nil"/>
              <w:left w:val="nil"/>
              <w:bottom w:val="single" w:sz="4" w:space="0" w:color="auto"/>
              <w:right w:val="single" w:sz="4" w:space="0" w:color="auto"/>
            </w:tcBorders>
            <w:shd w:val="clear" w:color="auto" w:fill="auto"/>
            <w:noWrap/>
            <w:vAlign w:val="bottom"/>
            <w:hideMark/>
          </w:tcPr>
          <w:p w14:paraId="46A5E622" w14:textId="77777777" w:rsidR="00725A95" w:rsidRPr="003D46C3" w:rsidRDefault="00725A95" w:rsidP="00725A95">
            <w:pPr>
              <w:jc w:val="center"/>
              <w:rPr>
                <w:sz w:val="18"/>
                <w:szCs w:val="18"/>
              </w:rPr>
            </w:pPr>
            <w:r w:rsidRPr="003D46C3">
              <w:rPr>
                <w:sz w:val="18"/>
                <w:szCs w:val="18"/>
              </w:rPr>
              <w:t>10333</w:t>
            </w:r>
          </w:p>
        </w:tc>
        <w:tc>
          <w:tcPr>
            <w:tcW w:w="773" w:type="dxa"/>
            <w:tcBorders>
              <w:top w:val="nil"/>
              <w:left w:val="nil"/>
              <w:bottom w:val="single" w:sz="4" w:space="0" w:color="auto"/>
              <w:right w:val="single" w:sz="4" w:space="0" w:color="auto"/>
            </w:tcBorders>
            <w:shd w:val="clear" w:color="auto" w:fill="auto"/>
            <w:noWrap/>
            <w:vAlign w:val="bottom"/>
            <w:hideMark/>
          </w:tcPr>
          <w:p w14:paraId="657A7519" w14:textId="77777777" w:rsidR="00725A95" w:rsidRPr="003D46C3" w:rsidRDefault="00725A95" w:rsidP="00725A95">
            <w:pPr>
              <w:jc w:val="center"/>
              <w:rPr>
                <w:sz w:val="18"/>
                <w:szCs w:val="18"/>
              </w:rPr>
            </w:pPr>
            <w:r w:rsidRPr="003D46C3">
              <w:rPr>
                <w:sz w:val="18"/>
                <w:szCs w:val="18"/>
              </w:rPr>
              <w:t>23000</w:t>
            </w:r>
          </w:p>
        </w:tc>
        <w:tc>
          <w:tcPr>
            <w:tcW w:w="932" w:type="dxa"/>
            <w:tcBorders>
              <w:top w:val="nil"/>
              <w:left w:val="nil"/>
              <w:bottom w:val="single" w:sz="4" w:space="0" w:color="auto"/>
              <w:right w:val="single" w:sz="4" w:space="0" w:color="auto"/>
            </w:tcBorders>
            <w:shd w:val="clear" w:color="auto" w:fill="auto"/>
            <w:hideMark/>
          </w:tcPr>
          <w:p w14:paraId="4C812887" w14:textId="77777777" w:rsidR="00725A95" w:rsidRPr="003D46C3" w:rsidRDefault="00725A95" w:rsidP="00725A95">
            <w:pPr>
              <w:jc w:val="center"/>
              <w:rPr>
                <w:sz w:val="18"/>
                <w:szCs w:val="18"/>
              </w:rPr>
            </w:pPr>
            <w:r w:rsidRPr="003D46C3">
              <w:rPr>
                <w:sz w:val="18"/>
                <w:szCs w:val="18"/>
              </w:rPr>
              <w:t>0</w:t>
            </w:r>
          </w:p>
        </w:tc>
        <w:tc>
          <w:tcPr>
            <w:tcW w:w="993" w:type="dxa"/>
            <w:tcBorders>
              <w:top w:val="nil"/>
              <w:left w:val="nil"/>
              <w:bottom w:val="single" w:sz="4" w:space="0" w:color="auto"/>
              <w:right w:val="single" w:sz="4" w:space="0" w:color="auto"/>
            </w:tcBorders>
            <w:shd w:val="clear" w:color="auto" w:fill="auto"/>
            <w:hideMark/>
          </w:tcPr>
          <w:p w14:paraId="11FCA68D" w14:textId="77777777" w:rsidR="00725A95" w:rsidRPr="003D46C3" w:rsidRDefault="00725A95" w:rsidP="00725A95">
            <w:pPr>
              <w:jc w:val="center"/>
              <w:rPr>
                <w:sz w:val="18"/>
                <w:szCs w:val="18"/>
              </w:rPr>
            </w:pPr>
            <w:r w:rsidRPr="003D46C3">
              <w:rPr>
                <w:sz w:val="18"/>
                <w:szCs w:val="18"/>
              </w:rPr>
              <w:t>0</w:t>
            </w:r>
          </w:p>
        </w:tc>
        <w:tc>
          <w:tcPr>
            <w:tcW w:w="708" w:type="dxa"/>
            <w:tcBorders>
              <w:top w:val="nil"/>
              <w:left w:val="nil"/>
              <w:bottom w:val="single" w:sz="4" w:space="0" w:color="auto"/>
              <w:right w:val="single" w:sz="4" w:space="0" w:color="auto"/>
            </w:tcBorders>
            <w:shd w:val="clear" w:color="auto" w:fill="auto"/>
            <w:noWrap/>
            <w:vAlign w:val="bottom"/>
            <w:hideMark/>
          </w:tcPr>
          <w:p w14:paraId="248E2B18" w14:textId="77777777" w:rsidR="00725A95" w:rsidRPr="003D46C3" w:rsidRDefault="00725A95" w:rsidP="00725A95">
            <w:pPr>
              <w:jc w:val="center"/>
              <w:rPr>
                <w:sz w:val="18"/>
                <w:szCs w:val="18"/>
              </w:rPr>
            </w:pPr>
            <w:r w:rsidRPr="003D46C3">
              <w:rPr>
                <w:sz w:val="18"/>
                <w:szCs w:val="18"/>
              </w:rPr>
              <w:t>0</w:t>
            </w:r>
          </w:p>
        </w:tc>
        <w:tc>
          <w:tcPr>
            <w:tcW w:w="709" w:type="dxa"/>
            <w:tcBorders>
              <w:top w:val="nil"/>
              <w:left w:val="nil"/>
              <w:bottom w:val="single" w:sz="4" w:space="0" w:color="auto"/>
              <w:right w:val="single" w:sz="4" w:space="0" w:color="auto"/>
            </w:tcBorders>
            <w:shd w:val="clear" w:color="auto" w:fill="auto"/>
            <w:noWrap/>
            <w:vAlign w:val="bottom"/>
            <w:hideMark/>
          </w:tcPr>
          <w:p w14:paraId="7D17F036" w14:textId="77777777" w:rsidR="00725A95" w:rsidRPr="003D46C3" w:rsidRDefault="00725A95" w:rsidP="00725A95">
            <w:pPr>
              <w:jc w:val="center"/>
              <w:rPr>
                <w:sz w:val="18"/>
                <w:szCs w:val="18"/>
              </w:rPr>
            </w:pPr>
            <w:r w:rsidRPr="003D46C3">
              <w:rPr>
                <w:sz w:val="18"/>
                <w:szCs w:val="18"/>
              </w:rPr>
              <w:t>0</w:t>
            </w:r>
          </w:p>
        </w:tc>
        <w:tc>
          <w:tcPr>
            <w:tcW w:w="1060" w:type="dxa"/>
            <w:tcBorders>
              <w:top w:val="nil"/>
              <w:left w:val="nil"/>
              <w:bottom w:val="single" w:sz="4" w:space="0" w:color="auto"/>
              <w:right w:val="nil"/>
            </w:tcBorders>
            <w:shd w:val="clear" w:color="auto" w:fill="auto"/>
            <w:hideMark/>
          </w:tcPr>
          <w:p w14:paraId="1A67462C" w14:textId="77777777" w:rsidR="00725A95" w:rsidRPr="003D46C3" w:rsidRDefault="00725A95" w:rsidP="00725A95">
            <w:pPr>
              <w:jc w:val="center"/>
              <w:rPr>
                <w:sz w:val="18"/>
                <w:szCs w:val="18"/>
              </w:rPr>
            </w:pPr>
            <w:r w:rsidRPr="003D46C3">
              <w:rPr>
                <w:sz w:val="18"/>
                <w:szCs w:val="18"/>
              </w:rPr>
              <w:t>123</w:t>
            </w:r>
          </w:p>
        </w:tc>
        <w:tc>
          <w:tcPr>
            <w:tcW w:w="950" w:type="dxa"/>
            <w:tcBorders>
              <w:top w:val="nil"/>
              <w:left w:val="single" w:sz="4" w:space="0" w:color="auto"/>
              <w:bottom w:val="single" w:sz="4" w:space="0" w:color="auto"/>
              <w:right w:val="single" w:sz="4" w:space="0" w:color="auto"/>
            </w:tcBorders>
            <w:shd w:val="clear" w:color="auto" w:fill="auto"/>
            <w:noWrap/>
            <w:vAlign w:val="bottom"/>
            <w:hideMark/>
          </w:tcPr>
          <w:p w14:paraId="06FBD7E3" w14:textId="77777777" w:rsidR="00725A95" w:rsidRPr="003D46C3" w:rsidRDefault="00725A95" w:rsidP="00725A95">
            <w:pPr>
              <w:jc w:val="center"/>
              <w:rPr>
                <w:sz w:val="18"/>
                <w:szCs w:val="18"/>
              </w:rPr>
            </w:pPr>
            <w:r w:rsidRPr="003D46C3">
              <w:rPr>
                <w:sz w:val="18"/>
                <w:szCs w:val="18"/>
              </w:rPr>
              <w:t>0</w:t>
            </w:r>
          </w:p>
        </w:tc>
      </w:tr>
      <w:tr w:rsidR="003D46C3" w:rsidRPr="003D46C3" w14:paraId="390D3253" w14:textId="77777777" w:rsidTr="00516A6B">
        <w:trPr>
          <w:trHeight w:val="300"/>
        </w:trPr>
        <w:tc>
          <w:tcPr>
            <w:tcW w:w="1247" w:type="dxa"/>
            <w:tcBorders>
              <w:top w:val="nil"/>
              <w:left w:val="single" w:sz="4" w:space="0" w:color="auto"/>
              <w:bottom w:val="single" w:sz="4" w:space="0" w:color="auto"/>
              <w:right w:val="single" w:sz="4" w:space="0" w:color="auto"/>
            </w:tcBorders>
            <w:shd w:val="clear" w:color="auto" w:fill="auto"/>
            <w:hideMark/>
          </w:tcPr>
          <w:p w14:paraId="3A1B3822" w14:textId="77777777" w:rsidR="00725A95" w:rsidRPr="003D46C3" w:rsidRDefault="00725A95" w:rsidP="00725A95">
            <w:pPr>
              <w:jc w:val="left"/>
              <w:rPr>
                <w:sz w:val="18"/>
                <w:szCs w:val="18"/>
              </w:rPr>
            </w:pPr>
            <w:r w:rsidRPr="003D46C3">
              <w:rPr>
                <w:sz w:val="18"/>
                <w:szCs w:val="18"/>
              </w:rPr>
              <w:t>Ошмес</w:t>
            </w:r>
          </w:p>
        </w:tc>
        <w:tc>
          <w:tcPr>
            <w:tcW w:w="841" w:type="dxa"/>
            <w:tcBorders>
              <w:top w:val="nil"/>
              <w:left w:val="nil"/>
              <w:bottom w:val="single" w:sz="4" w:space="0" w:color="auto"/>
              <w:right w:val="single" w:sz="4" w:space="0" w:color="auto"/>
            </w:tcBorders>
            <w:shd w:val="clear" w:color="auto" w:fill="auto"/>
            <w:noWrap/>
            <w:vAlign w:val="bottom"/>
            <w:hideMark/>
          </w:tcPr>
          <w:p w14:paraId="41453D3A" w14:textId="77777777" w:rsidR="00725A95" w:rsidRPr="003D46C3" w:rsidRDefault="00725A95" w:rsidP="00725A95">
            <w:pPr>
              <w:jc w:val="center"/>
              <w:rPr>
                <w:sz w:val="18"/>
                <w:szCs w:val="18"/>
              </w:rPr>
            </w:pPr>
            <w:r w:rsidRPr="003D46C3">
              <w:rPr>
                <w:sz w:val="18"/>
                <w:szCs w:val="18"/>
              </w:rPr>
              <w:t>61</w:t>
            </w:r>
          </w:p>
        </w:tc>
        <w:tc>
          <w:tcPr>
            <w:tcW w:w="747" w:type="dxa"/>
            <w:tcBorders>
              <w:top w:val="nil"/>
              <w:left w:val="nil"/>
              <w:bottom w:val="single" w:sz="4" w:space="0" w:color="auto"/>
              <w:right w:val="single" w:sz="4" w:space="0" w:color="auto"/>
            </w:tcBorders>
            <w:shd w:val="clear" w:color="auto" w:fill="auto"/>
            <w:noWrap/>
            <w:vAlign w:val="bottom"/>
            <w:hideMark/>
          </w:tcPr>
          <w:p w14:paraId="184AC1D9" w14:textId="77777777" w:rsidR="00725A95" w:rsidRPr="003D46C3" w:rsidRDefault="00725A95" w:rsidP="00725A95">
            <w:pPr>
              <w:jc w:val="center"/>
              <w:rPr>
                <w:sz w:val="18"/>
                <w:szCs w:val="18"/>
              </w:rPr>
            </w:pPr>
            <w:r w:rsidRPr="003D46C3">
              <w:rPr>
                <w:sz w:val="18"/>
                <w:szCs w:val="18"/>
              </w:rPr>
              <w:t>59</w:t>
            </w:r>
          </w:p>
        </w:tc>
        <w:tc>
          <w:tcPr>
            <w:tcW w:w="824" w:type="dxa"/>
            <w:tcBorders>
              <w:top w:val="nil"/>
              <w:left w:val="nil"/>
              <w:bottom w:val="single" w:sz="4" w:space="0" w:color="auto"/>
              <w:right w:val="single" w:sz="4" w:space="0" w:color="auto"/>
            </w:tcBorders>
            <w:shd w:val="clear" w:color="auto" w:fill="auto"/>
            <w:noWrap/>
            <w:vAlign w:val="bottom"/>
            <w:hideMark/>
          </w:tcPr>
          <w:p w14:paraId="06FB6B44" w14:textId="77777777" w:rsidR="00725A95" w:rsidRPr="003D46C3" w:rsidRDefault="00725A95" w:rsidP="00725A95">
            <w:pPr>
              <w:jc w:val="center"/>
              <w:rPr>
                <w:sz w:val="18"/>
                <w:szCs w:val="18"/>
              </w:rPr>
            </w:pPr>
            <w:r w:rsidRPr="003D46C3">
              <w:rPr>
                <w:sz w:val="18"/>
                <w:szCs w:val="18"/>
              </w:rPr>
              <w:t>18863</w:t>
            </w:r>
          </w:p>
        </w:tc>
        <w:tc>
          <w:tcPr>
            <w:tcW w:w="848" w:type="dxa"/>
            <w:tcBorders>
              <w:top w:val="nil"/>
              <w:left w:val="nil"/>
              <w:bottom w:val="single" w:sz="4" w:space="0" w:color="auto"/>
              <w:right w:val="single" w:sz="4" w:space="0" w:color="auto"/>
            </w:tcBorders>
            <w:shd w:val="clear" w:color="auto" w:fill="auto"/>
            <w:noWrap/>
            <w:vAlign w:val="bottom"/>
            <w:hideMark/>
          </w:tcPr>
          <w:p w14:paraId="764EC37A" w14:textId="77777777" w:rsidR="00725A95" w:rsidRPr="003D46C3" w:rsidRDefault="00725A95" w:rsidP="00725A95">
            <w:pPr>
              <w:jc w:val="center"/>
              <w:rPr>
                <w:sz w:val="18"/>
                <w:szCs w:val="18"/>
              </w:rPr>
            </w:pPr>
            <w:r w:rsidRPr="003D46C3">
              <w:rPr>
                <w:sz w:val="18"/>
                <w:szCs w:val="18"/>
              </w:rPr>
              <w:t>23531</w:t>
            </w:r>
          </w:p>
        </w:tc>
        <w:tc>
          <w:tcPr>
            <w:tcW w:w="709" w:type="dxa"/>
            <w:tcBorders>
              <w:top w:val="nil"/>
              <w:left w:val="nil"/>
              <w:bottom w:val="single" w:sz="4" w:space="0" w:color="auto"/>
              <w:right w:val="single" w:sz="4" w:space="0" w:color="auto"/>
            </w:tcBorders>
            <w:shd w:val="clear" w:color="auto" w:fill="auto"/>
            <w:noWrap/>
            <w:vAlign w:val="bottom"/>
            <w:hideMark/>
          </w:tcPr>
          <w:p w14:paraId="46AE0CDE" w14:textId="77777777" w:rsidR="00725A95" w:rsidRPr="003D46C3" w:rsidRDefault="00725A95" w:rsidP="00725A95">
            <w:pPr>
              <w:jc w:val="center"/>
              <w:rPr>
                <w:sz w:val="18"/>
                <w:szCs w:val="18"/>
              </w:rPr>
            </w:pPr>
            <w:r w:rsidRPr="003D46C3">
              <w:rPr>
                <w:sz w:val="18"/>
                <w:szCs w:val="18"/>
              </w:rPr>
              <w:t>34359</w:t>
            </w:r>
          </w:p>
        </w:tc>
        <w:tc>
          <w:tcPr>
            <w:tcW w:w="773" w:type="dxa"/>
            <w:tcBorders>
              <w:top w:val="nil"/>
              <w:left w:val="nil"/>
              <w:bottom w:val="single" w:sz="4" w:space="0" w:color="auto"/>
              <w:right w:val="single" w:sz="4" w:space="0" w:color="auto"/>
            </w:tcBorders>
            <w:shd w:val="clear" w:color="auto" w:fill="auto"/>
            <w:noWrap/>
            <w:vAlign w:val="bottom"/>
            <w:hideMark/>
          </w:tcPr>
          <w:p w14:paraId="1E3069B5" w14:textId="77777777" w:rsidR="00725A95" w:rsidRPr="003D46C3" w:rsidRDefault="00725A95" w:rsidP="00725A95">
            <w:pPr>
              <w:jc w:val="center"/>
              <w:rPr>
                <w:sz w:val="18"/>
                <w:szCs w:val="18"/>
              </w:rPr>
            </w:pPr>
            <w:r w:rsidRPr="003D46C3">
              <w:rPr>
                <w:sz w:val="18"/>
                <w:szCs w:val="18"/>
              </w:rPr>
              <w:t>44315</w:t>
            </w:r>
          </w:p>
        </w:tc>
        <w:tc>
          <w:tcPr>
            <w:tcW w:w="932" w:type="dxa"/>
            <w:tcBorders>
              <w:top w:val="nil"/>
              <w:left w:val="nil"/>
              <w:bottom w:val="single" w:sz="4" w:space="0" w:color="auto"/>
              <w:right w:val="single" w:sz="4" w:space="0" w:color="auto"/>
            </w:tcBorders>
            <w:shd w:val="clear" w:color="auto" w:fill="auto"/>
            <w:hideMark/>
          </w:tcPr>
          <w:p w14:paraId="2AF95A83" w14:textId="77777777" w:rsidR="00725A95" w:rsidRPr="003D46C3" w:rsidRDefault="00725A95" w:rsidP="00725A95">
            <w:pPr>
              <w:jc w:val="center"/>
              <w:rPr>
                <w:sz w:val="18"/>
                <w:szCs w:val="18"/>
              </w:rPr>
            </w:pPr>
            <w:r w:rsidRPr="003D46C3">
              <w:rPr>
                <w:sz w:val="18"/>
                <w:szCs w:val="18"/>
              </w:rPr>
              <w:t>94315</w:t>
            </w:r>
          </w:p>
        </w:tc>
        <w:tc>
          <w:tcPr>
            <w:tcW w:w="993" w:type="dxa"/>
            <w:tcBorders>
              <w:top w:val="nil"/>
              <w:left w:val="nil"/>
              <w:bottom w:val="single" w:sz="4" w:space="0" w:color="auto"/>
              <w:right w:val="single" w:sz="4" w:space="0" w:color="auto"/>
            </w:tcBorders>
            <w:shd w:val="clear" w:color="auto" w:fill="auto"/>
            <w:hideMark/>
          </w:tcPr>
          <w:p w14:paraId="3B121A9F" w14:textId="77777777" w:rsidR="00725A95" w:rsidRPr="003D46C3" w:rsidRDefault="00725A95" w:rsidP="00725A95">
            <w:pPr>
              <w:jc w:val="center"/>
              <w:rPr>
                <w:sz w:val="18"/>
                <w:szCs w:val="18"/>
              </w:rPr>
            </w:pPr>
            <w:r w:rsidRPr="003D46C3">
              <w:rPr>
                <w:sz w:val="18"/>
                <w:szCs w:val="18"/>
              </w:rPr>
              <w:t>1 599</w:t>
            </w:r>
          </w:p>
        </w:tc>
        <w:tc>
          <w:tcPr>
            <w:tcW w:w="708" w:type="dxa"/>
            <w:tcBorders>
              <w:top w:val="nil"/>
              <w:left w:val="nil"/>
              <w:bottom w:val="single" w:sz="4" w:space="0" w:color="auto"/>
              <w:right w:val="single" w:sz="4" w:space="0" w:color="auto"/>
            </w:tcBorders>
            <w:shd w:val="clear" w:color="auto" w:fill="auto"/>
            <w:noWrap/>
            <w:vAlign w:val="bottom"/>
            <w:hideMark/>
          </w:tcPr>
          <w:p w14:paraId="40942718" w14:textId="77777777" w:rsidR="00725A95" w:rsidRPr="003D46C3" w:rsidRDefault="00725A95" w:rsidP="00725A95">
            <w:pPr>
              <w:jc w:val="center"/>
              <w:rPr>
                <w:sz w:val="18"/>
                <w:szCs w:val="18"/>
              </w:rPr>
            </w:pPr>
            <w:r w:rsidRPr="003D46C3">
              <w:rPr>
                <w:sz w:val="18"/>
                <w:szCs w:val="18"/>
              </w:rPr>
              <w:t>27</w:t>
            </w:r>
          </w:p>
        </w:tc>
        <w:tc>
          <w:tcPr>
            <w:tcW w:w="709" w:type="dxa"/>
            <w:tcBorders>
              <w:top w:val="nil"/>
              <w:left w:val="nil"/>
              <w:bottom w:val="single" w:sz="4" w:space="0" w:color="auto"/>
              <w:right w:val="single" w:sz="4" w:space="0" w:color="auto"/>
            </w:tcBorders>
            <w:shd w:val="clear" w:color="auto" w:fill="auto"/>
            <w:noWrap/>
            <w:vAlign w:val="bottom"/>
            <w:hideMark/>
          </w:tcPr>
          <w:p w14:paraId="0EAC9BB0" w14:textId="77777777" w:rsidR="00725A95" w:rsidRPr="003D46C3" w:rsidRDefault="00725A95" w:rsidP="00725A95">
            <w:pPr>
              <w:jc w:val="center"/>
              <w:rPr>
                <w:sz w:val="18"/>
                <w:szCs w:val="18"/>
              </w:rPr>
            </w:pPr>
            <w:r w:rsidRPr="003D46C3">
              <w:rPr>
                <w:sz w:val="18"/>
                <w:szCs w:val="18"/>
              </w:rPr>
              <w:t>25</w:t>
            </w:r>
          </w:p>
        </w:tc>
        <w:tc>
          <w:tcPr>
            <w:tcW w:w="1060" w:type="dxa"/>
            <w:tcBorders>
              <w:top w:val="nil"/>
              <w:left w:val="nil"/>
              <w:bottom w:val="single" w:sz="4" w:space="0" w:color="auto"/>
              <w:right w:val="nil"/>
            </w:tcBorders>
            <w:shd w:val="clear" w:color="auto" w:fill="auto"/>
            <w:hideMark/>
          </w:tcPr>
          <w:p w14:paraId="0EDD6BDC" w14:textId="77777777" w:rsidR="00725A95" w:rsidRPr="003D46C3" w:rsidRDefault="00725A95" w:rsidP="00725A95">
            <w:pPr>
              <w:jc w:val="center"/>
              <w:rPr>
                <w:sz w:val="18"/>
                <w:szCs w:val="18"/>
              </w:rPr>
            </w:pPr>
            <w:r w:rsidRPr="003D46C3">
              <w:rPr>
                <w:sz w:val="18"/>
                <w:szCs w:val="18"/>
              </w:rPr>
              <w:t>29</w:t>
            </w:r>
          </w:p>
        </w:tc>
        <w:tc>
          <w:tcPr>
            <w:tcW w:w="950" w:type="dxa"/>
            <w:tcBorders>
              <w:top w:val="nil"/>
              <w:left w:val="single" w:sz="4" w:space="0" w:color="auto"/>
              <w:bottom w:val="single" w:sz="4" w:space="0" w:color="auto"/>
              <w:right w:val="single" w:sz="4" w:space="0" w:color="auto"/>
            </w:tcBorders>
            <w:shd w:val="clear" w:color="auto" w:fill="auto"/>
            <w:noWrap/>
            <w:vAlign w:val="bottom"/>
            <w:hideMark/>
          </w:tcPr>
          <w:p w14:paraId="5F7F7DE2" w14:textId="77777777" w:rsidR="00725A95" w:rsidRPr="003D46C3" w:rsidRDefault="00725A95" w:rsidP="00725A95">
            <w:pPr>
              <w:jc w:val="center"/>
              <w:rPr>
                <w:sz w:val="18"/>
                <w:szCs w:val="18"/>
              </w:rPr>
            </w:pPr>
            <w:r w:rsidRPr="003D46C3">
              <w:rPr>
                <w:sz w:val="18"/>
                <w:szCs w:val="18"/>
              </w:rPr>
              <w:t>2128</w:t>
            </w:r>
          </w:p>
        </w:tc>
      </w:tr>
      <w:tr w:rsidR="003D46C3" w:rsidRPr="003D46C3" w14:paraId="2593412C" w14:textId="77777777" w:rsidTr="00516A6B">
        <w:trPr>
          <w:trHeight w:val="300"/>
        </w:trPr>
        <w:tc>
          <w:tcPr>
            <w:tcW w:w="1247" w:type="dxa"/>
            <w:tcBorders>
              <w:top w:val="nil"/>
              <w:left w:val="single" w:sz="4" w:space="0" w:color="auto"/>
              <w:bottom w:val="single" w:sz="4" w:space="0" w:color="auto"/>
              <w:right w:val="single" w:sz="4" w:space="0" w:color="auto"/>
            </w:tcBorders>
            <w:shd w:val="clear" w:color="auto" w:fill="auto"/>
            <w:hideMark/>
          </w:tcPr>
          <w:p w14:paraId="4A507138" w14:textId="77777777" w:rsidR="00725A95" w:rsidRPr="003D46C3" w:rsidRDefault="00725A95" w:rsidP="00725A95">
            <w:pPr>
              <w:jc w:val="left"/>
              <w:rPr>
                <w:sz w:val="18"/>
                <w:szCs w:val="18"/>
              </w:rPr>
            </w:pPr>
            <w:r w:rsidRPr="003D46C3">
              <w:rPr>
                <w:sz w:val="18"/>
                <w:szCs w:val="18"/>
              </w:rPr>
              <w:t>СТСХ</w:t>
            </w:r>
          </w:p>
        </w:tc>
        <w:tc>
          <w:tcPr>
            <w:tcW w:w="841" w:type="dxa"/>
            <w:tcBorders>
              <w:top w:val="nil"/>
              <w:left w:val="nil"/>
              <w:bottom w:val="single" w:sz="4" w:space="0" w:color="auto"/>
              <w:right w:val="single" w:sz="4" w:space="0" w:color="auto"/>
            </w:tcBorders>
            <w:shd w:val="clear" w:color="auto" w:fill="auto"/>
            <w:noWrap/>
            <w:vAlign w:val="bottom"/>
            <w:hideMark/>
          </w:tcPr>
          <w:p w14:paraId="0B144DBC" w14:textId="77777777" w:rsidR="00725A95" w:rsidRPr="003D46C3" w:rsidRDefault="00725A95" w:rsidP="00725A95">
            <w:pPr>
              <w:jc w:val="center"/>
              <w:rPr>
                <w:sz w:val="18"/>
                <w:szCs w:val="18"/>
              </w:rPr>
            </w:pPr>
            <w:r w:rsidRPr="003D46C3">
              <w:rPr>
                <w:sz w:val="18"/>
                <w:szCs w:val="18"/>
              </w:rPr>
              <w:t>16</w:t>
            </w:r>
          </w:p>
        </w:tc>
        <w:tc>
          <w:tcPr>
            <w:tcW w:w="747" w:type="dxa"/>
            <w:tcBorders>
              <w:top w:val="nil"/>
              <w:left w:val="nil"/>
              <w:bottom w:val="single" w:sz="4" w:space="0" w:color="auto"/>
              <w:right w:val="single" w:sz="4" w:space="0" w:color="auto"/>
            </w:tcBorders>
            <w:shd w:val="clear" w:color="auto" w:fill="auto"/>
            <w:noWrap/>
            <w:vAlign w:val="bottom"/>
            <w:hideMark/>
          </w:tcPr>
          <w:p w14:paraId="24F6D75A" w14:textId="77777777" w:rsidR="00725A95" w:rsidRPr="003D46C3" w:rsidRDefault="00725A95" w:rsidP="00725A95">
            <w:pPr>
              <w:jc w:val="center"/>
              <w:rPr>
                <w:sz w:val="18"/>
                <w:szCs w:val="18"/>
              </w:rPr>
            </w:pPr>
            <w:r w:rsidRPr="003D46C3">
              <w:rPr>
                <w:sz w:val="18"/>
                <w:szCs w:val="18"/>
              </w:rPr>
              <w:t>11</w:t>
            </w:r>
          </w:p>
        </w:tc>
        <w:tc>
          <w:tcPr>
            <w:tcW w:w="824" w:type="dxa"/>
            <w:tcBorders>
              <w:top w:val="nil"/>
              <w:left w:val="nil"/>
              <w:bottom w:val="single" w:sz="4" w:space="0" w:color="auto"/>
              <w:right w:val="single" w:sz="4" w:space="0" w:color="auto"/>
            </w:tcBorders>
            <w:shd w:val="clear" w:color="auto" w:fill="auto"/>
            <w:noWrap/>
            <w:vAlign w:val="bottom"/>
            <w:hideMark/>
          </w:tcPr>
          <w:p w14:paraId="2CB0580F" w14:textId="77777777" w:rsidR="00725A95" w:rsidRPr="003D46C3" w:rsidRDefault="00725A95" w:rsidP="00725A95">
            <w:pPr>
              <w:jc w:val="center"/>
              <w:rPr>
                <w:sz w:val="18"/>
                <w:szCs w:val="18"/>
              </w:rPr>
            </w:pPr>
            <w:r w:rsidRPr="003D46C3">
              <w:rPr>
                <w:sz w:val="18"/>
                <w:szCs w:val="18"/>
              </w:rPr>
              <w:t>2990</w:t>
            </w:r>
          </w:p>
        </w:tc>
        <w:tc>
          <w:tcPr>
            <w:tcW w:w="848" w:type="dxa"/>
            <w:tcBorders>
              <w:top w:val="nil"/>
              <w:left w:val="nil"/>
              <w:bottom w:val="single" w:sz="4" w:space="0" w:color="auto"/>
              <w:right w:val="single" w:sz="4" w:space="0" w:color="auto"/>
            </w:tcBorders>
            <w:shd w:val="clear" w:color="auto" w:fill="auto"/>
            <w:noWrap/>
            <w:vAlign w:val="bottom"/>
            <w:hideMark/>
          </w:tcPr>
          <w:p w14:paraId="042F126B" w14:textId="77777777" w:rsidR="00725A95" w:rsidRPr="003D46C3" w:rsidRDefault="00725A95" w:rsidP="00725A95">
            <w:pPr>
              <w:jc w:val="center"/>
              <w:rPr>
                <w:sz w:val="18"/>
                <w:szCs w:val="18"/>
              </w:rPr>
            </w:pPr>
            <w:r w:rsidRPr="003D46C3">
              <w:rPr>
                <w:sz w:val="18"/>
                <w:szCs w:val="18"/>
              </w:rPr>
              <w:t>1133</w:t>
            </w:r>
          </w:p>
        </w:tc>
        <w:tc>
          <w:tcPr>
            <w:tcW w:w="709" w:type="dxa"/>
            <w:tcBorders>
              <w:top w:val="nil"/>
              <w:left w:val="nil"/>
              <w:bottom w:val="single" w:sz="4" w:space="0" w:color="auto"/>
              <w:right w:val="single" w:sz="4" w:space="0" w:color="auto"/>
            </w:tcBorders>
            <w:shd w:val="clear" w:color="auto" w:fill="auto"/>
            <w:noWrap/>
            <w:vAlign w:val="bottom"/>
            <w:hideMark/>
          </w:tcPr>
          <w:p w14:paraId="1CE2339E" w14:textId="77777777" w:rsidR="00725A95" w:rsidRPr="003D46C3" w:rsidRDefault="00725A95" w:rsidP="00725A95">
            <w:pPr>
              <w:jc w:val="center"/>
              <w:rPr>
                <w:sz w:val="18"/>
                <w:szCs w:val="18"/>
              </w:rPr>
            </w:pPr>
            <w:r w:rsidRPr="003D46C3">
              <w:rPr>
                <w:sz w:val="18"/>
                <w:szCs w:val="18"/>
              </w:rPr>
              <w:t>20764</w:t>
            </w:r>
          </w:p>
        </w:tc>
        <w:tc>
          <w:tcPr>
            <w:tcW w:w="773" w:type="dxa"/>
            <w:tcBorders>
              <w:top w:val="nil"/>
              <w:left w:val="nil"/>
              <w:bottom w:val="single" w:sz="4" w:space="0" w:color="auto"/>
              <w:right w:val="single" w:sz="4" w:space="0" w:color="auto"/>
            </w:tcBorders>
            <w:shd w:val="clear" w:color="auto" w:fill="auto"/>
            <w:noWrap/>
            <w:vAlign w:val="bottom"/>
            <w:hideMark/>
          </w:tcPr>
          <w:p w14:paraId="2CE2F656" w14:textId="77777777" w:rsidR="00725A95" w:rsidRPr="003D46C3" w:rsidRDefault="00725A95" w:rsidP="00725A95">
            <w:pPr>
              <w:jc w:val="center"/>
              <w:rPr>
                <w:sz w:val="18"/>
                <w:szCs w:val="18"/>
              </w:rPr>
            </w:pPr>
            <w:r w:rsidRPr="003D46C3">
              <w:rPr>
                <w:sz w:val="18"/>
                <w:szCs w:val="18"/>
              </w:rPr>
              <w:t>11444</w:t>
            </w:r>
          </w:p>
        </w:tc>
        <w:tc>
          <w:tcPr>
            <w:tcW w:w="932" w:type="dxa"/>
            <w:tcBorders>
              <w:top w:val="nil"/>
              <w:left w:val="nil"/>
              <w:bottom w:val="single" w:sz="4" w:space="0" w:color="auto"/>
              <w:right w:val="single" w:sz="4" w:space="0" w:color="auto"/>
            </w:tcBorders>
            <w:shd w:val="clear" w:color="auto" w:fill="auto"/>
            <w:hideMark/>
          </w:tcPr>
          <w:p w14:paraId="1C62D0A6" w14:textId="77777777" w:rsidR="00725A95" w:rsidRPr="003D46C3" w:rsidRDefault="00725A95" w:rsidP="00725A95">
            <w:pPr>
              <w:jc w:val="center"/>
              <w:rPr>
                <w:sz w:val="18"/>
                <w:szCs w:val="18"/>
              </w:rPr>
            </w:pPr>
            <w:r w:rsidRPr="003D46C3">
              <w:rPr>
                <w:sz w:val="18"/>
                <w:szCs w:val="18"/>
              </w:rPr>
              <w:t>26</w:t>
            </w:r>
          </w:p>
        </w:tc>
        <w:tc>
          <w:tcPr>
            <w:tcW w:w="993" w:type="dxa"/>
            <w:tcBorders>
              <w:top w:val="nil"/>
              <w:left w:val="nil"/>
              <w:bottom w:val="single" w:sz="4" w:space="0" w:color="auto"/>
              <w:right w:val="single" w:sz="4" w:space="0" w:color="auto"/>
            </w:tcBorders>
            <w:shd w:val="clear" w:color="auto" w:fill="auto"/>
            <w:hideMark/>
          </w:tcPr>
          <w:p w14:paraId="15EB3A1D" w14:textId="77777777" w:rsidR="00725A95" w:rsidRPr="003D46C3" w:rsidRDefault="00725A95" w:rsidP="00725A95">
            <w:pPr>
              <w:jc w:val="center"/>
              <w:rPr>
                <w:sz w:val="18"/>
                <w:szCs w:val="18"/>
              </w:rPr>
            </w:pPr>
            <w:r w:rsidRPr="003D46C3">
              <w:rPr>
                <w:sz w:val="18"/>
                <w:szCs w:val="18"/>
              </w:rPr>
              <w:t>2</w:t>
            </w:r>
          </w:p>
        </w:tc>
        <w:tc>
          <w:tcPr>
            <w:tcW w:w="708" w:type="dxa"/>
            <w:tcBorders>
              <w:top w:val="nil"/>
              <w:left w:val="nil"/>
              <w:bottom w:val="single" w:sz="4" w:space="0" w:color="auto"/>
              <w:right w:val="single" w:sz="4" w:space="0" w:color="auto"/>
            </w:tcBorders>
            <w:shd w:val="clear" w:color="auto" w:fill="auto"/>
            <w:noWrap/>
            <w:vAlign w:val="bottom"/>
            <w:hideMark/>
          </w:tcPr>
          <w:p w14:paraId="7C211AC9" w14:textId="77777777" w:rsidR="00725A95" w:rsidRPr="003D46C3" w:rsidRDefault="00725A95" w:rsidP="00725A95">
            <w:pPr>
              <w:jc w:val="center"/>
              <w:rPr>
                <w:sz w:val="18"/>
                <w:szCs w:val="18"/>
              </w:rPr>
            </w:pPr>
            <w:r w:rsidRPr="003D46C3">
              <w:rPr>
                <w:sz w:val="18"/>
                <w:szCs w:val="18"/>
              </w:rPr>
              <w:t>7</w:t>
            </w:r>
          </w:p>
        </w:tc>
        <w:tc>
          <w:tcPr>
            <w:tcW w:w="709" w:type="dxa"/>
            <w:tcBorders>
              <w:top w:val="nil"/>
              <w:left w:val="nil"/>
              <w:bottom w:val="single" w:sz="4" w:space="0" w:color="auto"/>
              <w:right w:val="single" w:sz="4" w:space="0" w:color="auto"/>
            </w:tcBorders>
            <w:shd w:val="clear" w:color="auto" w:fill="auto"/>
            <w:noWrap/>
            <w:vAlign w:val="bottom"/>
            <w:hideMark/>
          </w:tcPr>
          <w:p w14:paraId="1D0D9053" w14:textId="77777777" w:rsidR="00725A95" w:rsidRPr="003D46C3" w:rsidRDefault="00725A95" w:rsidP="00725A95">
            <w:pPr>
              <w:jc w:val="center"/>
              <w:rPr>
                <w:sz w:val="18"/>
                <w:szCs w:val="18"/>
              </w:rPr>
            </w:pPr>
            <w:r w:rsidRPr="003D46C3">
              <w:rPr>
                <w:sz w:val="18"/>
                <w:szCs w:val="18"/>
              </w:rPr>
              <w:t>4358</w:t>
            </w:r>
          </w:p>
        </w:tc>
        <w:tc>
          <w:tcPr>
            <w:tcW w:w="1060" w:type="dxa"/>
            <w:tcBorders>
              <w:top w:val="nil"/>
              <w:left w:val="nil"/>
              <w:bottom w:val="single" w:sz="4" w:space="0" w:color="auto"/>
              <w:right w:val="nil"/>
            </w:tcBorders>
            <w:shd w:val="clear" w:color="auto" w:fill="auto"/>
            <w:hideMark/>
          </w:tcPr>
          <w:p w14:paraId="2C668B02" w14:textId="77777777" w:rsidR="00725A95" w:rsidRPr="003D46C3" w:rsidRDefault="00725A95" w:rsidP="00725A95">
            <w:pPr>
              <w:jc w:val="center"/>
              <w:rPr>
                <w:sz w:val="18"/>
                <w:szCs w:val="18"/>
              </w:rPr>
            </w:pPr>
            <w:r w:rsidRPr="003D46C3">
              <w:rPr>
                <w:sz w:val="18"/>
                <w:szCs w:val="18"/>
              </w:rPr>
              <w:t>-45</w:t>
            </w:r>
          </w:p>
        </w:tc>
        <w:tc>
          <w:tcPr>
            <w:tcW w:w="950" w:type="dxa"/>
            <w:tcBorders>
              <w:top w:val="nil"/>
              <w:left w:val="single" w:sz="4" w:space="0" w:color="auto"/>
              <w:bottom w:val="single" w:sz="4" w:space="0" w:color="auto"/>
              <w:right w:val="single" w:sz="4" w:space="0" w:color="auto"/>
            </w:tcBorders>
            <w:shd w:val="clear" w:color="auto" w:fill="auto"/>
            <w:noWrap/>
            <w:vAlign w:val="bottom"/>
            <w:hideMark/>
          </w:tcPr>
          <w:p w14:paraId="74EF90CF" w14:textId="77777777" w:rsidR="00725A95" w:rsidRPr="003D46C3" w:rsidRDefault="00725A95" w:rsidP="00725A95">
            <w:pPr>
              <w:jc w:val="center"/>
              <w:rPr>
                <w:sz w:val="18"/>
                <w:szCs w:val="18"/>
              </w:rPr>
            </w:pPr>
            <w:r w:rsidRPr="003D46C3">
              <w:rPr>
                <w:sz w:val="18"/>
                <w:szCs w:val="18"/>
              </w:rPr>
              <w:t>2</w:t>
            </w:r>
          </w:p>
        </w:tc>
      </w:tr>
      <w:tr w:rsidR="003D46C3" w:rsidRPr="003D46C3" w14:paraId="3F76C164" w14:textId="77777777" w:rsidTr="00516A6B">
        <w:trPr>
          <w:trHeight w:val="300"/>
        </w:trPr>
        <w:tc>
          <w:tcPr>
            <w:tcW w:w="1247" w:type="dxa"/>
            <w:tcBorders>
              <w:top w:val="nil"/>
              <w:left w:val="single" w:sz="4" w:space="0" w:color="auto"/>
              <w:bottom w:val="single" w:sz="4" w:space="0" w:color="auto"/>
              <w:right w:val="single" w:sz="4" w:space="0" w:color="auto"/>
            </w:tcBorders>
            <w:shd w:val="clear" w:color="auto" w:fill="auto"/>
            <w:hideMark/>
          </w:tcPr>
          <w:p w14:paraId="1D380516" w14:textId="77777777" w:rsidR="00725A95" w:rsidRPr="003D46C3" w:rsidRDefault="00725A95" w:rsidP="00725A95">
            <w:pPr>
              <w:jc w:val="left"/>
              <w:rPr>
                <w:sz w:val="18"/>
                <w:szCs w:val="18"/>
              </w:rPr>
            </w:pPr>
            <w:r w:rsidRPr="003D46C3">
              <w:rPr>
                <w:sz w:val="18"/>
                <w:szCs w:val="18"/>
              </w:rPr>
              <w:t>Агро Мир</w:t>
            </w:r>
          </w:p>
        </w:tc>
        <w:tc>
          <w:tcPr>
            <w:tcW w:w="841" w:type="dxa"/>
            <w:tcBorders>
              <w:top w:val="nil"/>
              <w:left w:val="nil"/>
              <w:bottom w:val="single" w:sz="4" w:space="0" w:color="auto"/>
              <w:right w:val="single" w:sz="4" w:space="0" w:color="auto"/>
            </w:tcBorders>
            <w:shd w:val="clear" w:color="auto" w:fill="auto"/>
            <w:noWrap/>
            <w:vAlign w:val="bottom"/>
            <w:hideMark/>
          </w:tcPr>
          <w:p w14:paraId="0927D724" w14:textId="77777777" w:rsidR="00725A95" w:rsidRPr="003D46C3" w:rsidRDefault="00725A95" w:rsidP="00725A95">
            <w:pPr>
              <w:jc w:val="center"/>
              <w:rPr>
                <w:sz w:val="18"/>
                <w:szCs w:val="18"/>
              </w:rPr>
            </w:pPr>
            <w:r w:rsidRPr="003D46C3">
              <w:rPr>
                <w:sz w:val="18"/>
                <w:szCs w:val="18"/>
              </w:rPr>
              <w:t>1</w:t>
            </w:r>
          </w:p>
        </w:tc>
        <w:tc>
          <w:tcPr>
            <w:tcW w:w="747" w:type="dxa"/>
            <w:tcBorders>
              <w:top w:val="nil"/>
              <w:left w:val="nil"/>
              <w:bottom w:val="single" w:sz="4" w:space="0" w:color="auto"/>
              <w:right w:val="single" w:sz="4" w:space="0" w:color="auto"/>
            </w:tcBorders>
            <w:shd w:val="clear" w:color="auto" w:fill="auto"/>
            <w:noWrap/>
            <w:vAlign w:val="bottom"/>
            <w:hideMark/>
          </w:tcPr>
          <w:p w14:paraId="587531C1" w14:textId="77777777" w:rsidR="00725A95" w:rsidRPr="003D46C3" w:rsidRDefault="00725A95" w:rsidP="00725A95">
            <w:pPr>
              <w:jc w:val="center"/>
              <w:rPr>
                <w:sz w:val="18"/>
                <w:szCs w:val="18"/>
              </w:rPr>
            </w:pPr>
            <w:r w:rsidRPr="003D46C3">
              <w:rPr>
                <w:sz w:val="18"/>
                <w:szCs w:val="18"/>
              </w:rPr>
              <w:t>1</w:t>
            </w:r>
          </w:p>
        </w:tc>
        <w:tc>
          <w:tcPr>
            <w:tcW w:w="824" w:type="dxa"/>
            <w:tcBorders>
              <w:top w:val="nil"/>
              <w:left w:val="nil"/>
              <w:bottom w:val="single" w:sz="4" w:space="0" w:color="auto"/>
              <w:right w:val="single" w:sz="4" w:space="0" w:color="auto"/>
            </w:tcBorders>
            <w:shd w:val="clear" w:color="auto" w:fill="auto"/>
            <w:noWrap/>
            <w:vAlign w:val="bottom"/>
            <w:hideMark/>
          </w:tcPr>
          <w:p w14:paraId="2302A35D" w14:textId="77777777" w:rsidR="00725A95" w:rsidRPr="003D46C3" w:rsidRDefault="00725A95" w:rsidP="00725A95">
            <w:pPr>
              <w:jc w:val="center"/>
              <w:rPr>
                <w:sz w:val="18"/>
                <w:szCs w:val="18"/>
              </w:rPr>
            </w:pPr>
            <w:r w:rsidRPr="003D46C3">
              <w:rPr>
                <w:sz w:val="18"/>
                <w:szCs w:val="18"/>
              </w:rPr>
              <w:t>0</w:t>
            </w:r>
          </w:p>
        </w:tc>
        <w:tc>
          <w:tcPr>
            <w:tcW w:w="848" w:type="dxa"/>
            <w:tcBorders>
              <w:top w:val="nil"/>
              <w:left w:val="nil"/>
              <w:bottom w:val="single" w:sz="4" w:space="0" w:color="auto"/>
              <w:right w:val="single" w:sz="4" w:space="0" w:color="auto"/>
            </w:tcBorders>
            <w:shd w:val="clear" w:color="auto" w:fill="auto"/>
            <w:noWrap/>
            <w:vAlign w:val="bottom"/>
            <w:hideMark/>
          </w:tcPr>
          <w:p w14:paraId="3741EFFE" w14:textId="77777777" w:rsidR="00725A95" w:rsidRPr="003D46C3" w:rsidRDefault="00725A95" w:rsidP="00725A95">
            <w:pPr>
              <w:jc w:val="center"/>
              <w:rPr>
                <w:sz w:val="18"/>
                <w:szCs w:val="18"/>
              </w:rPr>
            </w:pPr>
            <w:r w:rsidRPr="003D46C3">
              <w:rPr>
                <w:sz w:val="18"/>
                <w:szCs w:val="18"/>
              </w:rPr>
              <w:t>0</w:t>
            </w:r>
          </w:p>
        </w:tc>
        <w:tc>
          <w:tcPr>
            <w:tcW w:w="709" w:type="dxa"/>
            <w:tcBorders>
              <w:top w:val="nil"/>
              <w:left w:val="nil"/>
              <w:bottom w:val="single" w:sz="4" w:space="0" w:color="auto"/>
              <w:right w:val="single" w:sz="4" w:space="0" w:color="auto"/>
            </w:tcBorders>
            <w:shd w:val="clear" w:color="auto" w:fill="auto"/>
            <w:noWrap/>
            <w:vAlign w:val="bottom"/>
            <w:hideMark/>
          </w:tcPr>
          <w:p w14:paraId="77A0A881" w14:textId="77777777" w:rsidR="00725A95" w:rsidRPr="003D46C3" w:rsidRDefault="00725A95" w:rsidP="00725A95">
            <w:pPr>
              <w:jc w:val="center"/>
              <w:rPr>
                <w:sz w:val="18"/>
                <w:szCs w:val="18"/>
              </w:rPr>
            </w:pPr>
            <w:r w:rsidRPr="003D46C3">
              <w:rPr>
                <w:sz w:val="18"/>
                <w:szCs w:val="18"/>
              </w:rPr>
              <w:t>0</w:t>
            </w:r>
          </w:p>
        </w:tc>
        <w:tc>
          <w:tcPr>
            <w:tcW w:w="773" w:type="dxa"/>
            <w:tcBorders>
              <w:top w:val="nil"/>
              <w:left w:val="nil"/>
              <w:bottom w:val="single" w:sz="4" w:space="0" w:color="auto"/>
              <w:right w:val="single" w:sz="4" w:space="0" w:color="auto"/>
            </w:tcBorders>
            <w:shd w:val="clear" w:color="auto" w:fill="auto"/>
            <w:noWrap/>
            <w:vAlign w:val="bottom"/>
            <w:hideMark/>
          </w:tcPr>
          <w:p w14:paraId="696D56C5" w14:textId="77777777" w:rsidR="00725A95" w:rsidRPr="003D46C3" w:rsidRDefault="00725A95" w:rsidP="00725A95">
            <w:pPr>
              <w:jc w:val="center"/>
              <w:rPr>
                <w:sz w:val="18"/>
                <w:szCs w:val="18"/>
              </w:rPr>
            </w:pPr>
            <w:r w:rsidRPr="003D46C3">
              <w:rPr>
                <w:sz w:val="18"/>
                <w:szCs w:val="18"/>
              </w:rPr>
              <w:t>0</w:t>
            </w:r>
          </w:p>
        </w:tc>
        <w:tc>
          <w:tcPr>
            <w:tcW w:w="932" w:type="dxa"/>
            <w:tcBorders>
              <w:top w:val="nil"/>
              <w:left w:val="nil"/>
              <w:bottom w:val="single" w:sz="4" w:space="0" w:color="auto"/>
              <w:right w:val="single" w:sz="4" w:space="0" w:color="auto"/>
            </w:tcBorders>
            <w:shd w:val="clear" w:color="auto" w:fill="auto"/>
            <w:hideMark/>
          </w:tcPr>
          <w:p w14:paraId="6FFF4D46" w14:textId="77777777" w:rsidR="00725A95" w:rsidRPr="003D46C3" w:rsidRDefault="00725A95" w:rsidP="00725A95">
            <w:pPr>
              <w:jc w:val="center"/>
              <w:rPr>
                <w:sz w:val="18"/>
                <w:szCs w:val="18"/>
              </w:rPr>
            </w:pPr>
            <w:r w:rsidRPr="003D46C3">
              <w:rPr>
                <w:sz w:val="18"/>
                <w:szCs w:val="18"/>
              </w:rPr>
              <w:t>0</w:t>
            </w:r>
          </w:p>
        </w:tc>
        <w:tc>
          <w:tcPr>
            <w:tcW w:w="993" w:type="dxa"/>
            <w:tcBorders>
              <w:top w:val="nil"/>
              <w:left w:val="nil"/>
              <w:bottom w:val="single" w:sz="4" w:space="0" w:color="auto"/>
              <w:right w:val="single" w:sz="4" w:space="0" w:color="auto"/>
            </w:tcBorders>
            <w:shd w:val="clear" w:color="auto" w:fill="auto"/>
            <w:hideMark/>
          </w:tcPr>
          <w:p w14:paraId="30446DCB" w14:textId="77777777" w:rsidR="00725A95" w:rsidRPr="003D46C3" w:rsidRDefault="00725A95" w:rsidP="00725A95">
            <w:pPr>
              <w:jc w:val="center"/>
              <w:rPr>
                <w:sz w:val="18"/>
                <w:szCs w:val="18"/>
              </w:rPr>
            </w:pPr>
            <w:r w:rsidRPr="003D46C3">
              <w:rPr>
                <w:sz w:val="18"/>
                <w:szCs w:val="18"/>
              </w:rPr>
              <w:t>0</w:t>
            </w:r>
          </w:p>
        </w:tc>
        <w:tc>
          <w:tcPr>
            <w:tcW w:w="708" w:type="dxa"/>
            <w:tcBorders>
              <w:top w:val="nil"/>
              <w:left w:val="nil"/>
              <w:bottom w:val="single" w:sz="4" w:space="0" w:color="auto"/>
              <w:right w:val="single" w:sz="4" w:space="0" w:color="auto"/>
            </w:tcBorders>
            <w:shd w:val="clear" w:color="auto" w:fill="auto"/>
            <w:noWrap/>
            <w:vAlign w:val="bottom"/>
            <w:hideMark/>
          </w:tcPr>
          <w:p w14:paraId="4C34C5DC" w14:textId="77777777" w:rsidR="00725A95" w:rsidRPr="003D46C3" w:rsidRDefault="00725A95" w:rsidP="00725A95">
            <w:pPr>
              <w:jc w:val="center"/>
              <w:rPr>
                <w:sz w:val="18"/>
                <w:szCs w:val="18"/>
              </w:rPr>
            </w:pPr>
            <w:r w:rsidRPr="003D46C3">
              <w:rPr>
                <w:sz w:val="18"/>
                <w:szCs w:val="18"/>
              </w:rPr>
              <w:t>0</w:t>
            </w:r>
          </w:p>
        </w:tc>
        <w:tc>
          <w:tcPr>
            <w:tcW w:w="709" w:type="dxa"/>
            <w:tcBorders>
              <w:top w:val="nil"/>
              <w:left w:val="nil"/>
              <w:bottom w:val="single" w:sz="4" w:space="0" w:color="auto"/>
              <w:right w:val="single" w:sz="4" w:space="0" w:color="auto"/>
            </w:tcBorders>
            <w:shd w:val="clear" w:color="auto" w:fill="auto"/>
            <w:noWrap/>
            <w:vAlign w:val="bottom"/>
            <w:hideMark/>
          </w:tcPr>
          <w:p w14:paraId="1F975CD8" w14:textId="77777777" w:rsidR="00725A95" w:rsidRPr="003D46C3" w:rsidRDefault="00725A95" w:rsidP="00725A95">
            <w:pPr>
              <w:jc w:val="center"/>
              <w:rPr>
                <w:sz w:val="18"/>
                <w:szCs w:val="18"/>
              </w:rPr>
            </w:pPr>
            <w:r w:rsidRPr="003D46C3">
              <w:rPr>
                <w:sz w:val="18"/>
                <w:szCs w:val="18"/>
              </w:rPr>
              <w:t>0</w:t>
            </w:r>
          </w:p>
        </w:tc>
        <w:tc>
          <w:tcPr>
            <w:tcW w:w="1060" w:type="dxa"/>
            <w:tcBorders>
              <w:top w:val="nil"/>
              <w:left w:val="nil"/>
              <w:bottom w:val="single" w:sz="4" w:space="0" w:color="auto"/>
              <w:right w:val="single" w:sz="4" w:space="0" w:color="auto"/>
            </w:tcBorders>
            <w:shd w:val="clear" w:color="auto" w:fill="auto"/>
            <w:noWrap/>
            <w:vAlign w:val="bottom"/>
            <w:hideMark/>
          </w:tcPr>
          <w:p w14:paraId="0CD18EBB" w14:textId="77777777" w:rsidR="00725A95" w:rsidRPr="003D46C3" w:rsidRDefault="00725A95" w:rsidP="00725A95">
            <w:pPr>
              <w:jc w:val="center"/>
              <w:rPr>
                <w:sz w:val="18"/>
                <w:szCs w:val="18"/>
              </w:rPr>
            </w:pPr>
            <w:r w:rsidRPr="003D46C3">
              <w:rPr>
                <w:sz w:val="18"/>
                <w:szCs w:val="18"/>
              </w:rPr>
              <w:t>0</w:t>
            </w:r>
          </w:p>
        </w:tc>
        <w:tc>
          <w:tcPr>
            <w:tcW w:w="950" w:type="dxa"/>
            <w:tcBorders>
              <w:top w:val="nil"/>
              <w:left w:val="nil"/>
              <w:bottom w:val="single" w:sz="4" w:space="0" w:color="auto"/>
              <w:right w:val="single" w:sz="4" w:space="0" w:color="auto"/>
            </w:tcBorders>
            <w:shd w:val="clear" w:color="auto" w:fill="auto"/>
            <w:noWrap/>
            <w:vAlign w:val="bottom"/>
            <w:hideMark/>
          </w:tcPr>
          <w:p w14:paraId="5E5D619E" w14:textId="77777777" w:rsidR="00725A95" w:rsidRPr="003D46C3" w:rsidRDefault="00725A95" w:rsidP="00725A95">
            <w:pPr>
              <w:jc w:val="center"/>
              <w:rPr>
                <w:sz w:val="18"/>
                <w:szCs w:val="18"/>
              </w:rPr>
            </w:pPr>
            <w:r w:rsidRPr="003D46C3">
              <w:rPr>
                <w:sz w:val="18"/>
                <w:szCs w:val="18"/>
              </w:rPr>
              <w:t>0</w:t>
            </w:r>
          </w:p>
        </w:tc>
      </w:tr>
      <w:tr w:rsidR="003D46C3" w:rsidRPr="003D46C3" w14:paraId="147A0E1D" w14:textId="77777777" w:rsidTr="00516A6B">
        <w:trPr>
          <w:trHeight w:val="300"/>
        </w:trPr>
        <w:tc>
          <w:tcPr>
            <w:tcW w:w="1247" w:type="dxa"/>
            <w:tcBorders>
              <w:top w:val="nil"/>
              <w:left w:val="single" w:sz="4" w:space="0" w:color="auto"/>
              <w:bottom w:val="single" w:sz="4" w:space="0" w:color="auto"/>
              <w:right w:val="single" w:sz="4" w:space="0" w:color="auto"/>
            </w:tcBorders>
            <w:shd w:val="clear" w:color="auto" w:fill="auto"/>
            <w:hideMark/>
          </w:tcPr>
          <w:p w14:paraId="49E5EEBF" w14:textId="77777777" w:rsidR="00725A95" w:rsidRPr="003D46C3" w:rsidRDefault="00725A95" w:rsidP="00725A95">
            <w:pPr>
              <w:jc w:val="left"/>
              <w:rPr>
                <w:sz w:val="18"/>
                <w:szCs w:val="18"/>
              </w:rPr>
            </w:pPr>
            <w:r w:rsidRPr="003D46C3">
              <w:rPr>
                <w:sz w:val="18"/>
                <w:szCs w:val="18"/>
              </w:rPr>
              <w:t>ИТОГО</w:t>
            </w:r>
          </w:p>
        </w:tc>
        <w:tc>
          <w:tcPr>
            <w:tcW w:w="841" w:type="dxa"/>
            <w:tcBorders>
              <w:top w:val="nil"/>
              <w:left w:val="nil"/>
              <w:bottom w:val="single" w:sz="4" w:space="0" w:color="auto"/>
              <w:right w:val="single" w:sz="4" w:space="0" w:color="auto"/>
            </w:tcBorders>
            <w:shd w:val="clear" w:color="auto" w:fill="auto"/>
            <w:noWrap/>
            <w:vAlign w:val="bottom"/>
            <w:hideMark/>
          </w:tcPr>
          <w:p w14:paraId="1504F1ED" w14:textId="77777777" w:rsidR="00725A95" w:rsidRPr="003D46C3" w:rsidRDefault="00725A95" w:rsidP="00725A95">
            <w:pPr>
              <w:jc w:val="center"/>
              <w:rPr>
                <w:sz w:val="18"/>
                <w:szCs w:val="18"/>
              </w:rPr>
            </w:pPr>
            <w:r w:rsidRPr="003D46C3">
              <w:rPr>
                <w:sz w:val="18"/>
                <w:szCs w:val="18"/>
              </w:rPr>
              <w:t>738</w:t>
            </w:r>
          </w:p>
        </w:tc>
        <w:tc>
          <w:tcPr>
            <w:tcW w:w="747" w:type="dxa"/>
            <w:tcBorders>
              <w:top w:val="nil"/>
              <w:left w:val="nil"/>
              <w:bottom w:val="single" w:sz="4" w:space="0" w:color="auto"/>
              <w:right w:val="single" w:sz="4" w:space="0" w:color="auto"/>
            </w:tcBorders>
            <w:shd w:val="clear" w:color="auto" w:fill="auto"/>
            <w:noWrap/>
            <w:vAlign w:val="bottom"/>
            <w:hideMark/>
          </w:tcPr>
          <w:p w14:paraId="79C1D115" w14:textId="77777777" w:rsidR="00725A95" w:rsidRPr="003D46C3" w:rsidRDefault="00725A95" w:rsidP="00725A95">
            <w:pPr>
              <w:jc w:val="center"/>
              <w:rPr>
                <w:sz w:val="18"/>
                <w:szCs w:val="18"/>
              </w:rPr>
            </w:pPr>
            <w:r w:rsidRPr="003D46C3">
              <w:rPr>
                <w:sz w:val="18"/>
                <w:szCs w:val="18"/>
              </w:rPr>
              <w:t>704</w:t>
            </w:r>
          </w:p>
        </w:tc>
        <w:tc>
          <w:tcPr>
            <w:tcW w:w="824" w:type="dxa"/>
            <w:tcBorders>
              <w:top w:val="nil"/>
              <w:left w:val="nil"/>
              <w:bottom w:val="single" w:sz="4" w:space="0" w:color="auto"/>
              <w:right w:val="single" w:sz="4" w:space="0" w:color="auto"/>
            </w:tcBorders>
            <w:shd w:val="clear" w:color="auto" w:fill="auto"/>
            <w:noWrap/>
            <w:vAlign w:val="bottom"/>
            <w:hideMark/>
          </w:tcPr>
          <w:p w14:paraId="1B7F177B" w14:textId="77777777" w:rsidR="00725A95" w:rsidRPr="003D46C3" w:rsidRDefault="00725A95" w:rsidP="00725A95">
            <w:pPr>
              <w:jc w:val="center"/>
              <w:rPr>
                <w:sz w:val="18"/>
                <w:szCs w:val="18"/>
              </w:rPr>
            </w:pPr>
            <w:r w:rsidRPr="003D46C3">
              <w:rPr>
                <w:sz w:val="18"/>
                <w:szCs w:val="18"/>
              </w:rPr>
              <w:t>233634</w:t>
            </w:r>
          </w:p>
        </w:tc>
        <w:tc>
          <w:tcPr>
            <w:tcW w:w="848" w:type="dxa"/>
            <w:tcBorders>
              <w:top w:val="nil"/>
              <w:left w:val="nil"/>
              <w:bottom w:val="single" w:sz="4" w:space="0" w:color="auto"/>
              <w:right w:val="single" w:sz="4" w:space="0" w:color="auto"/>
            </w:tcBorders>
            <w:shd w:val="clear" w:color="auto" w:fill="auto"/>
            <w:noWrap/>
            <w:vAlign w:val="bottom"/>
            <w:hideMark/>
          </w:tcPr>
          <w:p w14:paraId="75B47F1B" w14:textId="77777777" w:rsidR="00725A95" w:rsidRPr="003D46C3" w:rsidRDefault="00725A95" w:rsidP="00725A95">
            <w:pPr>
              <w:jc w:val="center"/>
              <w:rPr>
                <w:sz w:val="18"/>
                <w:szCs w:val="18"/>
              </w:rPr>
            </w:pPr>
            <w:r w:rsidRPr="003D46C3">
              <w:rPr>
                <w:sz w:val="18"/>
                <w:szCs w:val="18"/>
              </w:rPr>
              <w:t>276959</w:t>
            </w:r>
          </w:p>
        </w:tc>
        <w:tc>
          <w:tcPr>
            <w:tcW w:w="709" w:type="dxa"/>
            <w:tcBorders>
              <w:top w:val="nil"/>
              <w:left w:val="nil"/>
              <w:bottom w:val="single" w:sz="4" w:space="0" w:color="auto"/>
              <w:right w:val="single" w:sz="4" w:space="0" w:color="auto"/>
            </w:tcBorders>
            <w:shd w:val="clear" w:color="auto" w:fill="auto"/>
            <w:noWrap/>
            <w:vAlign w:val="bottom"/>
            <w:hideMark/>
          </w:tcPr>
          <w:p w14:paraId="287D1C35" w14:textId="77777777" w:rsidR="00725A95" w:rsidRPr="003D46C3" w:rsidRDefault="00725A95" w:rsidP="00725A95">
            <w:pPr>
              <w:jc w:val="center"/>
              <w:rPr>
                <w:sz w:val="18"/>
                <w:szCs w:val="18"/>
              </w:rPr>
            </w:pPr>
            <w:r w:rsidRPr="003D46C3">
              <w:rPr>
                <w:sz w:val="18"/>
                <w:szCs w:val="18"/>
              </w:rPr>
              <w:t>35175</w:t>
            </w:r>
          </w:p>
        </w:tc>
        <w:tc>
          <w:tcPr>
            <w:tcW w:w="773" w:type="dxa"/>
            <w:tcBorders>
              <w:top w:val="nil"/>
              <w:left w:val="nil"/>
              <w:bottom w:val="single" w:sz="4" w:space="0" w:color="auto"/>
              <w:right w:val="single" w:sz="4" w:space="0" w:color="auto"/>
            </w:tcBorders>
            <w:shd w:val="clear" w:color="auto" w:fill="auto"/>
            <w:noWrap/>
            <w:vAlign w:val="bottom"/>
            <w:hideMark/>
          </w:tcPr>
          <w:p w14:paraId="62AFD838" w14:textId="77777777" w:rsidR="00725A95" w:rsidRPr="003D46C3" w:rsidRDefault="00725A95" w:rsidP="00725A95">
            <w:pPr>
              <w:jc w:val="center"/>
              <w:rPr>
                <w:sz w:val="18"/>
                <w:szCs w:val="18"/>
              </w:rPr>
            </w:pPr>
            <w:r w:rsidRPr="003D46C3">
              <w:rPr>
                <w:sz w:val="18"/>
                <w:szCs w:val="18"/>
              </w:rPr>
              <w:t>43712</w:t>
            </w:r>
          </w:p>
        </w:tc>
        <w:tc>
          <w:tcPr>
            <w:tcW w:w="932" w:type="dxa"/>
            <w:tcBorders>
              <w:top w:val="nil"/>
              <w:left w:val="nil"/>
              <w:bottom w:val="single" w:sz="4" w:space="0" w:color="auto"/>
              <w:right w:val="single" w:sz="4" w:space="0" w:color="auto"/>
            </w:tcBorders>
            <w:shd w:val="clear" w:color="auto" w:fill="auto"/>
            <w:hideMark/>
          </w:tcPr>
          <w:p w14:paraId="14FFDBC4" w14:textId="77777777" w:rsidR="00725A95" w:rsidRPr="003D46C3" w:rsidRDefault="00725A95" w:rsidP="00725A95">
            <w:pPr>
              <w:jc w:val="center"/>
              <w:rPr>
                <w:sz w:val="18"/>
                <w:szCs w:val="18"/>
              </w:rPr>
            </w:pPr>
            <w:r w:rsidRPr="003D46C3">
              <w:rPr>
                <w:sz w:val="18"/>
                <w:szCs w:val="18"/>
              </w:rPr>
              <w:t>1108585</w:t>
            </w:r>
          </w:p>
        </w:tc>
        <w:tc>
          <w:tcPr>
            <w:tcW w:w="993" w:type="dxa"/>
            <w:tcBorders>
              <w:top w:val="nil"/>
              <w:left w:val="nil"/>
              <w:bottom w:val="single" w:sz="4" w:space="0" w:color="auto"/>
              <w:right w:val="single" w:sz="4" w:space="0" w:color="auto"/>
            </w:tcBorders>
            <w:shd w:val="clear" w:color="auto" w:fill="auto"/>
            <w:hideMark/>
          </w:tcPr>
          <w:p w14:paraId="369EBB88" w14:textId="77777777" w:rsidR="00725A95" w:rsidRPr="003D46C3" w:rsidRDefault="00725A95" w:rsidP="00725A95">
            <w:pPr>
              <w:jc w:val="center"/>
              <w:rPr>
                <w:sz w:val="18"/>
                <w:szCs w:val="18"/>
              </w:rPr>
            </w:pPr>
            <w:r w:rsidRPr="003D46C3">
              <w:rPr>
                <w:sz w:val="18"/>
                <w:szCs w:val="18"/>
              </w:rPr>
              <w:t>1 575</w:t>
            </w:r>
          </w:p>
        </w:tc>
        <w:tc>
          <w:tcPr>
            <w:tcW w:w="708" w:type="dxa"/>
            <w:tcBorders>
              <w:top w:val="nil"/>
              <w:left w:val="nil"/>
              <w:bottom w:val="single" w:sz="4" w:space="0" w:color="auto"/>
              <w:right w:val="single" w:sz="4" w:space="0" w:color="auto"/>
            </w:tcBorders>
            <w:shd w:val="clear" w:color="auto" w:fill="auto"/>
            <w:noWrap/>
            <w:vAlign w:val="bottom"/>
            <w:hideMark/>
          </w:tcPr>
          <w:p w14:paraId="028D1545" w14:textId="77777777" w:rsidR="00725A95" w:rsidRPr="003D46C3" w:rsidRDefault="00725A95" w:rsidP="00725A95">
            <w:pPr>
              <w:jc w:val="center"/>
              <w:rPr>
                <w:sz w:val="18"/>
                <w:szCs w:val="18"/>
              </w:rPr>
            </w:pPr>
            <w:r w:rsidRPr="003D46C3">
              <w:rPr>
                <w:sz w:val="18"/>
                <w:szCs w:val="18"/>
              </w:rPr>
              <w:t>24</w:t>
            </w:r>
          </w:p>
        </w:tc>
        <w:tc>
          <w:tcPr>
            <w:tcW w:w="709" w:type="dxa"/>
            <w:tcBorders>
              <w:top w:val="nil"/>
              <w:left w:val="nil"/>
              <w:bottom w:val="single" w:sz="4" w:space="0" w:color="auto"/>
              <w:right w:val="single" w:sz="4" w:space="0" w:color="auto"/>
            </w:tcBorders>
            <w:shd w:val="clear" w:color="auto" w:fill="auto"/>
            <w:noWrap/>
            <w:vAlign w:val="bottom"/>
            <w:hideMark/>
          </w:tcPr>
          <w:p w14:paraId="7975A8C4" w14:textId="77777777" w:rsidR="00725A95" w:rsidRPr="003D46C3" w:rsidRDefault="00725A95" w:rsidP="00725A95">
            <w:pPr>
              <w:jc w:val="center"/>
              <w:rPr>
                <w:sz w:val="18"/>
                <w:szCs w:val="18"/>
              </w:rPr>
            </w:pPr>
            <w:r w:rsidRPr="003D46C3">
              <w:rPr>
                <w:sz w:val="18"/>
                <w:szCs w:val="18"/>
              </w:rPr>
              <w:t>25</w:t>
            </w:r>
          </w:p>
        </w:tc>
        <w:tc>
          <w:tcPr>
            <w:tcW w:w="1060" w:type="dxa"/>
            <w:tcBorders>
              <w:top w:val="nil"/>
              <w:left w:val="nil"/>
              <w:bottom w:val="single" w:sz="4" w:space="0" w:color="auto"/>
              <w:right w:val="nil"/>
            </w:tcBorders>
            <w:shd w:val="clear" w:color="auto" w:fill="auto"/>
            <w:hideMark/>
          </w:tcPr>
          <w:p w14:paraId="31D869F5" w14:textId="77777777" w:rsidR="00725A95" w:rsidRPr="003D46C3" w:rsidRDefault="00725A95" w:rsidP="00725A95">
            <w:pPr>
              <w:jc w:val="center"/>
              <w:rPr>
                <w:sz w:val="18"/>
                <w:szCs w:val="18"/>
              </w:rPr>
            </w:pPr>
            <w:r w:rsidRPr="003D46C3">
              <w:rPr>
                <w:sz w:val="18"/>
                <w:szCs w:val="18"/>
              </w:rPr>
              <w:t>24</w:t>
            </w:r>
          </w:p>
        </w:tc>
        <w:tc>
          <w:tcPr>
            <w:tcW w:w="950" w:type="dxa"/>
            <w:tcBorders>
              <w:top w:val="nil"/>
              <w:left w:val="single" w:sz="4" w:space="0" w:color="auto"/>
              <w:bottom w:val="single" w:sz="4" w:space="0" w:color="auto"/>
              <w:right w:val="single" w:sz="4" w:space="0" w:color="auto"/>
            </w:tcBorders>
            <w:shd w:val="clear" w:color="auto" w:fill="auto"/>
            <w:noWrap/>
            <w:vAlign w:val="bottom"/>
            <w:hideMark/>
          </w:tcPr>
          <w:p w14:paraId="5665A50F" w14:textId="77777777" w:rsidR="00725A95" w:rsidRPr="003D46C3" w:rsidRDefault="00725A95" w:rsidP="00725A95">
            <w:pPr>
              <w:jc w:val="center"/>
              <w:rPr>
                <w:sz w:val="18"/>
                <w:szCs w:val="18"/>
              </w:rPr>
            </w:pPr>
            <w:r w:rsidRPr="003D46C3">
              <w:rPr>
                <w:sz w:val="18"/>
                <w:szCs w:val="18"/>
              </w:rPr>
              <w:t>25361</w:t>
            </w:r>
          </w:p>
        </w:tc>
      </w:tr>
      <w:tr w:rsidR="003D46C3" w:rsidRPr="003D46C3" w14:paraId="4535EE78" w14:textId="77777777" w:rsidTr="00516A6B">
        <w:trPr>
          <w:trHeight w:val="300"/>
        </w:trPr>
        <w:tc>
          <w:tcPr>
            <w:tcW w:w="1247" w:type="dxa"/>
            <w:tcBorders>
              <w:top w:val="nil"/>
              <w:left w:val="single" w:sz="4" w:space="0" w:color="auto"/>
              <w:bottom w:val="single" w:sz="4" w:space="0" w:color="auto"/>
              <w:right w:val="single" w:sz="4" w:space="0" w:color="auto"/>
            </w:tcBorders>
            <w:shd w:val="clear" w:color="auto" w:fill="auto"/>
            <w:noWrap/>
            <w:vAlign w:val="bottom"/>
            <w:hideMark/>
          </w:tcPr>
          <w:p w14:paraId="297C23F6" w14:textId="77777777" w:rsidR="00725A95" w:rsidRPr="003D46C3" w:rsidRDefault="00725A95" w:rsidP="00725A95">
            <w:pPr>
              <w:jc w:val="left"/>
              <w:rPr>
                <w:sz w:val="18"/>
                <w:szCs w:val="18"/>
              </w:rPr>
            </w:pPr>
            <w:r w:rsidRPr="003D46C3">
              <w:rPr>
                <w:sz w:val="18"/>
                <w:szCs w:val="18"/>
              </w:rPr>
              <w:t>Кезпромлен</w:t>
            </w:r>
          </w:p>
        </w:tc>
        <w:tc>
          <w:tcPr>
            <w:tcW w:w="841" w:type="dxa"/>
            <w:tcBorders>
              <w:top w:val="nil"/>
              <w:left w:val="nil"/>
              <w:bottom w:val="single" w:sz="4" w:space="0" w:color="auto"/>
              <w:right w:val="single" w:sz="4" w:space="0" w:color="auto"/>
            </w:tcBorders>
            <w:shd w:val="clear" w:color="auto" w:fill="auto"/>
            <w:noWrap/>
            <w:vAlign w:val="bottom"/>
            <w:hideMark/>
          </w:tcPr>
          <w:p w14:paraId="1A7C5B67" w14:textId="77777777" w:rsidR="00725A95" w:rsidRPr="003D46C3" w:rsidRDefault="00725A95" w:rsidP="00725A95">
            <w:pPr>
              <w:jc w:val="center"/>
              <w:rPr>
                <w:sz w:val="18"/>
                <w:szCs w:val="18"/>
              </w:rPr>
            </w:pPr>
            <w:r w:rsidRPr="003D46C3">
              <w:rPr>
                <w:sz w:val="18"/>
                <w:szCs w:val="18"/>
              </w:rPr>
              <w:t>13</w:t>
            </w:r>
          </w:p>
        </w:tc>
        <w:tc>
          <w:tcPr>
            <w:tcW w:w="747" w:type="dxa"/>
            <w:tcBorders>
              <w:top w:val="nil"/>
              <w:left w:val="nil"/>
              <w:bottom w:val="single" w:sz="4" w:space="0" w:color="auto"/>
              <w:right w:val="single" w:sz="4" w:space="0" w:color="auto"/>
            </w:tcBorders>
            <w:shd w:val="clear" w:color="auto" w:fill="auto"/>
            <w:noWrap/>
            <w:vAlign w:val="bottom"/>
            <w:hideMark/>
          </w:tcPr>
          <w:p w14:paraId="2FCB3963" w14:textId="77777777" w:rsidR="00725A95" w:rsidRPr="003D46C3" w:rsidRDefault="00725A95" w:rsidP="00725A95">
            <w:pPr>
              <w:jc w:val="center"/>
              <w:rPr>
                <w:sz w:val="18"/>
                <w:szCs w:val="18"/>
              </w:rPr>
            </w:pPr>
            <w:r w:rsidRPr="003D46C3">
              <w:rPr>
                <w:sz w:val="18"/>
                <w:szCs w:val="18"/>
              </w:rPr>
              <w:t>11</w:t>
            </w:r>
          </w:p>
        </w:tc>
        <w:tc>
          <w:tcPr>
            <w:tcW w:w="824" w:type="dxa"/>
            <w:tcBorders>
              <w:top w:val="nil"/>
              <w:left w:val="nil"/>
              <w:bottom w:val="single" w:sz="4" w:space="0" w:color="auto"/>
              <w:right w:val="single" w:sz="4" w:space="0" w:color="auto"/>
            </w:tcBorders>
            <w:shd w:val="clear" w:color="auto" w:fill="auto"/>
            <w:noWrap/>
            <w:vAlign w:val="bottom"/>
            <w:hideMark/>
          </w:tcPr>
          <w:p w14:paraId="226562EF" w14:textId="77777777" w:rsidR="00725A95" w:rsidRPr="003D46C3" w:rsidRDefault="00725A95" w:rsidP="00725A95">
            <w:pPr>
              <w:jc w:val="center"/>
              <w:rPr>
                <w:sz w:val="18"/>
                <w:szCs w:val="18"/>
              </w:rPr>
            </w:pPr>
            <w:r w:rsidRPr="003D46C3">
              <w:rPr>
                <w:sz w:val="18"/>
                <w:szCs w:val="18"/>
              </w:rPr>
              <w:t>2163</w:t>
            </w:r>
          </w:p>
        </w:tc>
        <w:tc>
          <w:tcPr>
            <w:tcW w:w="848" w:type="dxa"/>
            <w:tcBorders>
              <w:top w:val="nil"/>
              <w:left w:val="nil"/>
              <w:bottom w:val="single" w:sz="4" w:space="0" w:color="auto"/>
              <w:right w:val="single" w:sz="4" w:space="0" w:color="auto"/>
            </w:tcBorders>
            <w:shd w:val="clear" w:color="auto" w:fill="auto"/>
            <w:noWrap/>
            <w:vAlign w:val="bottom"/>
            <w:hideMark/>
          </w:tcPr>
          <w:p w14:paraId="269127BE" w14:textId="77777777" w:rsidR="00725A95" w:rsidRPr="003D46C3" w:rsidRDefault="00725A95" w:rsidP="00725A95">
            <w:pPr>
              <w:jc w:val="center"/>
              <w:rPr>
                <w:sz w:val="18"/>
                <w:szCs w:val="18"/>
              </w:rPr>
            </w:pPr>
            <w:r w:rsidRPr="003D46C3">
              <w:rPr>
                <w:sz w:val="18"/>
                <w:szCs w:val="18"/>
              </w:rPr>
              <w:t>2332</w:t>
            </w:r>
          </w:p>
        </w:tc>
        <w:tc>
          <w:tcPr>
            <w:tcW w:w="709" w:type="dxa"/>
            <w:tcBorders>
              <w:top w:val="nil"/>
              <w:left w:val="nil"/>
              <w:bottom w:val="single" w:sz="4" w:space="0" w:color="auto"/>
              <w:right w:val="single" w:sz="4" w:space="0" w:color="auto"/>
            </w:tcBorders>
            <w:shd w:val="clear" w:color="auto" w:fill="auto"/>
            <w:noWrap/>
            <w:vAlign w:val="bottom"/>
            <w:hideMark/>
          </w:tcPr>
          <w:p w14:paraId="29AE715A" w14:textId="77777777" w:rsidR="00725A95" w:rsidRPr="003D46C3" w:rsidRDefault="00725A95" w:rsidP="00725A95">
            <w:pPr>
              <w:jc w:val="center"/>
              <w:rPr>
                <w:sz w:val="18"/>
                <w:szCs w:val="18"/>
              </w:rPr>
            </w:pPr>
            <w:r w:rsidRPr="003D46C3">
              <w:rPr>
                <w:sz w:val="18"/>
                <w:szCs w:val="18"/>
              </w:rPr>
              <w:t>18487</w:t>
            </w:r>
          </w:p>
        </w:tc>
        <w:tc>
          <w:tcPr>
            <w:tcW w:w="773" w:type="dxa"/>
            <w:tcBorders>
              <w:top w:val="nil"/>
              <w:left w:val="nil"/>
              <w:bottom w:val="single" w:sz="4" w:space="0" w:color="auto"/>
              <w:right w:val="single" w:sz="4" w:space="0" w:color="auto"/>
            </w:tcBorders>
            <w:shd w:val="clear" w:color="auto" w:fill="auto"/>
            <w:noWrap/>
            <w:vAlign w:val="bottom"/>
            <w:hideMark/>
          </w:tcPr>
          <w:p w14:paraId="243F4E8E" w14:textId="77777777" w:rsidR="00725A95" w:rsidRPr="003D46C3" w:rsidRDefault="00725A95" w:rsidP="00725A95">
            <w:pPr>
              <w:jc w:val="center"/>
              <w:rPr>
                <w:sz w:val="18"/>
                <w:szCs w:val="18"/>
              </w:rPr>
            </w:pPr>
            <w:r w:rsidRPr="003D46C3">
              <w:rPr>
                <w:sz w:val="18"/>
                <w:szCs w:val="18"/>
              </w:rPr>
              <w:t>23556</w:t>
            </w:r>
          </w:p>
        </w:tc>
        <w:tc>
          <w:tcPr>
            <w:tcW w:w="932" w:type="dxa"/>
            <w:tcBorders>
              <w:top w:val="nil"/>
              <w:left w:val="nil"/>
              <w:bottom w:val="single" w:sz="4" w:space="0" w:color="auto"/>
              <w:right w:val="single" w:sz="4" w:space="0" w:color="auto"/>
            </w:tcBorders>
            <w:shd w:val="clear" w:color="auto" w:fill="auto"/>
            <w:hideMark/>
          </w:tcPr>
          <w:p w14:paraId="6B49070D" w14:textId="77777777" w:rsidR="00725A95" w:rsidRPr="003D46C3" w:rsidRDefault="00725A95" w:rsidP="00725A95">
            <w:pPr>
              <w:jc w:val="center"/>
              <w:rPr>
                <w:sz w:val="18"/>
                <w:szCs w:val="18"/>
              </w:rPr>
            </w:pPr>
            <w:r w:rsidRPr="003D46C3">
              <w:rPr>
                <w:sz w:val="18"/>
                <w:szCs w:val="18"/>
              </w:rPr>
              <w:t>4628</w:t>
            </w:r>
          </w:p>
        </w:tc>
        <w:tc>
          <w:tcPr>
            <w:tcW w:w="993" w:type="dxa"/>
            <w:tcBorders>
              <w:top w:val="nil"/>
              <w:left w:val="nil"/>
              <w:bottom w:val="single" w:sz="4" w:space="0" w:color="auto"/>
              <w:right w:val="single" w:sz="4" w:space="0" w:color="auto"/>
            </w:tcBorders>
            <w:shd w:val="clear" w:color="auto" w:fill="auto"/>
            <w:hideMark/>
          </w:tcPr>
          <w:p w14:paraId="6BA07C80" w14:textId="77777777" w:rsidR="00725A95" w:rsidRPr="003D46C3" w:rsidRDefault="00725A95" w:rsidP="00725A95">
            <w:pPr>
              <w:jc w:val="center"/>
              <w:rPr>
                <w:sz w:val="18"/>
                <w:szCs w:val="18"/>
              </w:rPr>
            </w:pPr>
            <w:r w:rsidRPr="003D46C3">
              <w:rPr>
                <w:sz w:val="18"/>
                <w:szCs w:val="18"/>
              </w:rPr>
              <w:t>421</w:t>
            </w:r>
          </w:p>
        </w:tc>
        <w:tc>
          <w:tcPr>
            <w:tcW w:w="708" w:type="dxa"/>
            <w:tcBorders>
              <w:top w:val="nil"/>
              <w:left w:val="nil"/>
              <w:bottom w:val="single" w:sz="4" w:space="0" w:color="auto"/>
              <w:right w:val="single" w:sz="4" w:space="0" w:color="auto"/>
            </w:tcBorders>
            <w:shd w:val="clear" w:color="auto" w:fill="auto"/>
            <w:noWrap/>
            <w:vAlign w:val="bottom"/>
            <w:hideMark/>
          </w:tcPr>
          <w:p w14:paraId="06D5213B" w14:textId="77777777" w:rsidR="00725A95" w:rsidRPr="003D46C3" w:rsidRDefault="00725A95" w:rsidP="00725A95">
            <w:pPr>
              <w:jc w:val="center"/>
              <w:rPr>
                <w:sz w:val="18"/>
                <w:szCs w:val="18"/>
              </w:rPr>
            </w:pPr>
            <w:r w:rsidRPr="003D46C3">
              <w:rPr>
                <w:sz w:val="18"/>
                <w:szCs w:val="18"/>
              </w:rPr>
              <w:t>0</w:t>
            </w:r>
          </w:p>
        </w:tc>
        <w:tc>
          <w:tcPr>
            <w:tcW w:w="709" w:type="dxa"/>
            <w:tcBorders>
              <w:top w:val="nil"/>
              <w:left w:val="nil"/>
              <w:bottom w:val="single" w:sz="4" w:space="0" w:color="auto"/>
              <w:right w:val="single" w:sz="4" w:space="0" w:color="auto"/>
            </w:tcBorders>
            <w:shd w:val="clear" w:color="auto" w:fill="auto"/>
            <w:noWrap/>
            <w:vAlign w:val="bottom"/>
            <w:hideMark/>
          </w:tcPr>
          <w:p w14:paraId="3968891C" w14:textId="77777777" w:rsidR="00725A95" w:rsidRPr="003D46C3" w:rsidRDefault="00725A95" w:rsidP="00725A95">
            <w:pPr>
              <w:jc w:val="center"/>
              <w:rPr>
                <w:sz w:val="18"/>
                <w:szCs w:val="18"/>
              </w:rPr>
            </w:pPr>
            <w:r w:rsidRPr="003D46C3">
              <w:rPr>
                <w:sz w:val="18"/>
                <w:szCs w:val="18"/>
              </w:rPr>
              <w:t>50</w:t>
            </w:r>
          </w:p>
        </w:tc>
        <w:tc>
          <w:tcPr>
            <w:tcW w:w="1060" w:type="dxa"/>
            <w:tcBorders>
              <w:top w:val="nil"/>
              <w:left w:val="nil"/>
              <w:bottom w:val="single" w:sz="4" w:space="0" w:color="auto"/>
              <w:right w:val="nil"/>
            </w:tcBorders>
            <w:shd w:val="clear" w:color="auto" w:fill="auto"/>
            <w:hideMark/>
          </w:tcPr>
          <w:p w14:paraId="7A60C53E" w14:textId="77777777" w:rsidR="00725A95" w:rsidRPr="003D46C3" w:rsidRDefault="00725A95" w:rsidP="00725A95">
            <w:pPr>
              <w:jc w:val="center"/>
              <w:rPr>
                <w:sz w:val="18"/>
                <w:szCs w:val="18"/>
              </w:rPr>
            </w:pPr>
            <w:r w:rsidRPr="003D46C3">
              <w:rPr>
                <w:sz w:val="18"/>
                <w:szCs w:val="18"/>
              </w:rPr>
              <w:t>27</w:t>
            </w:r>
          </w:p>
        </w:tc>
        <w:tc>
          <w:tcPr>
            <w:tcW w:w="950" w:type="dxa"/>
            <w:tcBorders>
              <w:top w:val="nil"/>
              <w:left w:val="single" w:sz="4" w:space="0" w:color="auto"/>
              <w:bottom w:val="single" w:sz="4" w:space="0" w:color="auto"/>
              <w:right w:val="single" w:sz="4" w:space="0" w:color="auto"/>
            </w:tcBorders>
            <w:shd w:val="clear" w:color="auto" w:fill="auto"/>
            <w:noWrap/>
            <w:vAlign w:val="bottom"/>
            <w:hideMark/>
          </w:tcPr>
          <w:p w14:paraId="6D7BE610" w14:textId="77777777" w:rsidR="00725A95" w:rsidRPr="003D46C3" w:rsidRDefault="00725A95" w:rsidP="00725A95">
            <w:pPr>
              <w:jc w:val="center"/>
              <w:rPr>
                <w:sz w:val="18"/>
                <w:szCs w:val="18"/>
              </w:rPr>
            </w:pPr>
            <w:r w:rsidRPr="003D46C3">
              <w:rPr>
                <w:sz w:val="18"/>
                <w:szCs w:val="18"/>
              </w:rPr>
              <w:t>196</w:t>
            </w:r>
          </w:p>
        </w:tc>
      </w:tr>
      <w:tr w:rsidR="003D46C3" w:rsidRPr="003D46C3" w14:paraId="7DDB30A8" w14:textId="77777777" w:rsidTr="00516A6B">
        <w:trPr>
          <w:trHeight w:val="300"/>
        </w:trPr>
        <w:tc>
          <w:tcPr>
            <w:tcW w:w="1247" w:type="dxa"/>
            <w:tcBorders>
              <w:top w:val="nil"/>
              <w:left w:val="single" w:sz="4" w:space="0" w:color="auto"/>
              <w:bottom w:val="single" w:sz="4" w:space="0" w:color="auto"/>
              <w:right w:val="single" w:sz="4" w:space="0" w:color="auto"/>
            </w:tcBorders>
            <w:shd w:val="clear" w:color="auto" w:fill="auto"/>
            <w:noWrap/>
            <w:vAlign w:val="bottom"/>
            <w:hideMark/>
          </w:tcPr>
          <w:p w14:paraId="410A58C5" w14:textId="77777777" w:rsidR="00725A95" w:rsidRPr="003D46C3" w:rsidRDefault="00725A95" w:rsidP="00725A95">
            <w:pPr>
              <w:jc w:val="left"/>
              <w:rPr>
                <w:sz w:val="18"/>
                <w:szCs w:val="18"/>
              </w:rPr>
            </w:pPr>
            <w:r w:rsidRPr="003D46C3">
              <w:rPr>
                <w:sz w:val="18"/>
                <w:szCs w:val="18"/>
              </w:rPr>
              <w:t>ВСЕГО</w:t>
            </w:r>
          </w:p>
        </w:tc>
        <w:tc>
          <w:tcPr>
            <w:tcW w:w="841" w:type="dxa"/>
            <w:tcBorders>
              <w:top w:val="nil"/>
              <w:left w:val="nil"/>
              <w:bottom w:val="single" w:sz="4" w:space="0" w:color="auto"/>
              <w:right w:val="single" w:sz="4" w:space="0" w:color="auto"/>
            </w:tcBorders>
            <w:shd w:val="clear" w:color="auto" w:fill="auto"/>
            <w:noWrap/>
            <w:vAlign w:val="bottom"/>
            <w:hideMark/>
          </w:tcPr>
          <w:p w14:paraId="44FC5BFA" w14:textId="77777777" w:rsidR="00725A95" w:rsidRPr="003D46C3" w:rsidRDefault="00725A95" w:rsidP="00725A95">
            <w:pPr>
              <w:jc w:val="center"/>
              <w:rPr>
                <w:sz w:val="18"/>
                <w:szCs w:val="18"/>
              </w:rPr>
            </w:pPr>
            <w:r w:rsidRPr="003D46C3">
              <w:rPr>
                <w:sz w:val="18"/>
                <w:szCs w:val="18"/>
              </w:rPr>
              <w:t>751</w:t>
            </w:r>
          </w:p>
        </w:tc>
        <w:tc>
          <w:tcPr>
            <w:tcW w:w="747" w:type="dxa"/>
            <w:tcBorders>
              <w:top w:val="nil"/>
              <w:left w:val="nil"/>
              <w:bottom w:val="single" w:sz="4" w:space="0" w:color="auto"/>
              <w:right w:val="single" w:sz="4" w:space="0" w:color="auto"/>
            </w:tcBorders>
            <w:shd w:val="clear" w:color="auto" w:fill="auto"/>
            <w:noWrap/>
            <w:vAlign w:val="bottom"/>
            <w:hideMark/>
          </w:tcPr>
          <w:p w14:paraId="20615A91" w14:textId="77777777" w:rsidR="00725A95" w:rsidRPr="003D46C3" w:rsidRDefault="00725A95" w:rsidP="00725A95">
            <w:pPr>
              <w:jc w:val="center"/>
              <w:rPr>
                <w:sz w:val="18"/>
                <w:szCs w:val="18"/>
              </w:rPr>
            </w:pPr>
            <w:r w:rsidRPr="003D46C3">
              <w:rPr>
                <w:sz w:val="18"/>
                <w:szCs w:val="18"/>
              </w:rPr>
              <w:t>715</w:t>
            </w:r>
          </w:p>
        </w:tc>
        <w:tc>
          <w:tcPr>
            <w:tcW w:w="824" w:type="dxa"/>
            <w:tcBorders>
              <w:top w:val="nil"/>
              <w:left w:val="nil"/>
              <w:bottom w:val="single" w:sz="4" w:space="0" w:color="auto"/>
              <w:right w:val="single" w:sz="4" w:space="0" w:color="auto"/>
            </w:tcBorders>
            <w:shd w:val="clear" w:color="auto" w:fill="auto"/>
            <w:noWrap/>
            <w:vAlign w:val="bottom"/>
            <w:hideMark/>
          </w:tcPr>
          <w:p w14:paraId="51DC30DC" w14:textId="77777777" w:rsidR="00725A95" w:rsidRPr="003D46C3" w:rsidRDefault="00725A95" w:rsidP="00725A95">
            <w:pPr>
              <w:jc w:val="center"/>
              <w:rPr>
                <w:sz w:val="18"/>
                <w:szCs w:val="18"/>
              </w:rPr>
            </w:pPr>
            <w:r w:rsidRPr="003D46C3">
              <w:rPr>
                <w:sz w:val="18"/>
                <w:szCs w:val="18"/>
              </w:rPr>
              <w:t>235797</w:t>
            </w:r>
          </w:p>
        </w:tc>
        <w:tc>
          <w:tcPr>
            <w:tcW w:w="848" w:type="dxa"/>
            <w:tcBorders>
              <w:top w:val="nil"/>
              <w:left w:val="nil"/>
              <w:bottom w:val="single" w:sz="4" w:space="0" w:color="auto"/>
              <w:right w:val="single" w:sz="4" w:space="0" w:color="auto"/>
            </w:tcBorders>
            <w:shd w:val="clear" w:color="auto" w:fill="auto"/>
            <w:noWrap/>
            <w:vAlign w:val="bottom"/>
            <w:hideMark/>
          </w:tcPr>
          <w:p w14:paraId="074B4D01" w14:textId="77777777" w:rsidR="00725A95" w:rsidRPr="003D46C3" w:rsidRDefault="00725A95" w:rsidP="00725A95">
            <w:pPr>
              <w:jc w:val="center"/>
              <w:rPr>
                <w:sz w:val="18"/>
                <w:szCs w:val="18"/>
              </w:rPr>
            </w:pPr>
            <w:r w:rsidRPr="003D46C3">
              <w:rPr>
                <w:sz w:val="18"/>
                <w:szCs w:val="18"/>
              </w:rPr>
              <w:t>279291</w:t>
            </w:r>
          </w:p>
        </w:tc>
        <w:tc>
          <w:tcPr>
            <w:tcW w:w="709" w:type="dxa"/>
            <w:tcBorders>
              <w:top w:val="nil"/>
              <w:left w:val="nil"/>
              <w:bottom w:val="single" w:sz="4" w:space="0" w:color="auto"/>
              <w:right w:val="single" w:sz="4" w:space="0" w:color="auto"/>
            </w:tcBorders>
            <w:shd w:val="clear" w:color="auto" w:fill="auto"/>
            <w:noWrap/>
            <w:vAlign w:val="bottom"/>
            <w:hideMark/>
          </w:tcPr>
          <w:p w14:paraId="6ED5D41C" w14:textId="77777777" w:rsidR="00725A95" w:rsidRPr="003D46C3" w:rsidRDefault="00725A95" w:rsidP="00725A95">
            <w:pPr>
              <w:jc w:val="center"/>
              <w:rPr>
                <w:sz w:val="18"/>
                <w:szCs w:val="18"/>
              </w:rPr>
            </w:pPr>
            <w:r w:rsidRPr="003D46C3">
              <w:rPr>
                <w:sz w:val="18"/>
                <w:szCs w:val="18"/>
              </w:rPr>
              <w:t>34886</w:t>
            </w:r>
          </w:p>
        </w:tc>
        <w:tc>
          <w:tcPr>
            <w:tcW w:w="773" w:type="dxa"/>
            <w:tcBorders>
              <w:top w:val="nil"/>
              <w:left w:val="nil"/>
              <w:bottom w:val="single" w:sz="4" w:space="0" w:color="auto"/>
              <w:right w:val="single" w:sz="4" w:space="0" w:color="auto"/>
            </w:tcBorders>
            <w:shd w:val="clear" w:color="auto" w:fill="auto"/>
            <w:noWrap/>
            <w:vAlign w:val="bottom"/>
            <w:hideMark/>
          </w:tcPr>
          <w:p w14:paraId="1C373195" w14:textId="77777777" w:rsidR="00725A95" w:rsidRPr="003D46C3" w:rsidRDefault="00725A95" w:rsidP="00725A95">
            <w:pPr>
              <w:jc w:val="center"/>
              <w:rPr>
                <w:sz w:val="18"/>
                <w:szCs w:val="18"/>
              </w:rPr>
            </w:pPr>
            <w:r w:rsidRPr="003D46C3">
              <w:rPr>
                <w:sz w:val="18"/>
                <w:szCs w:val="18"/>
              </w:rPr>
              <w:t>43402</w:t>
            </w:r>
          </w:p>
        </w:tc>
        <w:tc>
          <w:tcPr>
            <w:tcW w:w="932" w:type="dxa"/>
            <w:tcBorders>
              <w:top w:val="nil"/>
              <w:left w:val="nil"/>
              <w:bottom w:val="single" w:sz="4" w:space="0" w:color="auto"/>
              <w:right w:val="single" w:sz="4" w:space="0" w:color="auto"/>
            </w:tcBorders>
            <w:shd w:val="clear" w:color="auto" w:fill="auto"/>
            <w:hideMark/>
          </w:tcPr>
          <w:p w14:paraId="205B851F" w14:textId="77777777" w:rsidR="00725A95" w:rsidRPr="003D46C3" w:rsidRDefault="00725A95" w:rsidP="00725A95">
            <w:pPr>
              <w:jc w:val="center"/>
              <w:rPr>
                <w:sz w:val="18"/>
                <w:szCs w:val="18"/>
              </w:rPr>
            </w:pPr>
            <w:r w:rsidRPr="003D46C3">
              <w:rPr>
                <w:sz w:val="18"/>
                <w:szCs w:val="18"/>
              </w:rPr>
              <w:t>1113213</w:t>
            </w:r>
          </w:p>
        </w:tc>
        <w:tc>
          <w:tcPr>
            <w:tcW w:w="993" w:type="dxa"/>
            <w:tcBorders>
              <w:top w:val="nil"/>
              <w:left w:val="nil"/>
              <w:bottom w:val="single" w:sz="4" w:space="0" w:color="auto"/>
              <w:right w:val="single" w:sz="4" w:space="0" w:color="auto"/>
            </w:tcBorders>
            <w:shd w:val="clear" w:color="auto" w:fill="auto"/>
            <w:hideMark/>
          </w:tcPr>
          <w:p w14:paraId="720EA863" w14:textId="77777777" w:rsidR="00725A95" w:rsidRPr="003D46C3" w:rsidRDefault="00725A95" w:rsidP="00725A95">
            <w:pPr>
              <w:jc w:val="center"/>
              <w:rPr>
                <w:sz w:val="18"/>
                <w:szCs w:val="18"/>
              </w:rPr>
            </w:pPr>
            <w:r w:rsidRPr="003D46C3">
              <w:rPr>
                <w:sz w:val="18"/>
                <w:szCs w:val="18"/>
              </w:rPr>
              <w:t>1 557</w:t>
            </w:r>
          </w:p>
        </w:tc>
        <w:tc>
          <w:tcPr>
            <w:tcW w:w="708" w:type="dxa"/>
            <w:tcBorders>
              <w:top w:val="nil"/>
              <w:left w:val="nil"/>
              <w:bottom w:val="single" w:sz="4" w:space="0" w:color="auto"/>
              <w:right w:val="single" w:sz="4" w:space="0" w:color="auto"/>
            </w:tcBorders>
            <w:shd w:val="clear" w:color="auto" w:fill="auto"/>
            <w:noWrap/>
            <w:vAlign w:val="bottom"/>
            <w:hideMark/>
          </w:tcPr>
          <w:p w14:paraId="375ECBA9" w14:textId="77777777" w:rsidR="00725A95" w:rsidRPr="003D46C3" w:rsidRDefault="00725A95" w:rsidP="00725A95">
            <w:pPr>
              <w:jc w:val="center"/>
              <w:rPr>
                <w:sz w:val="18"/>
                <w:szCs w:val="18"/>
              </w:rPr>
            </w:pPr>
            <w:r w:rsidRPr="003D46C3">
              <w:rPr>
                <w:sz w:val="18"/>
                <w:szCs w:val="18"/>
              </w:rPr>
              <w:t>24</w:t>
            </w:r>
          </w:p>
        </w:tc>
        <w:tc>
          <w:tcPr>
            <w:tcW w:w="709" w:type="dxa"/>
            <w:tcBorders>
              <w:top w:val="nil"/>
              <w:left w:val="nil"/>
              <w:bottom w:val="single" w:sz="4" w:space="0" w:color="auto"/>
              <w:right w:val="single" w:sz="4" w:space="0" w:color="auto"/>
            </w:tcBorders>
            <w:shd w:val="clear" w:color="auto" w:fill="auto"/>
            <w:noWrap/>
            <w:vAlign w:val="bottom"/>
            <w:hideMark/>
          </w:tcPr>
          <w:p w14:paraId="4AB7E93C" w14:textId="77777777" w:rsidR="00725A95" w:rsidRPr="003D46C3" w:rsidRDefault="00725A95" w:rsidP="00725A95">
            <w:pPr>
              <w:jc w:val="center"/>
              <w:rPr>
                <w:sz w:val="18"/>
                <w:szCs w:val="18"/>
              </w:rPr>
            </w:pPr>
            <w:r w:rsidRPr="003D46C3">
              <w:rPr>
                <w:sz w:val="18"/>
                <w:szCs w:val="18"/>
              </w:rPr>
              <w:t>25</w:t>
            </w:r>
          </w:p>
        </w:tc>
        <w:tc>
          <w:tcPr>
            <w:tcW w:w="1060" w:type="dxa"/>
            <w:tcBorders>
              <w:top w:val="nil"/>
              <w:left w:val="nil"/>
              <w:bottom w:val="single" w:sz="4" w:space="0" w:color="auto"/>
              <w:right w:val="nil"/>
            </w:tcBorders>
            <w:shd w:val="clear" w:color="auto" w:fill="auto"/>
            <w:hideMark/>
          </w:tcPr>
          <w:p w14:paraId="0C7B90A5" w14:textId="77777777" w:rsidR="00725A95" w:rsidRPr="003D46C3" w:rsidRDefault="00725A95" w:rsidP="00725A95">
            <w:pPr>
              <w:jc w:val="center"/>
              <w:rPr>
                <w:sz w:val="18"/>
                <w:szCs w:val="18"/>
              </w:rPr>
            </w:pPr>
            <w:r w:rsidRPr="003D46C3">
              <w:rPr>
                <w:sz w:val="18"/>
                <w:szCs w:val="18"/>
              </w:rPr>
              <w:t>24</w:t>
            </w:r>
          </w:p>
        </w:tc>
        <w:tc>
          <w:tcPr>
            <w:tcW w:w="950" w:type="dxa"/>
            <w:tcBorders>
              <w:top w:val="nil"/>
              <w:left w:val="single" w:sz="4" w:space="0" w:color="auto"/>
              <w:bottom w:val="single" w:sz="4" w:space="0" w:color="auto"/>
              <w:right w:val="single" w:sz="4" w:space="0" w:color="auto"/>
            </w:tcBorders>
            <w:shd w:val="clear" w:color="auto" w:fill="auto"/>
            <w:noWrap/>
            <w:vAlign w:val="bottom"/>
            <w:hideMark/>
          </w:tcPr>
          <w:p w14:paraId="7B68C85A" w14:textId="77777777" w:rsidR="00725A95" w:rsidRPr="003D46C3" w:rsidRDefault="00725A95" w:rsidP="00725A95">
            <w:pPr>
              <w:jc w:val="center"/>
              <w:rPr>
                <w:sz w:val="18"/>
                <w:szCs w:val="18"/>
              </w:rPr>
            </w:pPr>
            <w:r w:rsidRPr="003D46C3">
              <w:rPr>
                <w:sz w:val="18"/>
                <w:szCs w:val="18"/>
              </w:rPr>
              <w:t>25649</w:t>
            </w:r>
          </w:p>
        </w:tc>
      </w:tr>
    </w:tbl>
    <w:p w14:paraId="47D52F0B" w14:textId="77777777" w:rsidR="00725A95" w:rsidRPr="003D46C3" w:rsidRDefault="00725A95" w:rsidP="00725A95">
      <w:pPr>
        <w:pStyle w:val="aa"/>
        <w:jc w:val="center"/>
        <w:rPr>
          <w:rFonts w:ascii="Times New Roman" w:hAnsi="Times New Roman"/>
          <w:b/>
          <w:bCs/>
          <w:sz w:val="18"/>
          <w:szCs w:val="18"/>
        </w:rPr>
      </w:pPr>
    </w:p>
    <w:p w14:paraId="68D8B913" w14:textId="1DACEECB" w:rsidR="00C553A0" w:rsidRPr="003D46C3" w:rsidRDefault="00C553A0" w:rsidP="00C553A0">
      <w:pPr>
        <w:pStyle w:val="aa"/>
        <w:jc w:val="both"/>
        <w:rPr>
          <w:rFonts w:ascii="Times New Roman" w:hAnsi="Times New Roman"/>
          <w:sz w:val="24"/>
          <w:szCs w:val="24"/>
        </w:rPr>
      </w:pPr>
      <w:r w:rsidRPr="003D46C3">
        <w:rPr>
          <w:rFonts w:ascii="Times New Roman" w:hAnsi="Times New Roman"/>
          <w:sz w:val="24"/>
          <w:szCs w:val="24"/>
        </w:rPr>
        <w:lastRenderedPageBreak/>
        <w:tab/>
        <w:t xml:space="preserve">Среднемесячная заработная плата одного работника увеличилась на 24% и составила </w:t>
      </w:r>
      <w:r w:rsidRPr="003D46C3">
        <w:rPr>
          <w:rFonts w:ascii="Times New Roman" w:hAnsi="Times New Roman"/>
          <w:b/>
          <w:sz w:val="24"/>
          <w:szCs w:val="24"/>
        </w:rPr>
        <w:t xml:space="preserve">43402 </w:t>
      </w:r>
      <w:r w:rsidRPr="003D46C3">
        <w:rPr>
          <w:rFonts w:ascii="Times New Roman" w:hAnsi="Times New Roman"/>
          <w:sz w:val="24"/>
          <w:szCs w:val="24"/>
        </w:rPr>
        <w:t xml:space="preserve">рублей. Наиболее </w:t>
      </w:r>
      <w:r w:rsidR="00265798" w:rsidRPr="003D46C3">
        <w:rPr>
          <w:rFonts w:ascii="Times New Roman" w:hAnsi="Times New Roman"/>
          <w:sz w:val="24"/>
          <w:szCs w:val="24"/>
        </w:rPr>
        <w:t>высокая заработная</w:t>
      </w:r>
      <w:r w:rsidRPr="003D46C3">
        <w:rPr>
          <w:rFonts w:ascii="Times New Roman" w:hAnsi="Times New Roman"/>
          <w:sz w:val="24"/>
          <w:szCs w:val="24"/>
        </w:rPr>
        <w:t xml:space="preserve"> плата</w:t>
      </w:r>
      <w:r w:rsidR="00265798" w:rsidRPr="003D46C3">
        <w:rPr>
          <w:rFonts w:ascii="Times New Roman" w:hAnsi="Times New Roman"/>
          <w:sz w:val="24"/>
          <w:szCs w:val="24"/>
        </w:rPr>
        <w:t xml:space="preserve"> </w:t>
      </w:r>
      <w:r w:rsidR="001972C2" w:rsidRPr="003D46C3">
        <w:rPr>
          <w:rFonts w:ascii="Times New Roman" w:hAnsi="Times New Roman"/>
          <w:sz w:val="24"/>
          <w:szCs w:val="24"/>
        </w:rPr>
        <w:t>зафиксирована в</w:t>
      </w:r>
      <w:r w:rsidRPr="003D46C3">
        <w:rPr>
          <w:rFonts w:ascii="Times New Roman" w:hAnsi="Times New Roman"/>
          <w:sz w:val="24"/>
          <w:szCs w:val="24"/>
        </w:rPr>
        <w:t xml:space="preserve"> СПК «Степаненки»» - 50845 руб., СПК «Искра» - 49669 руб.</w:t>
      </w:r>
      <w:r w:rsidR="001972C2" w:rsidRPr="003D46C3">
        <w:rPr>
          <w:rFonts w:ascii="Times New Roman" w:hAnsi="Times New Roman"/>
          <w:sz w:val="24"/>
          <w:szCs w:val="24"/>
        </w:rPr>
        <w:t xml:space="preserve">, ООО «Ошмес» - 44315 руб. </w:t>
      </w:r>
      <w:r w:rsidRPr="003D46C3">
        <w:rPr>
          <w:rFonts w:ascii="Times New Roman" w:hAnsi="Times New Roman"/>
          <w:sz w:val="24"/>
          <w:szCs w:val="24"/>
        </w:rPr>
        <w:t xml:space="preserve"> На оплату труда направлено 25% выручки. </w:t>
      </w:r>
    </w:p>
    <w:p w14:paraId="5D40EFC2" w14:textId="2FE02D70" w:rsidR="00C553A0" w:rsidRPr="003D46C3" w:rsidRDefault="00C553A0" w:rsidP="00C553A0">
      <w:pPr>
        <w:pStyle w:val="aa"/>
        <w:jc w:val="both"/>
        <w:rPr>
          <w:rFonts w:ascii="Times New Roman" w:hAnsi="Times New Roman"/>
          <w:sz w:val="24"/>
          <w:szCs w:val="24"/>
        </w:rPr>
      </w:pPr>
      <w:r w:rsidRPr="003D46C3">
        <w:rPr>
          <w:rFonts w:ascii="Times New Roman" w:hAnsi="Times New Roman"/>
          <w:sz w:val="24"/>
          <w:szCs w:val="24"/>
        </w:rPr>
        <w:t xml:space="preserve">    </w:t>
      </w:r>
      <w:r w:rsidRPr="003D46C3">
        <w:rPr>
          <w:rFonts w:ascii="Times New Roman" w:hAnsi="Times New Roman"/>
          <w:b/>
          <w:sz w:val="24"/>
          <w:szCs w:val="24"/>
        </w:rPr>
        <w:t xml:space="preserve">   </w:t>
      </w:r>
      <w:r w:rsidRPr="003D46C3">
        <w:rPr>
          <w:rFonts w:ascii="Times New Roman" w:hAnsi="Times New Roman"/>
          <w:b/>
          <w:sz w:val="24"/>
          <w:szCs w:val="24"/>
        </w:rPr>
        <w:tab/>
      </w:r>
      <w:r w:rsidRPr="003D46C3">
        <w:rPr>
          <w:rFonts w:ascii="Times New Roman" w:hAnsi="Times New Roman"/>
          <w:sz w:val="24"/>
          <w:szCs w:val="24"/>
        </w:rPr>
        <w:t xml:space="preserve">Развитие сельскохозяйственного производства проводится при государственной поддержке.  В порядке финансовой поддержки на развитие сельского хозяйства привлечено из бюджета всех уровней </w:t>
      </w:r>
      <w:r w:rsidRPr="003D46C3">
        <w:rPr>
          <w:rFonts w:ascii="Times New Roman" w:hAnsi="Times New Roman"/>
          <w:b/>
          <w:sz w:val="24"/>
          <w:szCs w:val="24"/>
        </w:rPr>
        <w:t>26,4 млн. рублей (</w:t>
      </w:r>
      <w:r w:rsidR="001972C2" w:rsidRPr="003D46C3">
        <w:rPr>
          <w:rFonts w:ascii="Times New Roman" w:hAnsi="Times New Roman"/>
          <w:b/>
          <w:sz w:val="24"/>
          <w:szCs w:val="24"/>
        </w:rPr>
        <w:t xml:space="preserve">9 месяцев </w:t>
      </w:r>
      <w:r w:rsidRPr="003D46C3">
        <w:rPr>
          <w:rFonts w:ascii="Times New Roman" w:hAnsi="Times New Roman"/>
          <w:b/>
          <w:sz w:val="24"/>
          <w:szCs w:val="24"/>
        </w:rPr>
        <w:t>2023 год</w:t>
      </w:r>
      <w:r w:rsidR="001972C2" w:rsidRPr="003D46C3">
        <w:rPr>
          <w:rFonts w:ascii="Times New Roman" w:hAnsi="Times New Roman"/>
          <w:b/>
          <w:sz w:val="24"/>
          <w:szCs w:val="24"/>
        </w:rPr>
        <w:t>а</w:t>
      </w:r>
      <w:r w:rsidRPr="003D46C3">
        <w:rPr>
          <w:rFonts w:ascii="Times New Roman" w:hAnsi="Times New Roman"/>
          <w:b/>
          <w:sz w:val="24"/>
          <w:szCs w:val="24"/>
        </w:rPr>
        <w:t xml:space="preserve"> – 23,3 млн.руб.)</w:t>
      </w:r>
      <w:r w:rsidRPr="003D46C3">
        <w:rPr>
          <w:rFonts w:ascii="Times New Roman" w:hAnsi="Times New Roman"/>
          <w:sz w:val="24"/>
          <w:szCs w:val="24"/>
        </w:rPr>
        <w:t xml:space="preserve">, из них направлено на: </w:t>
      </w:r>
    </w:p>
    <w:p w14:paraId="1F3AC7DC" w14:textId="061BFC7F" w:rsidR="00C553A0" w:rsidRPr="003D46C3" w:rsidRDefault="00C553A0" w:rsidP="00C553A0">
      <w:pPr>
        <w:pStyle w:val="aa"/>
        <w:jc w:val="both"/>
        <w:rPr>
          <w:rFonts w:ascii="Times New Roman" w:hAnsi="Times New Roman"/>
          <w:sz w:val="24"/>
          <w:szCs w:val="24"/>
        </w:rPr>
      </w:pPr>
      <w:r w:rsidRPr="003D46C3">
        <w:rPr>
          <w:rFonts w:ascii="Times New Roman" w:hAnsi="Times New Roman"/>
          <w:sz w:val="24"/>
          <w:szCs w:val="24"/>
        </w:rPr>
        <w:t xml:space="preserve">            - производство и реализаци</w:t>
      </w:r>
      <w:r w:rsidR="001972C2" w:rsidRPr="003D46C3">
        <w:rPr>
          <w:rFonts w:ascii="Times New Roman" w:hAnsi="Times New Roman"/>
          <w:sz w:val="24"/>
          <w:szCs w:val="24"/>
        </w:rPr>
        <w:t>ю</w:t>
      </w:r>
      <w:r w:rsidRPr="003D46C3">
        <w:rPr>
          <w:rFonts w:ascii="Times New Roman" w:hAnsi="Times New Roman"/>
          <w:sz w:val="24"/>
          <w:szCs w:val="24"/>
        </w:rPr>
        <w:t xml:space="preserve"> зерновых культур – 550 тыс. руб.</w:t>
      </w:r>
    </w:p>
    <w:p w14:paraId="2D12095B" w14:textId="77777777" w:rsidR="00C553A0" w:rsidRPr="003D46C3" w:rsidRDefault="00C553A0" w:rsidP="00C553A0">
      <w:pPr>
        <w:pStyle w:val="aa"/>
        <w:jc w:val="both"/>
        <w:rPr>
          <w:rFonts w:ascii="Times New Roman" w:hAnsi="Times New Roman"/>
          <w:sz w:val="24"/>
          <w:szCs w:val="24"/>
        </w:rPr>
      </w:pPr>
      <w:r w:rsidRPr="003D46C3">
        <w:rPr>
          <w:rFonts w:ascii="Times New Roman" w:hAnsi="Times New Roman"/>
          <w:sz w:val="24"/>
          <w:szCs w:val="24"/>
        </w:rPr>
        <w:tab/>
        <w:t>- развитие молочного скотоводства – 25855</w:t>
      </w:r>
      <w:r w:rsidRPr="003D46C3">
        <w:rPr>
          <w:rFonts w:ascii="Times New Roman" w:hAnsi="Times New Roman"/>
          <w:b/>
          <w:sz w:val="24"/>
          <w:szCs w:val="24"/>
        </w:rPr>
        <w:t xml:space="preserve"> </w:t>
      </w:r>
      <w:r w:rsidRPr="003D46C3">
        <w:rPr>
          <w:rFonts w:ascii="Times New Roman" w:hAnsi="Times New Roman"/>
          <w:sz w:val="24"/>
          <w:szCs w:val="24"/>
        </w:rPr>
        <w:t>тыс. руб.</w:t>
      </w:r>
    </w:p>
    <w:p w14:paraId="4B88F74C" w14:textId="395F96ED" w:rsidR="00C553A0" w:rsidRPr="003D46C3" w:rsidRDefault="00C553A0" w:rsidP="001972C2">
      <w:pPr>
        <w:pStyle w:val="aa"/>
        <w:jc w:val="both"/>
        <w:rPr>
          <w:rFonts w:ascii="Times New Roman" w:hAnsi="Times New Roman"/>
          <w:sz w:val="24"/>
          <w:szCs w:val="24"/>
        </w:rPr>
      </w:pPr>
      <w:r w:rsidRPr="003D46C3">
        <w:rPr>
          <w:rFonts w:ascii="Times New Roman" w:hAnsi="Times New Roman"/>
          <w:sz w:val="24"/>
          <w:szCs w:val="24"/>
        </w:rPr>
        <w:tab/>
        <w:t xml:space="preserve">Сумма государственной поддержки для сельскохозяйственных </w:t>
      </w:r>
      <w:r w:rsidR="00EB6608" w:rsidRPr="003D46C3">
        <w:rPr>
          <w:rFonts w:ascii="Times New Roman" w:hAnsi="Times New Roman"/>
          <w:sz w:val="24"/>
          <w:szCs w:val="24"/>
        </w:rPr>
        <w:t>товаропроизводителей составила</w:t>
      </w:r>
      <w:r w:rsidRPr="003D46C3">
        <w:rPr>
          <w:rFonts w:ascii="Times New Roman" w:hAnsi="Times New Roman"/>
          <w:sz w:val="24"/>
          <w:szCs w:val="24"/>
        </w:rPr>
        <w:t xml:space="preserve"> 2,4 % объема </w:t>
      </w:r>
      <w:r w:rsidR="00EB6608" w:rsidRPr="003D46C3">
        <w:rPr>
          <w:rFonts w:ascii="Times New Roman" w:hAnsi="Times New Roman"/>
          <w:sz w:val="24"/>
          <w:szCs w:val="24"/>
        </w:rPr>
        <w:t>выручки</w:t>
      </w:r>
      <w:r w:rsidR="001972C2" w:rsidRPr="003D46C3">
        <w:rPr>
          <w:rFonts w:ascii="Times New Roman" w:hAnsi="Times New Roman"/>
          <w:sz w:val="24"/>
          <w:szCs w:val="24"/>
        </w:rPr>
        <w:t xml:space="preserve"> (9 месяцев 2023 года- </w:t>
      </w:r>
      <w:r w:rsidRPr="003D46C3">
        <w:rPr>
          <w:rFonts w:ascii="Times New Roman" w:hAnsi="Times New Roman"/>
          <w:sz w:val="24"/>
          <w:szCs w:val="24"/>
        </w:rPr>
        <w:t>2,4</w:t>
      </w:r>
      <w:r w:rsidR="001972C2" w:rsidRPr="003D46C3">
        <w:rPr>
          <w:rFonts w:ascii="Times New Roman" w:hAnsi="Times New Roman"/>
          <w:sz w:val="24"/>
          <w:szCs w:val="24"/>
        </w:rPr>
        <w:t xml:space="preserve">%). </w:t>
      </w:r>
    </w:p>
    <w:p w14:paraId="628102EF" w14:textId="1DA35E98" w:rsidR="00F00DE3" w:rsidRPr="003D46C3" w:rsidRDefault="00C553A0" w:rsidP="00F00DE3">
      <w:pPr>
        <w:pStyle w:val="aa"/>
        <w:jc w:val="both"/>
        <w:rPr>
          <w:rFonts w:ascii="Times New Roman" w:eastAsia="Times New Roman" w:hAnsi="Times New Roman"/>
          <w:sz w:val="24"/>
          <w:szCs w:val="24"/>
        </w:rPr>
      </w:pPr>
      <w:r w:rsidRPr="003D46C3">
        <w:rPr>
          <w:rFonts w:ascii="Times New Roman" w:hAnsi="Times New Roman"/>
          <w:sz w:val="24"/>
          <w:szCs w:val="24"/>
        </w:rPr>
        <w:t xml:space="preserve">           </w:t>
      </w:r>
      <w:r w:rsidR="00F00DE3" w:rsidRPr="003D46C3">
        <w:rPr>
          <w:rFonts w:ascii="Times New Roman" w:eastAsia="Times New Roman" w:hAnsi="Times New Roman"/>
          <w:sz w:val="24"/>
          <w:szCs w:val="24"/>
        </w:rPr>
        <w:t xml:space="preserve"> С целью повышения квалификации проводятся обучающие семинары с руководителями, специалистами и работниками сельскохозяйственных предприятий и организаций района. </w:t>
      </w:r>
    </w:p>
    <w:p w14:paraId="6083FEE4" w14:textId="0A5A8124" w:rsidR="00C553A0" w:rsidRPr="003D46C3" w:rsidRDefault="00C553A0" w:rsidP="00F00DE3">
      <w:pPr>
        <w:pStyle w:val="aa"/>
        <w:ind w:firstLine="708"/>
        <w:jc w:val="both"/>
        <w:rPr>
          <w:rFonts w:ascii="Times New Roman" w:eastAsia="Times New Roman" w:hAnsi="Times New Roman"/>
          <w:sz w:val="24"/>
          <w:szCs w:val="24"/>
        </w:rPr>
      </w:pPr>
      <w:r w:rsidRPr="003D46C3">
        <w:rPr>
          <w:rFonts w:ascii="Times New Roman" w:hAnsi="Times New Roman"/>
          <w:sz w:val="24"/>
          <w:szCs w:val="24"/>
        </w:rPr>
        <w:t xml:space="preserve"> Остаются по-прежнему актуальными задачи по закреплению молодых специалистов на селе. Молодые специалисты возвращаются в район неохотно или выезжают, приобретая опыт работы. Для решения проблемы кадров в республике действует программа «Устойчивое развитие сельских территорий», согласно которой молодые специалисты получают социальные выплаты.</w:t>
      </w:r>
      <w:r w:rsidRPr="003D46C3">
        <w:rPr>
          <w:rFonts w:ascii="Times New Roman" w:eastAsia="Times New Roman" w:hAnsi="Times New Roman"/>
          <w:sz w:val="24"/>
          <w:szCs w:val="24"/>
        </w:rPr>
        <w:t xml:space="preserve"> </w:t>
      </w:r>
      <w:r w:rsidRPr="003D46C3">
        <w:rPr>
          <w:rFonts w:ascii="Times New Roman" w:hAnsi="Times New Roman"/>
          <w:sz w:val="24"/>
          <w:szCs w:val="24"/>
        </w:rPr>
        <w:t>В течение 2024 года 4 молодых специалиста получили 261 тыс. рублей.</w:t>
      </w:r>
    </w:p>
    <w:p w14:paraId="3C760EB9" w14:textId="77777777" w:rsidR="00F00DE3" w:rsidRPr="003D46C3" w:rsidRDefault="00E83D68" w:rsidP="00E83D68">
      <w:pPr>
        <w:pStyle w:val="aa"/>
        <w:jc w:val="both"/>
        <w:rPr>
          <w:rFonts w:ascii="Times New Roman" w:eastAsia="Times New Roman" w:hAnsi="Times New Roman"/>
          <w:sz w:val="24"/>
          <w:szCs w:val="24"/>
        </w:rPr>
      </w:pPr>
      <w:r w:rsidRPr="003D46C3">
        <w:rPr>
          <w:rFonts w:ascii="Times New Roman" w:eastAsia="Times New Roman" w:hAnsi="Times New Roman"/>
          <w:sz w:val="24"/>
          <w:szCs w:val="24"/>
        </w:rPr>
        <w:t xml:space="preserve">            В части улучшения жилищных условий граждан, проживающих в сельской </w:t>
      </w:r>
      <w:r w:rsidR="00D86FBD" w:rsidRPr="003D46C3">
        <w:rPr>
          <w:rFonts w:ascii="Times New Roman" w:eastAsia="Times New Roman" w:hAnsi="Times New Roman"/>
          <w:sz w:val="24"/>
          <w:szCs w:val="24"/>
        </w:rPr>
        <w:t>местности, в</w:t>
      </w:r>
      <w:r w:rsidRPr="003D46C3">
        <w:rPr>
          <w:rFonts w:ascii="Times New Roman" w:eastAsia="Times New Roman" w:hAnsi="Times New Roman"/>
          <w:sz w:val="24"/>
          <w:szCs w:val="24"/>
        </w:rPr>
        <w:t xml:space="preserve"> </w:t>
      </w:r>
      <w:r w:rsidR="00F00DE3" w:rsidRPr="003D46C3">
        <w:rPr>
          <w:rFonts w:ascii="Times New Roman" w:eastAsia="Times New Roman" w:hAnsi="Times New Roman"/>
          <w:sz w:val="24"/>
          <w:szCs w:val="24"/>
        </w:rPr>
        <w:t xml:space="preserve">текущем году </w:t>
      </w:r>
      <w:r w:rsidRPr="003D46C3">
        <w:rPr>
          <w:rFonts w:ascii="Times New Roman" w:eastAsia="Times New Roman" w:hAnsi="Times New Roman"/>
          <w:sz w:val="24"/>
          <w:szCs w:val="24"/>
        </w:rPr>
        <w:t xml:space="preserve"> по программе «Комплексное развитие сельских </w:t>
      </w:r>
      <w:r w:rsidR="00D86FBD" w:rsidRPr="003D46C3">
        <w:rPr>
          <w:rFonts w:ascii="Times New Roman" w:eastAsia="Times New Roman" w:hAnsi="Times New Roman"/>
          <w:sz w:val="24"/>
          <w:szCs w:val="24"/>
        </w:rPr>
        <w:t xml:space="preserve">территорий» </w:t>
      </w:r>
      <w:bookmarkStart w:id="9" w:name="_Hlk182577734"/>
      <w:r w:rsidR="00D86FBD" w:rsidRPr="003D46C3">
        <w:rPr>
          <w:rFonts w:ascii="Times New Roman" w:eastAsia="Times New Roman" w:hAnsi="Times New Roman"/>
          <w:sz w:val="24"/>
          <w:szCs w:val="24"/>
        </w:rPr>
        <w:t>в</w:t>
      </w:r>
      <w:r w:rsidRPr="003D46C3">
        <w:rPr>
          <w:rFonts w:ascii="Times New Roman" w:eastAsia="Times New Roman" w:hAnsi="Times New Roman"/>
          <w:sz w:val="24"/>
          <w:szCs w:val="24"/>
        </w:rPr>
        <w:t xml:space="preserve"> районе </w:t>
      </w:r>
      <w:bookmarkStart w:id="10" w:name="_Hlk182577804"/>
      <w:r w:rsidRPr="003D46C3">
        <w:rPr>
          <w:rFonts w:ascii="Times New Roman" w:eastAsia="Times New Roman" w:hAnsi="Times New Roman"/>
          <w:sz w:val="24"/>
          <w:szCs w:val="24"/>
        </w:rPr>
        <w:t xml:space="preserve">строятся </w:t>
      </w:r>
      <w:r w:rsidR="00F00DE3" w:rsidRPr="003D46C3">
        <w:rPr>
          <w:rFonts w:ascii="Times New Roman" w:eastAsia="Times New Roman" w:hAnsi="Times New Roman"/>
          <w:sz w:val="24"/>
          <w:szCs w:val="24"/>
        </w:rPr>
        <w:t>14</w:t>
      </w:r>
      <w:r w:rsidRPr="003D46C3">
        <w:rPr>
          <w:rFonts w:ascii="Times New Roman" w:eastAsia="Times New Roman" w:hAnsi="Times New Roman"/>
          <w:sz w:val="24"/>
          <w:szCs w:val="24"/>
        </w:rPr>
        <w:t xml:space="preserve"> домов</w:t>
      </w:r>
      <w:r w:rsidR="00F00DE3" w:rsidRPr="003D46C3">
        <w:rPr>
          <w:rFonts w:ascii="Times New Roman" w:eastAsia="Times New Roman" w:hAnsi="Times New Roman"/>
          <w:sz w:val="24"/>
          <w:szCs w:val="24"/>
        </w:rPr>
        <w:t xml:space="preserve"> улучшенной планировки, общей площадью 900 кв. метров (2023 год - 9 домов общей площадью 589,5 кв. метров) для работников сельскохозяйственных организаций района. Общая стоимость домов составила 74169 тысяч рублей (2023 год - 37975,5 тыс. руб.).</w:t>
      </w:r>
      <w:bookmarkEnd w:id="9"/>
    </w:p>
    <w:bookmarkEnd w:id="2"/>
    <w:bookmarkEnd w:id="10"/>
    <w:p w14:paraId="2A60DD19" w14:textId="77777777" w:rsidR="00E83D68" w:rsidRPr="003D46C3" w:rsidRDefault="00E83D68" w:rsidP="00E83D68">
      <w:pPr>
        <w:pStyle w:val="aa"/>
        <w:jc w:val="both"/>
        <w:rPr>
          <w:rFonts w:ascii="Times New Roman" w:eastAsia="Times New Roman" w:hAnsi="Times New Roman"/>
          <w:sz w:val="24"/>
          <w:szCs w:val="24"/>
        </w:rPr>
      </w:pPr>
      <w:r w:rsidRPr="003D46C3">
        <w:rPr>
          <w:rFonts w:ascii="Times New Roman" w:eastAsia="Times New Roman" w:hAnsi="Times New Roman"/>
          <w:sz w:val="24"/>
          <w:szCs w:val="24"/>
        </w:rPr>
        <w:t xml:space="preserve">          </w:t>
      </w:r>
    </w:p>
    <w:p w14:paraId="061758F5" w14:textId="617C9194" w:rsidR="006815B3" w:rsidRPr="003D46C3" w:rsidRDefault="006815B3" w:rsidP="006815B3">
      <w:pPr>
        <w:pStyle w:val="aa"/>
        <w:jc w:val="center"/>
        <w:rPr>
          <w:rFonts w:ascii="Times New Roman" w:eastAsia="Times New Roman" w:hAnsi="Times New Roman"/>
          <w:b/>
          <w:bCs/>
          <w:sz w:val="28"/>
          <w:szCs w:val="28"/>
        </w:rPr>
      </w:pPr>
      <w:r w:rsidRPr="003D46C3">
        <w:rPr>
          <w:rFonts w:ascii="Times New Roman" w:eastAsia="Times New Roman" w:hAnsi="Times New Roman"/>
          <w:b/>
          <w:bCs/>
          <w:sz w:val="28"/>
          <w:szCs w:val="28"/>
        </w:rPr>
        <w:t xml:space="preserve">Лесное хозяйство </w:t>
      </w:r>
    </w:p>
    <w:p w14:paraId="1F040B72" w14:textId="77777777" w:rsidR="006815B3" w:rsidRPr="003D46C3" w:rsidRDefault="006815B3" w:rsidP="006815B3">
      <w:pPr>
        <w:pStyle w:val="aa"/>
        <w:ind w:firstLine="708"/>
        <w:jc w:val="both"/>
        <w:rPr>
          <w:rFonts w:ascii="Times New Roman" w:hAnsi="Times New Roman"/>
          <w:sz w:val="24"/>
          <w:szCs w:val="24"/>
        </w:rPr>
      </w:pPr>
      <w:r w:rsidRPr="003D46C3">
        <w:rPr>
          <w:rFonts w:ascii="Times New Roman" w:hAnsi="Times New Roman"/>
          <w:sz w:val="24"/>
          <w:szCs w:val="24"/>
        </w:rPr>
        <w:t>В сфере лесного хозяйства свою деятельность осуществляют два учреждения – ГКУ УР «Кезское лесничество», осуществляющее контроль, надзор и планирование работ в области воспроизводства, охраны и защиты лесов и Балезинолес – филиал АУ УР «Удмуртлес» - проведение рубок ухода, лесовосстановительных работ, тушение пожаров и т.д.</w:t>
      </w:r>
    </w:p>
    <w:p w14:paraId="7937CE55" w14:textId="1A5E9922" w:rsidR="006815B3" w:rsidRPr="003D46C3" w:rsidRDefault="006815B3" w:rsidP="006815B3">
      <w:pPr>
        <w:pStyle w:val="aa"/>
        <w:jc w:val="both"/>
        <w:rPr>
          <w:rFonts w:ascii="Times New Roman" w:hAnsi="Times New Roman"/>
          <w:sz w:val="24"/>
          <w:szCs w:val="24"/>
        </w:rPr>
      </w:pPr>
      <w:r w:rsidRPr="003D46C3">
        <w:rPr>
          <w:rFonts w:ascii="Times New Roman" w:hAnsi="Times New Roman"/>
          <w:sz w:val="24"/>
          <w:szCs w:val="24"/>
        </w:rPr>
        <w:t xml:space="preserve">         </w:t>
      </w:r>
      <w:r w:rsidR="0076683A" w:rsidRPr="003D46C3">
        <w:rPr>
          <w:rFonts w:ascii="Times New Roman" w:hAnsi="Times New Roman"/>
          <w:sz w:val="24"/>
          <w:szCs w:val="24"/>
        </w:rPr>
        <w:tab/>
      </w:r>
      <w:r w:rsidRPr="003D46C3">
        <w:rPr>
          <w:rFonts w:ascii="Times New Roman" w:hAnsi="Times New Roman"/>
          <w:sz w:val="24"/>
          <w:szCs w:val="24"/>
        </w:rPr>
        <w:t xml:space="preserve">По району площадь, покрытая лесами, составляет 132,1 тыс. га, в том числе хвойных пород 71,5 тыс. га, запас леса –20,9 млн. м³, в том числе по хвойному хозяйству –   11,9 млн. м³. </w:t>
      </w:r>
    </w:p>
    <w:p w14:paraId="6CF387E1" w14:textId="3A257AE7" w:rsidR="006815B3" w:rsidRPr="003D46C3" w:rsidRDefault="006815B3" w:rsidP="006815B3">
      <w:pPr>
        <w:pStyle w:val="aa"/>
        <w:jc w:val="both"/>
        <w:rPr>
          <w:rFonts w:ascii="Times New Roman" w:hAnsi="Times New Roman"/>
          <w:sz w:val="24"/>
          <w:szCs w:val="24"/>
        </w:rPr>
      </w:pPr>
      <w:r w:rsidRPr="003D46C3">
        <w:rPr>
          <w:rFonts w:ascii="Times New Roman" w:hAnsi="Times New Roman"/>
          <w:sz w:val="24"/>
          <w:szCs w:val="24"/>
        </w:rPr>
        <w:t xml:space="preserve">        </w:t>
      </w:r>
      <w:r w:rsidR="0076683A" w:rsidRPr="003D46C3">
        <w:rPr>
          <w:rFonts w:ascii="Times New Roman" w:hAnsi="Times New Roman"/>
          <w:sz w:val="24"/>
          <w:szCs w:val="24"/>
        </w:rPr>
        <w:tab/>
      </w:r>
      <w:r w:rsidRPr="003D46C3">
        <w:rPr>
          <w:rFonts w:ascii="Times New Roman" w:hAnsi="Times New Roman"/>
          <w:sz w:val="24"/>
          <w:szCs w:val="24"/>
        </w:rPr>
        <w:t>Расчетная лесосека при рубке спелых и перестойных лесных насаждений (ежегодный допустимый объем изъятия древесины) составляет 142,21 тыс. м³, в том числе хвойное хозяйство – 63,94</w:t>
      </w:r>
      <w:r w:rsidR="0076683A" w:rsidRPr="003D46C3">
        <w:rPr>
          <w:rFonts w:ascii="Times New Roman" w:hAnsi="Times New Roman"/>
          <w:sz w:val="24"/>
          <w:szCs w:val="24"/>
        </w:rPr>
        <w:t xml:space="preserve"> </w:t>
      </w:r>
      <w:r w:rsidRPr="003D46C3">
        <w:rPr>
          <w:rFonts w:ascii="Times New Roman" w:hAnsi="Times New Roman"/>
          <w:sz w:val="24"/>
          <w:szCs w:val="24"/>
        </w:rPr>
        <w:t xml:space="preserve">тыс. м³. </w:t>
      </w:r>
    </w:p>
    <w:p w14:paraId="0BDFB5E7" w14:textId="421A7105" w:rsidR="006815B3" w:rsidRPr="003D46C3" w:rsidRDefault="006815B3" w:rsidP="006815B3">
      <w:pPr>
        <w:pStyle w:val="aa"/>
        <w:ind w:firstLine="708"/>
        <w:jc w:val="both"/>
        <w:rPr>
          <w:rFonts w:ascii="Times New Roman" w:hAnsi="Times New Roman"/>
          <w:sz w:val="24"/>
          <w:szCs w:val="24"/>
        </w:rPr>
      </w:pPr>
      <w:r w:rsidRPr="003D46C3">
        <w:rPr>
          <w:rFonts w:ascii="Times New Roman" w:hAnsi="Times New Roman"/>
          <w:sz w:val="24"/>
          <w:szCs w:val="24"/>
        </w:rPr>
        <w:t>За 9 месяцев 2024 года освоение расчетной лесосеки составило 51,648 тыс. м</w:t>
      </w:r>
      <w:r w:rsidRPr="003D46C3">
        <w:rPr>
          <w:rFonts w:ascii="Times New Roman" w:hAnsi="Times New Roman"/>
          <w:sz w:val="24"/>
          <w:szCs w:val="24"/>
          <w:vertAlign w:val="superscript"/>
        </w:rPr>
        <w:t xml:space="preserve">3 </w:t>
      </w:r>
      <w:r w:rsidRPr="003D46C3">
        <w:rPr>
          <w:rFonts w:ascii="Times New Roman" w:hAnsi="Times New Roman"/>
          <w:sz w:val="24"/>
          <w:szCs w:val="24"/>
        </w:rPr>
        <w:t>или 36,3 % (за 9 месяцев 2023г. 60,761 тыс. м</w:t>
      </w:r>
      <w:r w:rsidRPr="003D46C3">
        <w:rPr>
          <w:rFonts w:ascii="Times New Roman" w:hAnsi="Times New Roman"/>
          <w:sz w:val="24"/>
          <w:szCs w:val="24"/>
          <w:vertAlign w:val="superscript"/>
        </w:rPr>
        <w:t>3</w:t>
      </w:r>
      <w:r w:rsidRPr="003D46C3">
        <w:rPr>
          <w:rFonts w:ascii="Times New Roman" w:hAnsi="Times New Roman"/>
          <w:sz w:val="24"/>
          <w:szCs w:val="24"/>
        </w:rPr>
        <w:t xml:space="preserve"> или 42,7%) от общей расчетной лесосеки.  Неполное использование расчетной лесосеки приводит к несвоевременному использованию спелой древесины, увеличению площади спелых и перестойных насаждений, при длительном сохранении этой тенденции ухудшается качество состояния лесного фонда.  По состоянию на 1 октября 2024 года на собственные нужды освоено 3,951 </w:t>
      </w:r>
      <w:r w:rsidR="002A5C2C" w:rsidRPr="003D46C3">
        <w:rPr>
          <w:rFonts w:ascii="Times New Roman" w:hAnsi="Times New Roman"/>
          <w:sz w:val="24"/>
          <w:szCs w:val="24"/>
        </w:rPr>
        <w:t>тыс. м</w:t>
      </w:r>
      <w:r w:rsidRPr="003D46C3">
        <w:rPr>
          <w:rFonts w:ascii="Times New Roman" w:hAnsi="Times New Roman"/>
          <w:sz w:val="24"/>
          <w:szCs w:val="24"/>
        </w:rPr>
        <w:t xml:space="preserve">³ (на 1 октября 2023 г. - 10,7 </w:t>
      </w:r>
      <w:r w:rsidR="002A5C2C" w:rsidRPr="003D46C3">
        <w:rPr>
          <w:rFonts w:ascii="Times New Roman" w:hAnsi="Times New Roman"/>
          <w:sz w:val="24"/>
          <w:szCs w:val="24"/>
        </w:rPr>
        <w:t>тыс. м</w:t>
      </w:r>
      <w:r w:rsidRPr="003D46C3">
        <w:rPr>
          <w:rFonts w:ascii="Times New Roman" w:hAnsi="Times New Roman"/>
          <w:sz w:val="24"/>
          <w:szCs w:val="24"/>
        </w:rPr>
        <w:t xml:space="preserve">³), в том числе: </w:t>
      </w:r>
    </w:p>
    <w:p w14:paraId="5523951E" w14:textId="7BB7A4E7" w:rsidR="006815B3" w:rsidRPr="003D46C3" w:rsidRDefault="006815B3" w:rsidP="006815B3">
      <w:pPr>
        <w:pStyle w:val="aa"/>
        <w:ind w:firstLine="709"/>
        <w:jc w:val="both"/>
        <w:rPr>
          <w:rFonts w:ascii="Times New Roman" w:hAnsi="Times New Roman"/>
          <w:sz w:val="24"/>
          <w:szCs w:val="24"/>
        </w:rPr>
      </w:pPr>
      <w:r w:rsidRPr="003D46C3">
        <w:rPr>
          <w:rFonts w:ascii="Times New Roman" w:hAnsi="Times New Roman"/>
          <w:sz w:val="24"/>
          <w:szCs w:val="24"/>
        </w:rPr>
        <w:t xml:space="preserve">-от рубок спелых и перестойных лесных насаждений 3,844 </w:t>
      </w:r>
      <w:r w:rsidR="002A5C2C" w:rsidRPr="003D46C3">
        <w:rPr>
          <w:rFonts w:ascii="Times New Roman" w:hAnsi="Times New Roman"/>
          <w:sz w:val="24"/>
          <w:szCs w:val="24"/>
        </w:rPr>
        <w:t>тыс. м</w:t>
      </w:r>
      <w:r w:rsidRPr="003D46C3">
        <w:rPr>
          <w:rFonts w:ascii="Times New Roman" w:hAnsi="Times New Roman"/>
          <w:sz w:val="24"/>
          <w:szCs w:val="24"/>
        </w:rPr>
        <w:t>³, в т.ч. по хвойному хозяйству 1,741 тыс. м³ (9 месяцев 2023 г. -</w:t>
      </w:r>
      <w:r w:rsidR="00FD5A5D">
        <w:rPr>
          <w:rFonts w:ascii="Times New Roman" w:hAnsi="Times New Roman"/>
          <w:sz w:val="24"/>
          <w:szCs w:val="24"/>
        </w:rPr>
        <w:t xml:space="preserve"> </w:t>
      </w:r>
      <w:r w:rsidRPr="003D46C3">
        <w:rPr>
          <w:rFonts w:ascii="Times New Roman" w:hAnsi="Times New Roman"/>
          <w:sz w:val="24"/>
          <w:szCs w:val="24"/>
        </w:rPr>
        <w:t xml:space="preserve">3,489 </w:t>
      </w:r>
      <w:r w:rsidR="002A5C2C" w:rsidRPr="003D46C3">
        <w:rPr>
          <w:rFonts w:ascii="Times New Roman" w:hAnsi="Times New Roman"/>
          <w:sz w:val="24"/>
          <w:szCs w:val="24"/>
        </w:rPr>
        <w:t>тыс. м</w:t>
      </w:r>
      <w:r w:rsidRPr="003D46C3">
        <w:rPr>
          <w:rFonts w:ascii="Times New Roman" w:hAnsi="Times New Roman"/>
          <w:sz w:val="24"/>
          <w:szCs w:val="24"/>
        </w:rPr>
        <w:t>³, в т.ч. по хвойному хозяйству 1,945тыс. м³);</w:t>
      </w:r>
    </w:p>
    <w:p w14:paraId="743722B7" w14:textId="1F333656" w:rsidR="006815B3" w:rsidRPr="003D46C3" w:rsidRDefault="006815B3" w:rsidP="006815B3">
      <w:pPr>
        <w:pStyle w:val="aa"/>
        <w:ind w:firstLine="709"/>
        <w:jc w:val="both"/>
        <w:rPr>
          <w:rFonts w:ascii="Times New Roman" w:hAnsi="Times New Roman"/>
          <w:sz w:val="24"/>
          <w:szCs w:val="24"/>
        </w:rPr>
      </w:pPr>
      <w:r w:rsidRPr="003D46C3">
        <w:rPr>
          <w:rFonts w:ascii="Times New Roman" w:hAnsi="Times New Roman"/>
          <w:sz w:val="24"/>
          <w:szCs w:val="24"/>
        </w:rPr>
        <w:t xml:space="preserve">- от санитарно-оздоровительных мероприятий за 9 месяцев 2024 г.- 0,107 </w:t>
      </w:r>
      <w:r w:rsidR="0076683A" w:rsidRPr="003D46C3">
        <w:rPr>
          <w:rFonts w:ascii="Times New Roman" w:hAnsi="Times New Roman"/>
          <w:sz w:val="24"/>
          <w:szCs w:val="24"/>
        </w:rPr>
        <w:t>тыс. м</w:t>
      </w:r>
      <w:r w:rsidRPr="003D46C3">
        <w:rPr>
          <w:rFonts w:ascii="Times New Roman" w:hAnsi="Times New Roman"/>
          <w:sz w:val="24"/>
          <w:szCs w:val="24"/>
        </w:rPr>
        <w:t>³. на площади 1,3 га.</w:t>
      </w:r>
    </w:p>
    <w:p w14:paraId="023BC184" w14:textId="69AFA325" w:rsidR="006815B3" w:rsidRPr="003D46C3" w:rsidRDefault="006815B3" w:rsidP="006815B3">
      <w:pPr>
        <w:pStyle w:val="aa"/>
        <w:jc w:val="both"/>
        <w:rPr>
          <w:rFonts w:ascii="Times New Roman" w:hAnsi="Times New Roman"/>
          <w:sz w:val="24"/>
          <w:szCs w:val="24"/>
        </w:rPr>
      </w:pPr>
      <w:r w:rsidRPr="003D46C3">
        <w:rPr>
          <w:rFonts w:ascii="Times New Roman" w:hAnsi="Times New Roman"/>
          <w:sz w:val="24"/>
          <w:szCs w:val="24"/>
        </w:rPr>
        <w:t xml:space="preserve"> </w:t>
      </w:r>
      <w:r w:rsidR="002A5C2C" w:rsidRPr="003D46C3">
        <w:rPr>
          <w:rFonts w:ascii="Times New Roman" w:hAnsi="Times New Roman"/>
          <w:sz w:val="24"/>
          <w:szCs w:val="24"/>
        </w:rPr>
        <w:tab/>
      </w:r>
      <w:r w:rsidRPr="003D46C3">
        <w:rPr>
          <w:rFonts w:ascii="Times New Roman" w:hAnsi="Times New Roman"/>
          <w:sz w:val="24"/>
          <w:szCs w:val="24"/>
        </w:rPr>
        <w:t xml:space="preserve">В течение </w:t>
      </w:r>
      <w:r w:rsidR="0076683A" w:rsidRPr="003D46C3">
        <w:rPr>
          <w:rFonts w:ascii="Times New Roman" w:hAnsi="Times New Roman"/>
          <w:sz w:val="24"/>
          <w:szCs w:val="24"/>
        </w:rPr>
        <w:t xml:space="preserve">отчетного </w:t>
      </w:r>
      <w:r w:rsidR="00115F44" w:rsidRPr="003D46C3">
        <w:rPr>
          <w:rFonts w:ascii="Times New Roman" w:hAnsi="Times New Roman"/>
          <w:sz w:val="24"/>
          <w:szCs w:val="24"/>
        </w:rPr>
        <w:t>периода осуществлялся</w:t>
      </w:r>
      <w:r w:rsidRPr="003D46C3">
        <w:rPr>
          <w:rFonts w:ascii="Times New Roman" w:hAnsi="Times New Roman"/>
          <w:sz w:val="24"/>
          <w:szCs w:val="24"/>
        </w:rPr>
        <w:t xml:space="preserve"> комплекс лесохозяйственных работ и организационных мероприятий, направленных на улучшение состояния и использования лесов, их защиту, сохранение и воспроизводство. </w:t>
      </w:r>
    </w:p>
    <w:p w14:paraId="32B74DB3" w14:textId="77777777" w:rsidR="00115F44" w:rsidRPr="003D46C3" w:rsidRDefault="006815B3" w:rsidP="00115F44">
      <w:pPr>
        <w:pStyle w:val="aa"/>
        <w:ind w:firstLine="708"/>
        <w:jc w:val="both"/>
        <w:rPr>
          <w:rFonts w:ascii="Times New Roman" w:hAnsi="Times New Roman"/>
          <w:sz w:val="24"/>
          <w:szCs w:val="24"/>
        </w:rPr>
      </w:pPr>
      <w:r w:rsidRPr="003D46C3">
        <w:rPr>
          <w:rFonts w:ascii="Times New Roman" w:hAnsi="Times New Roman"/>
          <w:sz w:val="24"/>
          <w:szCs w:val="24"/>
        </w:rPr>
        <w:lastRenderedPageBreak/>
        <w:t>В рамках федерального проекта «Сохранение лесов» национального проекта «Экология» за 9 месяцев 2024 г</w:t>
      </w:r>
      <w:r w:rsidR="00115F44" w:rsidRPr="003D46C3">
        <w:rPr>
          <w:rFonts w:ascii="Times New Roman" w:hAnsi="Times New Roman"/>
          <w:sz w:val="24"/>
          <w:szCs w:val="24"/>
        </w:rPr>
        <w:t>ода</w:t>
      </w:r>
      <w:r w:rsidRPr="003D46C3">
        <w:rPr>
          <w:rFonts w:ascii="Times New Roman" w:hAnsi="Times New Roman"/>
          <w:sz w:val="24"/>
          <w:szCs w:val="24"/>
        </w:rPr>
        <w:t xml:space="preserve"> проведено</w:t>
      </w:r>
      <w:r w:rsidR="00115F44" w:rsidRPr="003D46C3">
        <w:rPr>
          <w:rFonts w:ascii="Times New Roman" w:hAnsi="Times New Roman"/>
          <w:sz w:val="24"/>
          <w:szCs w:val="24"/>
        </w:rPr>
        <w:t xml:space="preserve">: </w:t>
      </w:r>
    </w:p>
    <w:p w14:paraId="0CCD128B" w14:textId="77777777" w:rsidR="00115F44" w:rsidRPr="003D46C3" w:rsidRDefault="00115F44" w:rsidP="00115F44">
      <w:pPr>
        <w:pStyle w:val="aa"/>
        <w:ind w:firstLine="708"/>
        <w:jc w:val="both"/>
        <w:rPr>
          <w:rFonts w:ascii="Times New Roman" w:hAnsi="Times New Roman"/>
          <w:sz w:val="24"/>
          <w:szCs w:val="24"/>
        </w:rPr>
      </w:pPr>
      <w:r w:rsidRPr="003D46C3">
        <w:rPr>
          <w:rFonts w:ascii="Times New Roman" w:hAnsi="Times New Roman"/>
          <w:sz w:val="24"/>
          <w:szCs w:val="24"/>
        </w:rPr>
        <w:t>-</w:t>
      </w:r>
      <w:r w:rsidR="006815B3" w:rsidRPr="003D46C3">
        <w:rPr>
          <w:rFonts w:ascii="Times New Roman" w:hAnsi="Times New Roman"/>
          <w:sz w:val="24"/>
          <w:szCs w:val="24"/>
        </w:rPr>
        <w:t xml:space="preserve"> лесовосстановление на площади 300,5 га</w:t>
      </w:r>
      <w:r w:rsidRPr="003D46C3">
        <w:rPr>
          <w:rFonts w:ascii="Times New Roman" w:hAnsi="Times New Roman"/>
          <w:sz w:val="24"/>
          <w:szCs w:val="24"/>
        </w:rPr>
        <w:t xml:space="preserve"> </w:t>
      </w:r>
      <w:r w:rsidR="006815B3" w:rsidRPr="003D46C3">
        <w:rPr>
          <w:rFonts w:ascii="Times New Roman" w:hAnsi="Times New Roman"/>
          <w:sz w:val="24"/>
          <w:szCs w:val="24"/>
        </w:rPr>
        <w:t>(9 месяцев 2023 г</w:t>
      </w:r>
      <w:r w:rsidRPr="003D46C3">
        <w:rPr>
          <w:rFonts w:ascii="Times New Roman" w:hAnsi="Times New Roman"/>
          <w:sz w:val="24"/>
          <w:szCs w:val="24"/>
        </w:rPr>
        <w:t xml:space="preserve">ода - </w:t>
      </w:r>
      <w:r w:rsidR="006815B3" w:rsidRPr="003D46C3">
        <w:rPr>
          <w:rFonts w:ascii="Times New Roman" w:hAnsi="Times New Roman"/>
          <w:sz w:val="24"/>
          <w:szCs w:val="24"/>
        </w:rPr>
        <w:t>106,3 га), в том числе искусственное лесовосстановление - на площади 176,2 га (9 месяцев 2023 г</w:t>
      </w:r>
      <w:r w:rsidRPr="003D46C3">
        <w:rPr>
          <w:rFonts w:ascii="Times New Roman" w:hAnsi="Times New Roman"/>
          <w:sz w:val="24"/>
          <w:szCs w:val="24"/>
        </w:rPr>
        <w:t xml:space="preserve">ода </w:t>
      </w:r>
      <w:r w:rsidR="006815B3" w:rsidRPr="003D46C3">
        <w:rPr>
          <w:rFonts w:ascii="Times New Roman" w:hAnsi="Times New Roman"/>
          <w:sz w:val="24"/>
          <w:szCs w:val="24"/>
        </w:rPr>
        <w:t>-134,3 га)</w:t>
      </w:r>
      <w:r w:rsidRPr="003D46C3">
        <w:rPr>
          <w:rFonts w:ascii="Times New Roman" w:hAnsi="Times New Roman"/>
          <w:sz w:val="24"/>
          <w:szCs w:val="24"/>
        </w:rPr>
        <w:t>;</w:t>
      </w:r>
    </w:p>
    <w:p w14:paraId="118B7CD6" w14:textId="77777777" w:rsidR="00115F44" w:rsidRPr="003D46C3" w:rsidRDefault="00115F44" w:rsidP="00115F44">
      <w:pPr>
        <w:pStyle w:val="aa"/>
        <w:ind w:firstLine="708"/>
        <w:jc w:val="both"/>
        <w:rPr>
          <w:rFonts w:ascii="Times New Roman" w:hAnsi="Times New Roman"/>
          <w:sz w:val="24"/>
          <w:szCs w:val="24"/>
        </w:rPr>
      </w:pPr>
      <w:r w:rsidRPr="003D46C3">
        <w:rPr>
          <w:rFonts w:ascii="Times New Roman" w:hAnsi="Times New Roman"/>
          <w:sz w:val="24"/>
          <w:szCs w:val="24"/>
        </w:rPr>
        <w:t>-</w:t>
      </w:r>
      <w:r w:rsidR="006815B3" w:rsidRPr="003D46C3">
        <w:rPr>
          <w:rFonts w:ascii="Times New Roman" w:hAnsi="Times New Roman"/>
          <w:sz w:val="24"/>
          <w:szCs w:val="24"/>
        </w:rPr>
        <w:t xml:space="preserve"> естественное лесовосстановление на площади 88,2 га </w:t>
      </w:r>
      <w:r w:rsidRPr="003D46C3">
        <w:rPr>
          <w:rFonts w:ascii="Times New Roman" w:hAnsi="Times New Roman"/>
          <w:sz w:val="24"/>
          <w:szCs w:val="24"/>
        </w:rPr>
        <w:t>(</w:t>
      </w:r>
      <w:r w:rsidR="006815B3" w:rsidRPr="003D46C3">
        <w:rPr>
          <w:rFonts w:ascii="Times New Roman" w:hAnsi="Times New Roman"/>
          <w:sz w:val="24"/>
          <w:szCs w:val="24"/>
        </w:rPr>
        <w:t>9 месяцев 2023 г</w:t>
      </w:r>
      <w:r w:rsidRPr="003D46C3">
        <w:rPr>
          <w:rFonts w:ascii="Times New Roman" w:hAnsi="Times New Roman"/>
          <w:sz w:val="24"/>
          <w:szCs w:val="24"/>
        </w:rPr>
        <w:t>ода</w:t>
      </w:r>
      <w:r w:rsidR="006815B3" w:rsidRPr="003D46C3">
        <w:rPr>
          <w:rFonts w:ascii="Times New Roman" w:hAnsi="Times New Roman"/>
          <w:sz w:val="24"/>
          <w:szCs w:val="24"/>
        </w:rPr>
        <w:t>-85,4 га)</w:t>
      </w:r>
      <w:r w:rsidRPr="003D46C3">
        <w:rPr>
          <w:rFonts w:ascii="Times New Roman" w:hAnsi="Times New Roman"/>
          <w:sz w:val="24"/>
          <w:szCs w:val="24"/>
        </w:rPr>
        <w:t>;</w:t>
      </w:r>
    </w:p>
    <w:p w14:paraId="270EF491" w14:textId="410871EA" w:rsidR="006815B3" w:rsidRPr="003D46C3" w:rsidRDefault="00115F44" w:rsidP="00115F44">
      <w:pPr>
        <w:pStyle w:val="aa"/>
        <w:ind w:firstLine="708"/>
        <w:jc w:val="both"/>
        <w:rPr>
          <w:rFonts w:ascii="Times New Roman" w:hAnsi="Times New Roman"/>
          <w:sz w:val="24"/>
          <w:szCs w:val="24"/>
        </w:rPr>
      </w:pPr>
      <w:r w:rsidRPr="003D46C3">
        <w:rPr>
          <w:rFonts w:ascii="Times New Roman" w:hAnsi="Times New Roman"/>
          <w:sz w:val="24"/>
          <w:szCs w:val="24"/>
        </w:rPr>
        <w:t xml:space="preserve">- </w:t>
      </w:r>
      <w:r w:rsidR="006815B3" w:rsidRPr="003D46C3">
        <w:rPr>
          <w:rFonts w:ascii="Times New Roman" w:hAnsi="Times New Roman"/>
          <w:sz w:val="24"/>
          <w:szCs w:val="24"/>
        </w:rPr>
        <w:t>комбинированное лесовосстановление произведено на площади 36,1 га (9 месяцев 2023 г</w:t>
      </w:r>
      <w:r w:rsidR="00914599" w:rsidRPr="003D46C3">
        <w:rPr>
          <w:rFonts w:ascii="Times New Roman" w:hAnsi="Times New Roman"/>
          <w:sz w:val="24"/>
          <w:szCs w:val="24"/>
        </w:rPr>
        <w:t xml:space="preserve">ода </w:t>
      </w:r>
      <w:r w:rsidR="006815B3" w:rsidRPr="003D46C3">
        <w:rPr>
          <w:rFonts w:ascii="Times New Roman" w:hAnsi="Times New Roman"/>
          <w:sz w:val="24"/>
          <w:szCs w:val="24"/>
        </w:rPr>
        <w:t>-21,7</w:t>
      </w:r>
      <w:r w:rsidRPr="003D46C3">
        <w:rPr>
          <w:rFonts w:ascii="Times New Roman" w:hAnsi="Times New Roman"/>
          <w:sz w:val="24"/>
          <w:szCs w:val="24"/>
        </w:rPr>
        <w:t xml:space="preserve"> </w:t>
      </w:r>
      <w:r w:rsidR="006815B3" w:rsidRPr="003D46C3">
        <w:rPr>
          <w:rFonts w:ascii="Times New Roman" w:hAnsi="Times New Roman"/>
          <w:sz w:val="24"/>
          <w:szCs w:val="24"/>
        </w:rPr>
        <w:t>га).</w:t>
      </w:r>
    </w:p>
    <w:p w14:paraId="03C921D1" w14:textId="262E48CC" w:rsidR="006815B3" w:rsidRPr="003D46C3" w:rsidRDefault="006815B3" w:rsidP="00914599">
      <w:pPr>
        <w:pStyle w:val="aa"/>
        <w:ind w:firstLine="708"/>
        <w:jc w:val="both"/>
        <w:rPr>
          <w:rFonts w:ascii="Times New Roman" w:hAnsi="Times New Roman"/>
          <w:sz w:val="24"/>
          <w:szCs w:val="24"/>
        </w:rPr>
      </w:pPr>
      <w:r w:rsidRPr="003D46C3">
        <w:rPr>
          <w:rFonts w:ascii="Times New Roman" w:hAnsi="Times New Roman"/>
          <w:sz w:val="24"/>
          <w:szCs w:val="24"/>
        </w:rPr>
        <w:t>Агротехнический уход за лесными культурами проведен на площади 1179,1 га (9 месяцев 2023 г</w:t>
      </w:r>
      <w:r w:rsidR="00914599" w:rsidRPr="003D46C3">
        <w:rPr>
          <w:rFonts w:ascii="Times New Roman" w:hAnsi="Times New Roman"/>
          <w:sz w:val="24"/>
          <w:szCs w:val="24"/>
        </w:rPr>
        <w:t xml:space="preserve">ода </w:t>
      </w:r>
      <w:r w:rsidRPr="003D46C3">
        <w:rPr>
          <w:rFonts w:ascii="Times New Roman" w:hAnsi="Times New Roman"/>
          <w:sz w:val="24"/>
          <w:szCs w:val="24"/>
        </w:rPr>
        <w:t>-639,9 га).</w:t>
      </w:r>
    </w:p>
    <w:p w14:paraId="5622F8CF" w14:textId="77777777" w:rsidR="006815B3" w:rsidRPr="003D46C3" w:rsidRDefault="006815B3" w:rsidP="00914599">
      <w:pPr>
        <w:pStyle w:val="aa"/>
        <w:ind w:firstLine="708"/>
        <w:jc w:val="both"/>
        <w:rPr>
          <w:rFonts w:ascii="Times New Roman" w:hAnsi="Times New Roman"/>
          <w:sz w:val="24"/>
          <w:szCs w:val="24"/>
        </w:rPr>
      </w:pPr>
      <w:r w:rsidRPr="003D46C3">
        <w:rPr>
          <w:rFonts w:ascii="Times New Roman" w:hAnsi="Times New Roman"/>
          <w:sz w:val="24"/>
          <w:szCs w:val="24"/>
        </w:rPr>
        <w:t xml:space="preserve">Проведена подготовка почвы под лесные культуры 2024 года на площади 102,4 га. </w:t>
      </w:r>
    </w:p>
    <w:p w14:paraId="16B00BA5" w14:textId="32988EEB" w:rsidR="006815B3" w:rsidRPr="003D46C3" w:rsidRDefault="006815B3" w:rsidP="00914599">
      <w:pPr>
        <w:pStyle w:val="aa"/>
        <w:ind w:firstLine="708"/>
        <w:jc w:val="both"/>
        <w:rPr>
          <w:rFonts w:ascii="Times New Roman" w:hAnsi="Times New Roman"/>
          <w:sz w:val="24"/>
          <w:szCs w:val="24"/>
        </w:rPr>
      </w:pPr>
      <w:r w:rsidRPr="003D46C3">
        <w:rPr>
          <w:rFonts w:ascii="Times New Roman" w:hAnsi="Times New Roman"/>
          <w:sz w:val="24"/>
          <w:szCs w:val="24"/>
        </w:rPr>
        <w:t>Запланировано вырастить посадочного материала в 2024 году в количестве 1500000 штук (в 2023 году-1</w:t>
      </w:r>
      <w:r w:rsidR="00914599" w:rsidRPr="003D46C3">
        <w:rPr>
          <w:rFonts w:ascii="Times New Roman" w:hAnsi="Times New Roman"/>
          <w:sz w:val="24"/>
          <w:szCs w:val="24"/>
        </w:rPr>
        <w:t xml:space="preserve"> </w:t>
      </w:r>
      <w:r w:rsidRPr="003D46C3">
        <w:rPr>
          <w:rFonts w:ascii="Times New Roman" w:hAnsi="Times New Roman"/>
          <w:sz w:val="24"/>
          <w:szCs w:val="24"/>
        </w:rPr>
        <w:t>500</w:t>
      </w:r>
      <w:r w:rsidR="00914599" w:rsidRPr="003D46C3">
        <w:rPr>
          <w:rFonts w:ascii="Times New Roman" w:hAnsi="Times New Roman"/>
          <w:sz w:val="24"/>
          <w:szCs w:val="24"/>
        </w:rPr>
        <w:t xml:space="preserve"> </w:t>
      </w:r>
      <w:r w:rsidRPr="003D46C3">
        <w:rPr>
          <w:rFonts w:ascii="Times New Roman" w:hAnsi="Times New Roman"/>
          <w:sz w:val="24"/>
          <w:szCs w:val="24"/>
        </w:rPr>
        <w:t>000 штук).</w:t>
      </w:r>
    </w:p>
    <w:p w14:paraId="7ABB88BD" w14:textId="4884817B" w:rsidR="006815B3" w:rsidRPr="003D46C3" w:rsidRDefault="006815B3" w:rsidP="006815B3">
      <w:pPr>
        <w:pStyle w:val="aa"/>
        <w:jc w:val="both"/>
        <w:rPr>
          <w:rFonts w:ascii="Times New Roman" w:hAnsi="Times New Roman"/>
          <w:sz w:val="24"/>
          <w:szCs w:val="24"/>
        </w:rPr>
      </w:pPr>
      <w:r w:rsidRPr="003D46C3">
        <w:rPr>
          <w:rFonts w:ascii="Times New Roman" w:hAnsi="Times New Roman"/>
          <w:sz w:val="24"/>
          <w:szCs w:val="24"/>
        </w:rPr>
        <w:t xml:space="preserve">          Ежедневно проводится патрулирование по охране лесов от пожаров и незаконных рубок лесных насаждений. За 9 месяцев 2024 год проведено 525 патрулирований (9 месяцев 2023 г</w:t>
      </w:r>
      <w:r w:rsidR="00914599" w:rsidRPr="003D46C3">
        <w:rPr>
          <w:rFonts w:ascii="Times New Roman" w:hAnsi="Times New Roman"/>
          <w:sz w:val="24"/>
          <w:szCs w:val="24"/>
        </w:rPr>
        <w:t>ода</w:t>
      </w:r>
      <w:r w:rsidRPr="003D46C3">
        <w:rPr>
          <w:rFonts w:ascii="Times New Roman" w:hAnsi="Times New Roman"/>
          <w:sz w:val="24"/>
          <w:szCs w:val="24"/>
        </w:rPr>
        <w:t xml:space="preserve"> - 378 патрулирований).</w:t>
      </w:r>
    </w:p>
    <w:p w14:paraId="0779A5A9" w14:textId="47A051FF" w:rsidR="006815B3" w:rsidRPr="003D46C3" w:rsidRDefault="006815B3" w:rsidP="00914599">
      <w:pPr>
        <w:pStyle w:val="aa"/>
        <w:ind w:firstLine="708"/>
        <w:jc w:val="both"/>
        <w:rPr>
          <w:rFonts w:ascii="Times New Roman" w:hAnsi="Times New Roman"/>
          <w:sz w:val="24"/>
          <w:szCs w:val="24"/>
        </w:rPr>
      </w:pPr>
      <w:r w:rsidRPr="003D46C3">
        <w:rPr>
          <w:rFonts w:ascii="Times New Roman" w:hAnsi="Times New Roman"/>
          <w:sz w:val="24"/>
          <w:szCs w:val="24"/>
        </w:rPr>
        <w:t xml:space="preserve">Составлено 25 протоколов </w:t>
      </w:r>
      <w:r w:rsidR="00914599" w:rsidRPr="003D46C3">
        <w:rPr>
          <w:rFonts w:ascii="Times New Roman" w:hAnsi="Times New Roman"/>
          <w:sz w:val="24"/>
          <w:szCs w:val="24"/>
        </w:rPr>
        <w:t xml:space="preserve">об административном правонарушении </w:t>
      </w:r>
      <w:r w:rsidRPr="003D46C3">
        <w:rPr>
          <w:rFonts w:ascii="Times New Roman" w:hAnsi="Times New Roman"/>
          <w:sz w:val="24"/>
          <w:szCs w:val="24"/>
        </w:rPr>
        <w:t>(</w:t>
      </w:r>
      <w:r w:rsidR="00914599" w:rsidRPr="003D46C3">
        <w:rPr>
          <w:rFonts w:ascii="Times New Roman" w:hAnsi="Times New Roman"/>
          <w:sz w:val="24"/>
          <w:szCs w:val="24"/>
        </w:rPr>
        <w:t xml:space="preserve">9 месяцев </w:t>
      </w:r>
      <w:r w:rsidRPr="003D46C3">
        <w:rPr>
          <w:rFonts w:ascii="Times New Roman" w:hAnsi="Times New Roman"/>
          <w:sz w:val="24"/>
          <w:szCs w:val="24"/>
        </w:rPr>
        <w:t>2023 год</w:t>
      </w:r>
      <w:r w:rsidR="00914599" w:rsidRPr="003D46C3">
        <w:rPr>
          <w:rFonts w:ascii="Times New Roman" w:hAnsi="Times New Roman"/>
          <w:sz w:val="24"/>
          <w:szCs w:val="24"/>
        </w:rPr>
        <w:t>а - 28</w:t>
      </w:r>
      <w:r w:rsidRPr="003D46C3">
        <w:rPr>
          <w:rFonts w:ascii="Times New Roman" w:hAnsi="Times New Roman"/>
          <w:sz w:val="24"/>
          <w:szCs w:val="24"/>
        </w:rPr>
        <w:t xml:space="preserve"> протоколов). </w:t>
      </w:r>
    </w:p>
    <w:p w14:paraId="67695E55" w14:textId="1BA3F68B" w:rsidR="006815B3" w:rsidRPr="003D46C3" w:rsidRDefault="006815B3" w:rsidP="00914599">
      <w:pPr>
        <w:pStyle w:val="aa"/>
        <w:ind w:firstLine="708"/>
        <w:jc w:val="both"/>
      </w:pPr>
      <w:r w:rsidRPr="003D46C3">
        <w:rPr>
          <w:rFonts w:ascii="Times New Roman" w:hAnsi="Times New Roman"/>
          <w:sz w:val="24"/>
          <w:szCs w:val="24"/>
        </w:rPr>
        <w:t>Проведена проверка у арендаторов лесопожарной станции и пункта сосредоточения противопожарного инвентаря (ПСПИ) по готовности к пожароопасному периоду.</w:t>
      </w:r>
      <w:r w:rsidR="00914599" w:rsidRPr="003D46C3">
        <w:rPr>
          <w:rFonts w:ascii="Times New Roman" w:hAnsi="Times New Roman"/>
          <w:sz w:val="24"/>
          <w:szCs w:val="24"/>
        </w:rPr>
        <w:t xml:space="preserve"> </w:t>
      </w:r>
      <w:r w:rsidRPr="003D46C3">
        <w:rPr>
          <w:rFonts w:ascii="Times New Roman" w:hAnsi="Times New Roman"/>
          <w:sz w:val="24"/>
          <w:szCs w:val="24"/>
        </w:rPr>
        <w:t>По искам о возмещении вреда, причиненного окружающей среде, подлежащие зачислению в бюджеты муниципальных районов, за 9 месяцев 2024 года поступило 4281,5 тыс</w:t>
      </w:r>
      <w:r w:rsidRPr="003D46C3">
        <w:rPr>
          <w:rFonts w:ascii="Times New Roman" w:hAnsi="Times New Roman"/>
        </w:rPr>
        <w:t>.</w:t>
      </w:r>
      <w:r w:rsidR="00914599" w:rsidRPr="003D46C3">
        <w:rPr>
          <w:rFonts w:ascii="Times New Roman" w:hAnsi="Times New Roman"/>
        </w:rPr>
        <w:t xml:space="preserve"> </w:t>
      </w:r>
      <w:r w:rsidRPr="003D46C3">
        <w:rPr>
          <w:rFonts w:ascii="Times New Roman" w:hAnsi="Times New Roman"/>
        </w:rPr>
        <w:t>руб</w:t>
      </w:r>
      <w:r w:rsidR="00914599" w:rsidRPr="003D46C3">
        <w:rPr>
          <w:rFonts w:ascii="Times New Roman" w:hAnsi="Times New Roman"/>
        </w:rPr>
        <w:t>лей</w:t>
      </w:r>
      <w:r w:rsidRPr="003D46C3">
        <w:rPr>
          <w:rFonts w:ascii="Times New Roman" w:hAnsi="Times New Roman"/>
        </w:rPr>
        <w:t>.</w:t>
      </w:r>
    </w:p>
    <w:p w14:paraId="5054E088" w14:textId="77777777" w:rsidR="006815B3" w:rsidRPr="003D46C3" w:rsidRDefault="006815B3" w:rsidP="006815B3">
      <w:pPr>
        <w:pStyle w:val="aa"/>
        <w:jc w:val="center"/>
      </w:pPr>
    </w:p>
    <w:p w14:paraId="44724914" w14:textId="44A9FF3B" w:rsidR="006815B3" w:rsidRPr="003D46C3" w:rsidRDefault="006815B3" w:rsidP="00914599">
      <w:pPr>
        <w:pStyle w:val="aa"/>
        <w:jc w:val="center"/>
        <w:rPr>
          <w:rFonts w:ascii="Times New Roman" w:hAnsi="Times New Roman"/>
          <w:b/>
        </w:rPr>
      </w:pPr>
      <w:r w:rsidRPr="003D46C3">
        <w:rPr>
          <w:rFonts w:ascii="Times New Roman" w:hAnsi="Times New Roman"/>
          <w:b/>
        </w:rPr>
        <w:t>Оценка количественных и качественных показателей</w:t>
      </w:r>
    </w:p>
    <w:p w14:paraId="500AAF89" w14:textId="77777777" w:rsidR="00914599" w:rsidRPr="003D46C3" w:rsidRDefault="00914599" w:rsidP="00914599">
      <w:pPr>
        <w:pStyle w:val="aa"/>
        <w:jc w:val="center"/>
        <w:rPr>
          <w:rFonts w:ascii="Times New Roman" w:hAnsi="Times New Roman"/>
          <w:b/>
        </w:rPr>
      </w:pPr>
      <w:r w:rsidRPr="003D46C3">
        <w:rPr>
          <w:rFonts w:ascii="Times New Roman" w:hAnsi="Times New Roman"/>
          <w:b/>
        </w:rPr>
        <w:t>состояния лесов</w:t>
      </w:r>
      <w:r w:rsidR="006815B3" w:rsidRPr="003D46C3">
        <w:rPr>
          <w:rFonts w:ascii="Times New Roman" w:hAnsi="Times New Roman"/>
          <w:b/>
        </w:rPr>
        <w:t xml:space="preserve"> в муниципальном образовании «Кезский район»  </w:t>
      </w:r>
    </w:p>
    <w:p w14:paraId="6F6A6C1D" w14:textId="0B833F58" w:rsidR="006815B3" w:rsidRPr="003D46C3" w:rsidRDefault="006815B3" w:rsidP="00914599">
      <w:pPr>
        <w:pStyle w:val="aa"/>
        <w:jc w:val="center"/>
        <w:rPr>
          <w:rFonts w:ascii="Times New Roman" w:hAnsi="Times New Roman"/>
          <w:b/>
        </w:rPr>
      </w:pPr>
      <w:r w:rsidRPr="003D46C3">
        <w:rPr>
          <w:rFonts w:ascii="Times New Roman" w:hAnsi="Times New Roman"/>
          <w:b/>
        </w:rPr>
        <w:t>за 9 месяцев 2024 года</w:t>
      </w:r>
    </w:p>
    <w:p w14:paraId="60C28B4B" w14:textId="77777777" w:rsidR="006815B3" w:rsidRPr="003D46C3" w:rsidRDefault="006815B3" w:rsidP="006815B3">
      <w:pPr>
        <w:pStyle w:val="aa"/>
        <w:jc w:val="center"/>
      </w:pP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5"/>
        <w:gridCol w:w="4151"/>
        <w:gridCol w:w="1134"/>
        <w:gridCol w:w="1344"/>
        <w:gridCol w:w="1350"/>
        <w:gridCol w:w="1275"/>
      </w:tblGrid>
      <w:tr w:rsidR="003D46C3" w:rsidRPr="003D46C3" w14:paraId="671A5DE1" w14:textId="77777777" w:rsidTr="00914599">
        <w:trPr>
          <w:trHeight w:val="647"/>
        </w:trPr>
        <w:tc>
          <w:tcPr>
            <w:tcW w:w="565" w:type="dxa"/>
            <w:tcBorders>
              <w:top w:val="single" w:sz="4" w:space="0" w:color="auto"/>
              <w:left w:val="single" w:sz="4" w:space="0" w:color="auto"/>
              <w:bottom w:val="single" w:sz="4" w:space="0" w:color="auto"/>
              <w:right w:val="single" w:sz="4" w:space="0" w:color="auto"/>
            </w:tcBorders>
            <w:hideMark/>
          </w:tcPr>
          <w:p w14:paraId="2266B8B4" w14:textId="77777777" w:rsidR="006815B3" w:rsidRPr="003D46C3" w:rsidRDefault="006815B3" w:rsidP="006815B3">
            <w:pPr>
              <w:pStyle w:val="aa"/>
              <w:jc w:val="center"/>
              <w:rPr>
                <w:rFonts w:ascii="Times New Roman" w:hAnsi="Times New Roman"/>
                <w:sz w:val="24"/>
                <w:szCs w:val="24"/>
              </w:rPr>
            </w:pPr>
            <w:r w:rsidRPr="003D46C3">
              <w:rPr>
                <w:rFonts w:ascii="Times New Roman" w:hAnsi="Times New Roman"/>
                <w:sz w:val="24"/>
                <w:szCs w:val="24"/>
              </w:rPr>
              <w:t>№</w:t>
            </w:r>
          </w:p>
          <w:p w14:paraId="59C89FEA" w14:textId="77777777" w:rsidR="006815B3" w:rsidRPr="003D46C3" w:rsidRDefault="006815B3" w:rsidP="006815B3">
            <w:pPr>
              <w:pStyle w:val="aa"/>
              <w:jc w:val="center"/>
              <w:rPr>
                <w:rFonts w:ascii="Times New Roman" w:hAnsi="Times New Roman"/>
                <w:sz w:val="24"/>
                <w:szCs w:val="24"/>
              </w:rPr>
            </w:pPr>
            <w:r w:rsidRPr="003D46C3">
              <w:rPr>
                <w:rFonts w:ascii="Times New Roman" w:hAnsi="Times New Roman"/>
                <w:sz w:val="24"/>
                <w:szCs w:val="24"/>
              </w:rPr>
              <w:t>п/п</w:t>
            </w:r>
          </w:p>
        </w:tc>
        <w:tc>
          <w:tcPr>
            <w:tcW w:w="4151" w:type="dxa"/>
            <w:tcBorders>
              <w:top w:val="single" w:sz="4" w:space="0" w:color="auto"/>
              <w:left w:val="single" w:sz="4" w:space="0" w:color="auto"/>
              <w:bottom w:val="single" w:sz="4" w:space="0" w:color="auto"/>
              <w:right w:val="single" w:sz="4" w:space="0" w:color="auto"/>
            </w:tcBorders>
            <w:hideMark/>
          </w:tcPr>
          <w:p w14:paraId="00ABBBA3" w14:textId="77777777" w:rsidR="006815B3" w:rsidRPr="003D46C3" w:rsidRDefault="006815B3" w:rsidP="006815B3">
            <w:pPr>
              <w:pStyle w:val="aa"/>
              <w:jc w:val="center"/>
              <w:rPr>
                <w:rFonts w:ascii="Times New Roman" w:hAnsi="Times New Roman"/>
                <w:sz w:val="24"/>
                <w:szCs w:val="24"/>
              </w:rPr>
            </w:pPr>
            <w:r w:rsidRPr="003D46C3">
              <w:rPr>
                <w:rFonts w:ascii="Times New Roman" w:hAnsi="Times New Roman"/>
                <w:sz w:val="24"/>
                <w:szCs w:val="24"/>
              </w:rPr>
              <w:t>Показатели</w:t>
            </w:r>
          </w:p>
        </w:tc>
        <w:tc>
          <w:tcPr>
            <w:tcW w:w="1134" w:type="dxa"/>
            <w:tcBorders>
              <w:top w:val="single" w:sz="4" w:space="0" w:color="auto"/>
              <w:left w:val="single" w:sz="4" w:space="0" w:color="auto"/>
              <w:bottom w:val="single" w:sz="4" w:space="0" w:color="auto"/>
              <w:right w:val="single" w:sz="4" w:space="0" w:color="auto"/>
            </w:tcBorders>
            <w:hideMark/>
          </w:tcPr>
          <w:p w14:paraId="574A17B5" w14:textId="77777777" w:rsidR="006815B3" w:rsidRPr="003D46C3" w:rsidRDefault="006815B3" w:rsidP="006815B3">
            <w:pPr>
              <w:pStyle w:val="aa"/>
              <w:jc w:val="center"/>
              <w:rPr>
                <w:rFonts w:ascii="Times New Roman" w:hAnsi="Times New Roman"/>
                <w:sz w:val="24"/>
                <w:szCs w:val="24"/>
              </w:rPr>
            </w:pPr>
            <w:r w:rsidRPr="003D46C3">
              <w:rPr>
                <w:rFonts w:ascii="Times New Roman" w:hAnsi="Times New Roman"/>
                <w:sz w:val="24"/>
                <w:szCs w:val="24"/>
              </w:rPr>
              <w:t>Ед. изм.</w:t>
            </w:r>
          </w:p>
        </w:tc>
        <w:tc>
          <w:tcPr>
            <w:tcW w:w="1344" w:type="dxa"/>
            <w:tcBorders>
              <w:top w:val="single" w:sz="4" w:space="0" w:color="auto"/>
              <w:left w:val="single" w:sz="4" w:space="0" w:color="auto"/>
              <w:bottom w:val="single" w:sz="4" w:space="0" w:color="auto"/>
              <w:right w:val="single" w:sz="4" w:space="0" w:color="auto"/>
            </w:tcBorders>
            <w:hideMark/>
          </w:tcPr>
          <w:p w14:paraId="507C5D23" w14:textId="7ECCCF31"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 xml:space="preserve">9 </w:t>
            </w:r>
            <w:r w:rsidR="00914599" w:rsidRPr="003D46C3">
              <w:rPr>
                <w:rFonts w:ascii="Times New Roman" w:hAnsi="Times New Roman"/>
                <w:sz w:val="24"/>
                <w:szCs w:val="24"/>
              </w:rPr>
              <w:t>месяцев 2023</w:t>
            </w:r>
            <w:r w:rsidRPr="003D46C3">
              <w:rPr>
                <w:rFonts w:ascii="Times New Roman" w:hAnsi="Times New Roman"/>
                <w:sz w:val="24"/>
                <w:szCs w:val="24"/>
              </w:rPr>
              <w:t xml:space="preserve"> г.</w:t>
            </w:r>
          </w:p>
        </w:tc>
        <w:tc>
          <w:tcPr>
            <w:tcW w:w="1350" w:type="dxa"/>
            <w:tcBorders>
              <w:top w:val="single" w:sz="4" w:space="0" w:color="auto"/>
              <w:left w:val="single" w:sz="4" w:space="0" w:color="auto"/>
              <w:bottom w:val="single" w:sz="4" w:space="0" w:color="auto"/>
              <w:right w:val="single" w:sz="4" w:space="0" w:color="auto"/>
            </w:tcBorders>
            <w:hideMark/>
          </w:tcPr>
          <w:p w14:paraId="4E0DD99C" w14:textId="33CF5090"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9 месяцев 2024 г.</w:t>
            </w:r>
          </w:p>
        </w:tc>
        <w:tc>
          <w:tcPr>
            <w:tcW w:w="1275" w:type="dxa"/>
            <w:tcBorders>
              <w:top w:val="single" w:sz="4" w:space="0" w:color="auto"/>
              <w:left w:val="single" w:sz="4" w:space="0" w:color="auto"/>
              <w:bottom w:val="single" w:sz="4" w:space="0" w:color="auto"/>
              <w:right w:val="single" w:sz="4" w:space="0" w:color="auto"/>
            </w:tcBorders>
          </w:tcPr>
          <w:p w14:paraId="440AA2F5" w14:textId="64E5F071"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Темп роста, %</w:t>
            </w:r>
          </w:p>
        </w:tc>
      </w:tr>
      <w:tr w:rsidR="003D46C3" w:rsidRPr="003D46C3" w14:paraId="1D0B7115" w14:textId="77777777" w:rsidTr="00914599">
        <w:tc>
          <w:tcPr>
            <w:tcW w:w="565" w:type="dxa"/>
            <w:tcBorders>
              <w:top w:val="single" w:sz="4" w:space="0" w:color="auto"/>
              <w:left w:val="single" w:sz="4" w:space="0" w:color="auto"/>
              <w:bottom w:val="single" w:sz="4" w:space="0" w:color="auto"/>
              <w:right w:val="single" w:sz="4" w:space="0" w:color="auto"/>
            </w:tcBorders>
            <w:hideMark/>
          </w:tcPr>
          <w:p w14:paraId="79906883" w14:textId="77777777" w:rsidR="006815B3" w:rsidRPr="003D46C3" w:rsidRDefault="006815B3" w:rsidP="006815B3">
            <w:pPr>
              <w:pStyle w:val="aa"/>
              <w:jc w:val="center"/>
              <w:rPr>
                <w:rFonts w:ascii="Times New Roman" w:hAnsi="Times New Roman"/>
                <w:sz w:val="24"/>
                <w:szCs w:val="24"/>
              </w:rPr>
            </w:pPr>
            <w:r w:rsidRPr="003D46C3">
              <w:rPr>
                <w:rFonts w:ascii="Times New Roman" w:hAnsi="Times New Roman"/>
                <w:sz w:val="24"/>
                <w:szCs w:val="24"/>
              </w:rPr>
              <w:t>1</w:t>
            </w:r>
          </w:p>
        </w:tc>
        <w:tc>
          <w:tcPr>
            <w:tcW w:w="4151" w:type="dxa"/>
            <w:tcBorders>
              <w:top w:val="single" w:sz="4" w:space="0" w:color="auto"/>
              <w:left w:val="single" w:sz="4" w:space="0" w:color="auto"/>
              <w:bottom w:val="single" w:sz="4" w:space="0" w:color="auto"/>
              <w:right w:val="single" w:sz="4" w:space="0" w:color="auto"/>
            </w:tcBorders>
            <w:hideMark/>
          </w:tcPr>
          <w:p w14:paraId="34065962" w14:textId="77777777" w:rsidR="006815B3" w:rsidRPr="003D46C3" w:rsidRDefault="006815B3" w:rsidP="00914599">
            <w:pPr>
              <w:pStyle w:val="aa"/>
              <w:jc w:val="both"/>
              <w:rPr>
                <w:rFonts w:ascii="Times New Roman" w:hAnsi="Times New Roman"/>
                <w:sz w:val="24"/>
                <w:szCs w:val="24"/>
              </w:rPr>
            </w:pPr>
            <w:r w:rsidRPr="003D46C3">
              <w:rPr>
                <w:rFonts w:ascii="Times New Roman" w:hAnsi="Times New Roman"/>
                <w:sz w:val="24"/>
                <w:szCs w:val="24"/>
              </w:rPr>
              <w:t>Площадь земель лесного фонда</w:t>
            </w:r>
          </w:p>
        </w:tc>
        <w:tc>
          <w:tcPr>
            <w:tcW w:w="1134" w:type="dxa"/>
            <w:tcBorders>
              <w:top w:val="single" w:sz="4" w:space="0" w:color="auto"/>
              <w:left w:val="single" w:sz="4" w:space="0" w:color="auto"/>
              <w:bottom w:val="single" w:sz="4" w:space="0" w:color="auto"/>
              <w:right w:val="single" w:sz="4" w:space="0" w:color="auto"/>
            </w:tcBorders>
            <w:hideMark/>
          </w:tcPr>
          <w:p w14:paraId="729FDEBD"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тыс. га</w:t>
            </w:r>
          </w:p>
        </w:tc>
        <w:tc>
          <w:tcPr>
            <w:tcW w:w="1344" w:type="dxa"/>
            <w:tcBorders>
              <w:top w:val="single" w:sz="4" w:space="0" w:color="auto"/>
              <w:left w:val="single" w:sz="4" w:space="0" w:color="auto"/>
              <w:bottom w:val="single" w:sz="4" w:space="0" w:color="auto"/>
              <w:right w:val="single" w:sz="4" w:space="0" w:color="auto"/>
            </w:tcBorders>
            <w:hideMark/>
          </w:tcPr>
          <w:p w14:paraId="7A30E634"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138,5</w:t>
            </w:r>
          </w:p>
        </w:tc>
        <w:tc>
          <w:tcPr>
            <w:tcW w:w="1350" w:type="dxa"/>
            <w:tcBorders>
              <w:top w:val="single" w:sz="4" w:space="0" w:color="auto"/>
              <w:left w:val="single" w:sz="4" w:space="0" w:color="auto"/>
              <w:bottom w:val="single" w:sz="4" w:space="0" w:color="auto"/>
              <w:right w:val="single" w:sz="4" w:space="0" w:color="auto"/>
            </w:tcBorders>
            <w:hideMark/>
          </w:tcPr>
          <w:p w14:paraId="40FC484F"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138,5</w:t>
            </w:r>
          </w:p>
        </w:tc>
        <w:tc>
          <w:tcPr>
            <w:tcW w:w="1275" w:type="dxa"/>
            <w:tcBorders>
              <w:top w:val="single" w:sz="4" w:space="0" w:color="auto"/>
              <w:left w:val="single" w:sz="4" w:space="0" w:color="auto"/>
              <w:bottom w:val="single" w:sz="4" w:space="0" w:color="auto"/>
              <w:right w:val="single" w:sz="4" w:space="0" w:color="auto"/>
            </w:tcBorders>
            <w:hideMark/>
          </w:tcPr>
          <w:p w14:paraId="296EDC70"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100</w:t>
            </w:r>
          </w:p>
        </w:tc>
      </w:tr>
      <w:tr w:rsidR="003D46C3" w:rsidRPr="003D46C3" w14:paraId="744E10B3" w14:textId="77777777" w:rsidTr="00914599">
        <w:tc>
          <w:tcPr>
            <w:tcW w:w="565" w:type="dxa"/>
            <w:vMerge w:val="restart"/>
            <w:tcBorders>
              <w:top w:val="single" w:sz="4" w:space="0" w:color="auto"/>
              <w:left w:val="single" w:sz="4" w:space="0" w:color="auto"/>
              <w:bottom w:val="single" w:sz="4" w:space="0" w:color="auto"/>
              <w:right w:val="single" w:sz="4" w:space="0" w:color="auto"/>
            </w:tcBorders>
            <w:hideMark/>
          </w:tcPr>
          <w:p w14:paraId="5AFDF58A" w14:textId="77777777" w:rsidR="006815B3" w:rsidRPr="003D46C3" w:rsidRDefault="006815B3" w:rsidP="006815B3">
            <w:pPr>
              <w:pStyle w:val="aa"/>
              <w:jc w:val="center"/>
              <w:rPr>
                <w:rFonts w:ascii="Times New Roman" w:hAnsi="Times New Roman"/>
                <w:sz w:val="24"/>
                <w:szCs w:val="24"/>
              </w:rPr>
            </w:pPr>
            <w:r w:rsidRPr="003D46C3">
              <w:rPr>
                <w:rFonts w:ascii="Times New Roman" w:hAnsi="Times New Roman"/>
                <w:sz w:val="24"/>
                <w:szCs w:val="24"/>
              </w:rPr>
              <w:t>2</w:t>
            </w:r>
          </w:p>
        </w:tc>
        <w:tc>
          <w:tcPr>
            <w:tcW w:w="4151" w:type="dxa"/>
            <w:tcBorders>
              <w:top w:val="single" w:sz="4" w:space="0" w:color="auto"/>
              <w:left w:val="single" w:sz="4" w:space="0" w:color="auto"/>
              <w:bottom w:val="single" w:sz="4" w:space="0" w:color="auto"/>
              <w:right w:val="single" w:sz="4" w:space="0" w:color="auto"/>
            </w:tcBorders>
            <w:hideMark/>
          </w:tcPr>
          <w:p w14:paraId="5BC190D7" w14:textId="77777777" w:rsidR="006815B3" w:rsidRPr="003D46C3" w:rsidRDefault="006815B3" w:rsidP="00914599">
            <w:pPr>
              <w:pStyle w:val="aa"/>
              <w:jc w:val="both"/>
              <w:rPr>
                <w:rFonts w:ascii="Times New Roman" w:hAnsi="Times New Roman"/>
                <w:sz w:val="24"/>
                <w:szCs w:val="24"/>
              </w:rPr>
            </w:pPr>
            <w:r w:rsidRPr="003D46C3">
              <w:rPr>
                <w:rFonts w:ascii="Times New Roman" w:hAnsi="Times New Roman"/>
                <w:sz w:val="24"/>
                <w:szCs w:val="24"/>
              </w:rPr>
              <w:t>Подразделение лесов по целевому назначению:</w:t>
            </w:r>
          </w:p>
        </w:tc>
        <w:tc>
          <w:tcPr>
            <w:tcW w:w="1134" w:type="dxa"/>
            <w:tcBorders>
              <w:top w:val="single" w:sz="4" w:space="0" w:color="auto"/>
              <w:left w:val="single" w:sz="4" w:space="0" w:color="auto"/>
              <w:bottom w:val="single" w:sz="4" w:space="0" w:color="auto"/>
              <w:right w:val="single" w:sz="4" w:space="0" w:color="auto"/>
            </w:tcBorders>
          </w:tcPr>
          <w:p w14:paraId="2BDE5C8D" w14:textId="77777777" w:rsidR="006815B3" w:rsidRPr="003D46C3" w:rsidRDefault="006815B3" w:rsidP="00914599">
            <w:pPr>
              <w:pStyle w:val="aa"/>
              <w:jc w:val="center"/>
              <w:rPr>
                <w:rFonts w:ascii="Times New Roman" w:hAnsi="Times New Roman"/>
                <w:sz w:val="24"/>
                <w:szCs w:val="24"/>
              </w:rPr>
            </w:pPr>
          </w:p>
        </w:tc>
        <w:tc>
          <w:tcPr>
            <w:tcW w:w="1344" w:type="dxa"/>
            <w:tcBorders>
              <w:top w:val="single" w:sz="4" w:space="0" w:color="auto"/>
              <w:left w:val="single" w:sz="4" w:space="0" w:color="auto"/>
              <w:bottom w:val="single" w:sz="4" w:space="0" w:color="auto"/>
              <w:right w:val="single" w:sz="4" w:space="0" w:color="auto"/>
            </w:tcBorders>
          </w:tcPr>
          <w:p w14:paraId="0C915BE7" w14:textId="77777777" w:rsidR="006815B3" w:rsidRPr="003D46C3" w:rsidRDefault="006815B3" w:rsidP="00914599">
            <w:pPr>
              <w:pStyle w:val="aa"/>
              <w:jc w:val="center"/>
              <w:rPr>
                <w:rFonts w:ascii="Times New Roman" w:hAnsi="Times New Roman"/>
                <w:sz w:val="24"/>
                <w:szCs w:val="24"/>
              </w:rPr>
            </w:pPr>
          </w:p>
        </w:tc>
        <w:tc>
          <w:tcPr>
            <w:tcW w:w="1350" w:type="dxa"/>
            <w:tcBorders>
              <w:top w:val="single" w:sz="4" w:space="0" w:color="auto"/>
              <w:left w:val="single" w:sz="4" w:space="0" w:color="auto"/>
              <w:bottom w:val="single" w:sz="4" w:space="0" w:color="auto"/>
              <w:right w:val="single" w:sz="4" w:space="0" w:color="auto"/>
            </w:tcBorders>
          </w:tcPr>
          <w:p w14:paraId="3F7F55C1" w14:textId="77777777" w:rsidR="006815B3" w:rsidRPr="003D46C3" w:rsidRDefault="006815B3" w:rsidP="00914599">
            <w:pPr>
              <w:pStyle w:val="aa"/>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1309A6BB" w14:textId="77777777" w:rsidR="006815B3" w:rsidRPr="003D46C3" w:rsidRDefault="006815B3" w:rsidP="00914599">
            <w:pPr>
              <w:pStyle w:val="aa"/>
              <w:jc w:val="center"/>
              <w:rPr>
                <w:rFonts w:ascii="Times New Roman" w:hAnsi="Times New Roman"/>
                <w:sz w:val="24"/>
                <w:szCs w:val="24"/>
              </w:rPr>
            </w:pPr>
          </w:p>
        </w:tc>
      </w:tr>
      <w:tr w:rsidR="003D46C3" w:rsidRPr="003D46C3" w14:paraId="71254FAA" w14:textId="77777777" w:rsidTr="00914599">
        <w:tc>
          <w:tcPr>
            <w:tcW w:w="0" w:type="auto"/>
            <w:vMerge/>
            <w:tcBorders>
              <w:top w:val="single" w:sz="4" w:space="0" w:color="auto"/>
              <w:left w:val="single" w:sz="4" w:space="0" w:color="auto"/>
              <w:bottom w:val="single" w:sz="4" w:space="0" w:color="auto"/>
              <w:right w:val="single" w:sz="4" w:space="0" w:color="auto"/>
            </w:tcBorders>
            <w:vAlign w:val="center"/>
            <w:hideMark/>
          </w:tcPr>
          <w:p w14:paraId="71E388C7" w14:textId="77777777" w:rsidR="006815B3" w:rsidRPr="003D46C3" w:rsidRDefault="006815B3" w:rsidP="006815B3">
            <w:pPr>
              <w:pStyle w:val="aa"/>
              <w:jc w:val="center"/>
              <w:rPr>
                <w:rFonts w:ascii="Times New Roman" w:hAnsi="Times New Roman"/>
                <w:sz w:val="24"/>
                <w:szCs w:val="24"/>
              </w:rPr>
            </w:pPr>
          </w:p>
        </w:tc>
        <w:tc>
          <w:tcPr>
            <w:tcW w:w="4151" w:type="dxa"/>
            <w:tcBorders>
              <w:top w:val="single" w:sz="4" w:space="0" w:color="auto"/>
              <w:left w:val="single" w:sz="4" w:space="0" w:color="auto"/>
              <w:bottom w:val="single" w:sz="4" w:space="0" w:color="auto"/>
              <w:right w:val="single" w:sz="4" w:space="0" w:color="auto"/>
            </w:tcBorders>
            <w:hideMark/>
          </w:tcPr>
          <w:p w14:paraId="41032DE8" w14:textId="77777777" w:rsidR="006815B3" w:rsidRPr="003D46C3" w:rsidRDefault="006815B3" w:rsidP="00914599">
            <w:pPr>
              <w:pStyle w:val="aa"/>
              <w:jc w:val="both"/>
              <w:rPr>
                <w:rFonts w:ascii="Times New Roman" w:hAnsi="Times New Roman"/>
                <w:sz w:val="24"/>
                <w:szCs w:val="24"/>
              </w:rPr>
            </w:pPr>
            <w:r w:rsidRPr="003D46C3">
              <w:rPr>
                <w:rFonts w:ascii="Times New Roman" w:hAnsi="Times New Roman"/>
                <w:sz w:val="24"/>
                <w:szCs w:val="24"/>
              </w:rPr>
              <w:t>защитные леса</w:t>
            </w:r>
          </w:p>
        </w:tc>
        <w:tc>
          <w:tcPr>
            <w:tcW w:w="1134" w:type="dxa"/>
            <w:tcBorders>
              <w:top w:val="single" w:sz="4" w:space="0" w:color="auto"/>
              <w:left w:val="single" w:sz="4" w:space="0" w:color="auto"/>
              <w:bottom w:val="single" w:sz="4" w:space="0" w:color="auto"/>
              <w:right w:val="single" w:sz="4" w:space="0" w:color="auto"/>
            </w:tcBorders>
            <w:hideMark/>
          </w:tcPr>
          <w:p w14:paraId="3205019D"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тыс. га</w:t>
            </w:r>
          </w:p>
        </w:tc>
        <w:tc>
          <w:tcPr>
            <w:tcW w:w="1344" w:type="dxa"/>
            <w:tcBorders>
              <w:top w:val="single" w:sz="4" w:space="0" w:color="auto"/>
              <w:left w:val="single" w:sz="4" w:space="0" w:color="auto"/>
              <w:bottom w:val="single" w:sz="4" w:space="0" w:color="auto"/>
              <w:right w:val="single" w:sz="4" w:space="0" w:color="auto"/>
            </w:tcBorders>
            <w:hideMark/>
          </w:tcPr>
          <w:p w14:paraId="051B9FD5"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52,4</w:t>
            </w:r>
          </w:p>
        </w:tc>
        <w:tc>
          <w:tcPr>
            <w:tcW w:w="1350" w:type="dxa"/>
            <w:tcBorders>
              <w:top w:val="single" w:sz="4" w:space="0" w:color="auto"/>
              <w:left w:val="single" w:sz="4" w:space="0" w:color="auto"/>
              <w:bottom w:val="single" w:sz="4" w:space="0" w:color="auto"/>
              <w:right w:val="single" w:sz="4" w:space="0" w:color="auto"/>
            </w:tcBorders>
            <w:hideMark/>
          </w:tcPr>
          <w:p w14:paraId="0FCF5FE9"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52,4</w:t>
            </w:r>
          </w:p>
        </w:tc>
        <w:tc>
          <w:tcPr>
            <w:tcW w:w="1275" w:type="dxa"/>
            <w:tcBorders>
              <w:top w:val="single" w:sz="4" w:space="0" w:color="auto"/>
              <w:left w:val="single" w:sz="4" w:space="0" w:color="auto"/>
              <w:bottom w:val="single" w:sz="4" w:space="0" w:color="auto"/>
              <w:right w:val="single" w:sz="4" w:space="0" w:color="auto"/>
            </w:tcBorders>
            <w:hideMark/>
          </w:tcPr>
          <w:p w14:paraId="219F2398"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100</w:t>
            </w:r>
          </w:p>
        </w:tc>
      </w:tr>
      <w:tr w:rsidR="003D46C3" w:rsidRPr="003D46C3" w14:paraId="573C4635" w14:textId="77777777" w:rsidTr="00914599">
        <w:tc>
          <w:tcPr>
            <w:tcW w:w="0" w:type="auto"/>
            <w:vMerge/>
            <w:tcBorders>
              <w:top w:val="single" w:sz="4" w:space="0" w:color="auto"/>
              <w:left w:val="single" w:sz="4" w:space="0" w:color="auto"/>
              <w:bottom w:val="single" w:sz="4" w:space="0" w:color="auto"/>
              <w:right w:val="single" w:sz="4" w:space="0" w:color="auto"/>
            </w:tcBorders>
            <w:vAlign w:val="center"/>
            <w:hideMark/>
          </w:tcPr>
          <w:p w14:paraId="3F6E179B" w14:textId="77777777" w:rsidR="006815B3" w:rsidRPr="003D46C3" w:rsidRDefault="006815B3" w:rsidP="006815B3">
            <w:pPr>
              <w:pStyle w:val="aa"/>
              <w:jc w:val="center"/>
              <w:rPr>
                <w:rFonts w:ascii="Times New Roman" w:hAnsi="Times New Roman"/>
                <w:sz w:val="24"/>
                <w:szCs w:val="24"/>
              </w:rPr>
            </w:pPr>
          </w:p>
        </w:tc>
        <w:tc>
          <w:tcPr>
            <w:tcW w:w="4151" w:type="dxa"/>
            <w:tcBorders>
              <w:top w:val="single" w:sz="4" w:space="0" w:color="auto"/>
              <w:left w:val="single" w:sz="4" w:space="0" w:color="auto"/>
              <w:bottom w:val="single" w:sz="4" w:space="0" w:color="auto"/>
              <w:right w:val="single" w:sz="4" w:space="0" w:color="auto"/>
            </w:tcBorders>
            <w:hideMark/>
          </w:tcPr>
          <w:p w14:paraId="7D8C700B" w14:textId="77777777" w:rsidR="006815B3" w:rsidRPr="003D46C3" w:rsidRDefault="006815B3" w:rsidP="00914599">
            <w:pPr>
              <w:pStyle w:val="aa"/>
              <w:jc w:val="both"/>
              <w:rPr>
                <w:rFonts w:ascii="Times New Roman" w:hAnsi="Times New Roman"/>
                <w:sz w:val="24"/>
                <w:szCs w:val="24"/>
              </w:rPr>
            </w:pPr>
            <w:r w:rsidRPr="003D46C3">
              <w:rPr>
                <w:rFonts w:ascii="Times New Roman" w:hAnsi="Times New Roman"/>
                <w:sz w:val="24"/>
                <w:szCs w:val="24"/>
              </w:rPr>
              <w:t>эксплуатационные леса</w:t>
            </w:r>
          </w:p>
        </w:tc>
        <w:tc>
          <w:tcPr>
            <w:tcW w:w="1134" w:type="dxa"/>
            <w:tcBorders>
              <w:top w:val="single" w:sz="4" w:space="0" w:color="auto"/>
              <w:left w:val="single" w:sz="4" w:space="0" w:color="auto"/>
              <w:bottom w:val="single" w:sz="4" w:space="0" w:color="auto"/>
              <w:right w:val="single" w:sz="4" w:space="0" w:color="auto"/>
            </w:tcBorders>
            <w:hideMark/>
          </w:tcPr>
          <w:p w14:paraId="0FB354EE"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тыс. га</w:t>
            </w:r>
          </w:p>
        </w:tc>
        <w:tc>
          <w:tcPr>
            <w:tcW w:w="1344" w:type="dxa"/>
            <w:tcBorders>
              <w:top w:val="single" w:sz="4" w:space="0" w:color="auto"/>
              <w:left w:val="single" w:sz="4" w:space="0" w:color="auto"/>
              <w:bottom w:val="single" w:sz="4" w:space="0" w:color="auto"/>
              <w:right w:val="single" w:sz="4" w:space="0" w:color="auto"/>
            </w:tcBorders>
            <w:hideMark/>
          </w:tcPr>
          <w:p w14:paraId="6DCDD68C"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86,1</w:t>
            </w:r>
          </w:p>
        </w:tc>
        <w:tc>
          <w:tcPr>
            <w:tcW w:w="1350" w:type="dxa"/>
            <w:tcBorders>
              <w:top w:val="single" w:sz="4" w:space="0" w:color="auto"/>
              <w:left w:val="single" w:sz="4" w:space="0" w:color="auto"/>
              <w:bottom w:val="single" w:sz="4" w:space="0" w:color="auto"/>
              <w:right w:val="single" w:sz="4" w:space="0" w:color="auto"/>
            </w:tcBorders>
            <w:hideMark/>
          </w:tcPr>
          <w:p w14:paraId="0CAC9985"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86,1</w:t>
            </w:r>
          </w:p>
        </w:tc>
        <w:tc>
          <w:tcPr>
            <w:tcW w:w="1275" w:type="dxa"/>
            <w:tcBorders>
              <w:top w:val="single" w:sz="4" w:space="0" w:color="auto"/>
              <w:left w:val="single" w:sz="4" w:space="0" w:color="auto"/>
              <w:bottom w:val="single" w:sz="4" w:space="0" w:color="auto"/>
              <w:right w:val="single" w:sz="4" w:space="0" w:color="auto"/>
            </w:tcBorders>
            <w:hideMark/>
          </w:tcPr>
          <w:p w14:paraId="548A4314"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100</w:t>
            </w:r>
          </w:p>
        </w:tc>
      </w:tr>
      <w:tr w:rsidR="003D46C3" w:rsidRPr="003D46C3" w14:paraId="7448B8EF" w14:textId="77777777" w:rsidTr="00914599">
        <w:tc>
          <w:tcPr>
            <w:tcW w:w="565" w:type="dxa"/>
            <w:tcBorders>
              <w:top w:val="single" w:sz="4" w:space="0" w:color="auto"/>
              <w:left w:val="single" w:sz="4" w:space="0" w:color="auto"/>
              <w:bottom w:val="single" w:sz="4" w:space="0" w:color="auto"/>
              <w:right w:val="single" w:sz="4" w:space="0" w:color="auto"/>
            </w:tcBorders>
            <w:hideMark/>
          </w:tcPr>
          <w:p w14:paraId="3E5E4754" w14:textId="77777777" w:rsidR="006815B3" w:rsidRPr="003D46C3" w:rsidRDefault="006815B3" w:rsidP="006815B3">
            <w:pPr>
              <w:pStyle w:val="aa"/>
              <w:jc w:val="center"/>
              <w:rPr>
                <w:rFonts w:ascii="Times New Roman" w:hAnsi="Times New Roman"/>
                <w:sz w:val="24"/>
                <w:szCs w:val="24"/>
              </w:rPr>
            </w:pPr>
            <w:r w:rsidRPr="003D46C3">
              <w:rPr>
                <w:rFonts w:ascii="Times New Roman" w:hAnsi="Times New Roman"/>
                <w:sz w:val="24"/>
                <w:szCs w:val="24"/>
              </w:rPr>
              <w:t>3</w:t>
            </w:r>
          </w:p>
        </w:tc>
        <w:tc>
          <w:tcPr>
            <w:tcW w:w="4151" w:type="dxa"/>
            <w:tcBorders>
              <w:top w:val="single" w:sz="4" w:space="0" w:color="auto"/>
              <w:left w:val="single" w:sz="4" w:space="0" w:color="auto"/>
              <w:bottom w:val="single" w:sz="4" w:space="0" w:color="auto"/>
              <w:right w:val="single" w:sz="4" w:space="0" w:color="auto"/>
            </w:tcBorders>
            <w:hideMark/>
          </w:tcPr>
          <w:p w14:paraId="41E346D2" w14:textId="77777777" w:rsidR="006815B3" w:rsidRPr="003D46C3" w:rsidRDefault="006815B3" w:rsidP="00914599">
            <w:pPr>
              <w:pStyle w:val="aa"/>
              <w:jc w:val="both"/>
              <w:rPr>
                <w:rFonts w:ascii="Times New Roman" w:hAnsi="Times New Roman"/>
                <w:sz w:val="24"/>
                <w:szCs w:val="24"/>
              </w:rPr>
            </w:pPr>
            <w:r w:rsidRPr="003D46C3">
              <w:rPr>
                <w:rFonts w:ascii="Times New Roman" w:hAnsi="Times New Roman"/>
                <w:sz w:val="24"/>
                <w:szCs w:val="24"/>
              </w:rPr>
              <w:t>Покрытые лесной растительностью земли лесного фонда</w:t>
            </w:r>
          </w:p>
        </w:tc>
        <w:tc>
          <w:tcPr>
            <w:tcW w:w="1134" w:type="dxa"/>
            <w:tcBorders>
              <w:top w:val="single" w:sz="4" w:space="0" w:color="auto"/>
              <w:left w:val="single" w:sz="4" w:space="0" w:color="auto"/>
              <w:bottom w:val="single" w:sz="4" w:space="0" w:color="auto"/>
              <w:right w:val="single" w:sz="4" w:space="0" w:color="auto"/>
            </w:tcBorders>
            <w:hideMark/>
          </w:tcPr>
          <w:p w14:paraId="4720AFF2"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тыс. га</w:t>
            </w:r>
          </w:p>
        </w:tc>
        <w:tc>
          <w:tcPr>
            <w:tcW w:w="1344" w:type="dxa"/>
            <w:tcBorders>
              <w:top w:val="single" w:sz="4" w:space="0" w:color="auto"/>
              <w:left w:val="single" w:sz="4" w:space="0" w:color="auto"/>
              <w:bottom w:val="single" w:sz="4" w:space="0" w:color="auto"/>
              <w:right w:val="single" w:sz="4" w:space="0" w:color="auto"/>
            </w:tcBorders>
            <w:hideMark/>
          </w:tcPr>
          <w:p w14:paraId="4C0A9F98"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132,1</w:t>
            </w:r>
          </w:p>
        </w:tc>
        <w:tc>
          <w:tcPr>
            <w:tcW w:w="1350" w:type="dxa"/>
            <w:tcBorders>
              <w:top w:val="single" w:sz="4" w:space="0" w:color="auto"/>
              <w:left w:val="single" w:sz="4" w:space="0" w:color="auto"/>
              <w:bottom w:val="single" w:sz="4" w:space="0" w:color="auto"/>
              <w:right w:val="single" w:sz="4" w:space="0" w:color="auto"/>
            </w:tcBorders>
            <w:hideMark/>
          </w:tcPr>
          <w:p w14:paraId="4E996B66"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132,1</w:t>
            </w:r>
          </w:p>
        </w:tc>
        <w:tc>
          <w:tcPr>
            <w:tcW w:w="1275" w:type="dxa"/>
            <w:tcBorders>
              <w:top w:val="single" w:sz="4" w:space="0" w:color="auto"/>
              <w:left w:val="single" w:sz="4" w:space="0" w:color="auto"/>
              <w:bottom w:val="single" w:sz="4" w:space="0" w:color="auto"/>
              <w:right w:val="single" w:sz="4" w:space="0" w:color="auto"/>
            </w:tcBorders>
            <w:hideMark/>
          </w:tcPr>
          <w:p w14:paraId="6EBA1872"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99,8</w:t>
            </w:r>
          </w:p>
        </w:tc>
      </w:tr>
      <w:tr w:rsidR="003D46C3" w:rsidRPr="003D46C3" w14:paraId="558FC1CC" w14:textId="77777777" w:rsidTr="00914599">
        <w:tc>
          <w:tcPr>
            <w:tcW w:w="565" w:type="dxa"/>
            <w:tcBorders>
              <w:top w:val="single" w:sz="4" w:space="0" w:color="auto"/>
              <w:left w:val="single" w:sz="4" w:space="0" w:color="auto"/>
              <w:bottom w:val="single" w:sz="4" w:space="0" w:color="auto"/>
              <w:right w:val="single" w:sz="4" w:space="0" w:color="auto"/>
            </w:tcBorders>
            <w:hideMark/>
          </w:tcPr>
          <w:p w14:paraId="24EB9BD7" w14:textId="77777777" w:rsidR="006815B3" w:rsidRPr="003D46C3" w:rsidRDefault="006815B3" w:rsidP="006815B3">
            <w:pPr>
              <w:pStyle w:val="aa"/>
              <w:jc w:val="center"/>
              <w:rPr>
                <w:rFonts w:ascii="Times New Roman" w:hAnsi="Times New Roman"/>
                <w:sz w:val="24"/>
                <w:szCs w:val="24"/>
              </w:rPr>
            </w:pPr>
            <w:r w:rsidRPr="003D46C3">
              <w:rPr>
                <w:rFonts w:ascii="Times New Roman" w:hAnsi="Times New Roman"/>
                <w:sz w:val="24"/>
                <w:szCs w:val="24"/>
              </w:rPr>
              <w:t>4</w:t>
            </w:r>
          </w:p>
        </w:tc>
        <w:tc>
          <w:tcPr>
            <w:tcW w:w="4151" w:type="dxa"/>
            <w:tcBorders>
              <w:top w:val="single" w:sz="4" w:space="0" w:color="auto"/>
              <w:left w:val="single" w:sz="4" w:space="0" w:color="auto"/>
              <w:bottom w:val="single" w:sz="4" w:space="0" w:color="auto"/>
              <w:right w:val="single" w:sz="4" w:space="0" w:color="auto"/>
            </w:tcBorders>
            <w:hideMark/>
          </w:tcPr>
          <w:p w14:paraId="7DC65A0C" w14:textId="77777777" w:rsidR="006815B3" w:rsidRPr="003D46C3" w:rsidRDefault="006815B3" w:rsidP="00914599">
            <w:pPr>
              <w:pStyle w:val="aa"/>
              <w:jc w:val="both"/>
              <w:rPr>
                <w:rFonts w:ascii="Times New Roman" w:hAnsi="Times New Roman"/>
                <w:sz w:val="24"/>
                <w:szCs w:val="24"/>
              </w:rPr>
            </w:pPr>
            <w:r w:rsidRPr="003D46C3">
              <w:rPr>
                <w:rFonts w:ascii="Times New Roman" w:hAnsi="Times New Roman"/>
                <w:sz w:val="24"/>
                <w:szCs w:val="24"/>
              </w:rPr>
              <w:t>Лесистость</w:t>
            </w:r>
          </w:p>
        </w:tc>
        <w:tc>
          <w:tcPr>
            <w:tcW w:w="1134" w:type="dxa"/>
            <w:tcBorders>
              <w:top w:val="single" w:sz="4" w:space="0" w:color="auto"/>
              <w:left w:val="single" w:sz="4" w:space="0" w:color="auto"/>
              <w:bottom w:val="single" w:sz="4" w:space="0" w:color="auto"/>
              <w:right w:val="single" w:sz="4" w:space="0" w:color="auto"/>
            </w:tcBorders>
            <w:hideMark/>
          </w:tcPr>
          <w:p w14:paraId="3D79817C"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w:t>
            </w:r>
          </w:p>
        </w:tc>
        <w:tc>
          <w:tcPr>
            <w:tcW w:w="1344" w:type="dxa"/>
            <w:tcBorders>
              <w:top w:val="single" w:sz="4" w:space="0" w:color="auto"/>
              <w:left w:val="single" w:sz="4" w:space="0" w:color="auto"/>
              <w:bottom w:val="single" w:sz="4" w:space="0" w:color="auto"/>
              <w:right w:val="single" w:sz="4" w:space="0" w:color="auto"/>
            </w:tcBorders>
            <w:hideMark/>
          </w:tcPr>
          <w:p w14:paraId="79694716"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57,0</w:t>
            </w:r>
          </w:p>
        </w:tc>
        <w:tc>
          <w:tcPr>
            <w:tcW w:w="1350" w:type="dxa"/>
            <w:tcBorders>
              <w:top w:val="single" w:sz="4" w:space="0" w:color="auto"/>
              <w:left w:val="single" w:sz="4" w:space="0" w:color="auto"/>
              <w:bottom w:val="single" w:sz="4" w:space="0" w:color="auto"/>
              <w:right w:val="single" w:sz="4" w:space="0" w:color="auto"/>
            </w:tcBorders>
            <w:hideMark/>
          </w:tcPr>
          <w:p w14:paraId="56D91D6A"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57,0</w:t>
            </w:r>
          </w:p>
        </w:tc>
        <w:tc>
          <w:tcPr>
            <w:tcW w:w="1275" w:type="dxa"/>
            <w:tcBorders>
              <w:top w:val="single" w:sz="4" w:space="0" w:color="auto"/>
              <w:left w:val="single" w:sz="4" w:space="0" w:color="auto"/>
              <w:bottom w:val="single" w:sz="4" w:space="0" w:color="auto"/>
              <w:right w:val="single" w:sz="4" w:space="0" w:color="auto"/>
            </w:tcBorders>
            <w:hideMark/>
          </w:tcPr>
          <w:p w14:paraId="624A4040"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100</w:t>
            </w:r>
          </w:p>
        </w:tc>
      </w:tr>
      <w:tr w:rsidR="003D46C3" w:rsidRPr="003D46C3" w14:paraId="0DBFB8CF" w14:textId="77777777" w:rsidTr="00914599">
        <w:tc>
          <w:tcPr>
            <w:tcW w:w="565" w:type="dxa"/>
            <w:vMerge w:val="restart"/>
            <w:tcBorders>
              <w:top w:val="single" w:sz="4" w:space="0" w:color="auto"/>
              <w:left w:val="single" w:sz="4" w:space="0" w:color="auto"/>
              <w:bottom w:val="single" w:sz="4" w:space="0" w:color="auto"/>
              <w:right w:val="single" w:sz="4" w:space="0" w:color="auto"/>
            </w:tcBorders>
            <w:hideMark/>
          </w:tcPr>
          <w:p w14:paraId="070A9431" w14:textId="77777777" w:rsidR="006815B3" w:rsidRPr="003D46C3" w:rsidRDefault="006815B3" w:rsidP="006815B3">
            <w:pPr>
              <w:pStyle w:val="aa"/>
              <w:jc w:val="center"/>
              <w:rPr>
                <w:rFonts w:ascii="Times New Roman" w:hAnsi="Times New Roman"/>
                <w:sz w:val="24"/>
                <w:szCs w:val="24"/>
              </w:rPr>
            </w:pPr>
            <w:r w:rsidRPr="003D46C3">
              <w:rPr>
                <w:rFonts w:ascii="Times New Roman" w:hAnsi="Times New Roman"/>
                <w:sz w:val="24"/>
                <w:szCs w:val="24"/>
              </w:rPr>
              <w:t>5</w:t>
            </w:r>
          </w:p>
        </w:tc>
        <w:tc>
          <w:tcPr>
            <w:tcW w:w="4151" w:type="dxa"/>
            <w:tcBorders>
              <w:top w:val="single" w:sz="4" w:space="0" w:color="auto"/>
              <w:left w:val="single" w:sz="4" w:space="0" w:color="auto"/>
              <w:bottom w:val="single" w:sz="4" w:space="0" w:color="auto"/>
              <w:right w:val="single" w:sz="4" w:space="0" w:color="auto"/>
            </w:tcBorders>
            <w:hideMark/>
          </w:tcPr>
          <w:p w14:paraId="3BE3D08D" w14:textId="19AE9468" w:rsidR="006815B3" w:rsidRPr="003D46C3" w:rsidRDefault="006815B3" w:rsidP="00914599">
            <w:pPr>
              <w:pStyle w:val="aa"/>
              <w:jc w:val="both"/>
              <w:rPr>
                <w:rFonts w:ascii="Times New Roman" w:hAnsi="Times New Roman"/>
                <w:sz w:val="24"/>
                <w:szCs w:val="24"/>
              </w:rPr>
            </w:pPr>
            <w:r w:rsidRPr="003D46C3">
              <w:rPr>
                <w:rFonts w:ascii="Times New Roman" w:hAnsi="Times New Roman"/>
                <w:sz w:val="24"/>
                <w:szCs w:val="24"/>
              </w:rPr>
              <w:t xml:space="preserve">Ценные </w:t>
            </w:r>
            <w:r w:rsidR="00914599" w:rsidRPr="003D46C3">
              <w:rPr>
                <w:rFonts w:ascii="Times New Roman" w:hAnsi="Times New Roman"/>
                <w:sz w:val="24"/>
                <w:szCs w:val="24"/>
              </w:rPr>
              <w:t>лесные насаждения</w:t>
            </w:r>
            <w:r w:rsidRPr="003D46C3">
              <w:rPr>
                <w:rFonts w:ascii="Times New Roman" w:hAnsi="Times New Roman"/>
                <w:sz w:val="24"/>
                <w:szCs w:val="24"/>
              </w:rPr>
              <w:t xml:space="preserve"> (хвойные) в </w:t>
            </w:r>
            <w:r w:rsidR="00914599" w:rsidRPr="003D46C3">
              <w:rPr>
                <w:rFonts w:ascii="Times New Roman" w:hAnsi="Times New Roman"/>
                <w:sz w:val="24"/>
                <w:szCs w:val="24"/>
              </w:rPr>
              <w:t>составе покрытых</w:t>
            </w:r>
            <w:r w:rsidRPr="003D46C3">
              <w:rPr>
                <w:rFonts w:ascii="Times New Roman" w:hAnsi="Times New Roman"/>
                <w:sz w:val="24"/>
                <w:szCs w:val="24"/>
              </w:rPr>
              <w:t xml:space="preserve"> лесной растительностью земель лесного фонда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DC48645"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тыс. га</w:t>
            </w:r>
          </w:p>
        </w:tc>
        <w:tc>
          <w:tcPr>
            <w:tcW w:w="1344" w:type="dxa"/>
            <w:tcBorders>
              <w:top w:val="single" w:sz="4" w:space="0" w:color="auto"/>
              <w:left w:val="single" w:sz="4" w:space="0" w:color="auto"/>
              <w:bottom w:val="single" w:sz="4" w:space="0" w:color="auto"/>
              <w:right w:val="single" w:sz="4" w:space="0" w:color="auto"/>
            </w:tcBorders>
            <w:vAlign w:val="center"/>
            <w:hideMark/>
          </w:tcPr>
          <w:p w14:paraId="675FBEC2"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71,5</w:t>
            </w:r>
          </w:p>
        </w:tc>
        <w:tc>
          <w:tcPr>
            <w:tcW w:w="1350" w:type="dxa"/>
            <w:tcBorders>
              <w:top w:val="single" w:sz="4" w:space="0" w:color="auto"/>
              <w:left w:val="single" w:sz="4" w:space="0" w:color="auto"/>
              <w:bottom w:val="single" w:sz="4" w:space="0" w:color="auto"/>
              <w:right w:val="single" w:sz="4" w:space="0" w:color="auto"/>
            </w:tcBorders>
            <w:vAlign w:val="center"/>
            <w:hideMark/>
          </w:tcPr>
          <w:p w14:paraId="5F26136F"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71,5</w:t>
            </w:r>
          </w:p>
        </w:tc>
        <w:tc>
          <w:tcPr>
            <w:tcW w:w="1275" w:type="dxa"/>
            <w:tcBorders>
              <w:top w:val="single" w:sz="4" w:space="0" w:color="auto"/>
              <w:left w:val="single" w:sz="4" w:space="0" w:color="auto"/>
              <w:bottom w:val="single" w:sz="4" w:space="0" w:color="auto"/>
              <w:right w:val="single" w:sz="4" w:space="0" w:color="auto"/>
            </w:tcBorders>
          </w:tcPr>
          <w:p w14:paraId="52C465EF" w14:textId="77777777" w:rsidR="006815B3" w:rsidRPr="003D46C3" w:rsidRDefault="006815B3" w:rsidP="00914599">
            <w:pPr>
              <w:pStyle w:val="aa"/>
              <w:jc w:val="center"/>
              <w:rPr>
                <w:rFonts w:ascii="Times New Roman" w:hAnsi="Times New Roman"/>
                <w:sz w:val="24"/>
                <w:szCs w:val="24"/>
              </w:rPr>
            </w:pPr>
          </w:p>
          <w:p w14:paraId="53876F25"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99,0</w:t>
            </w:r>
          </w:p>
        </w:tc>
      </w:tr>
      <w:tr w:rsidR="003D46C3" w:rsidRPr="003D46C3" w14:paraId="5DF63DC6" w14:textId="77777777" w:rsidTr="00914599">
        <w:tc>
          <w:tcPr>
            <w:tcW w:w="0" w:type="auto"/>
            <w:vMerge/>
            <w:tcBorders>
              <w:top w:val="single" w:sz="4" w:space="0" w:color="auto"/>
              <w:left w:val="single" w:sz="4" w:space="0" w:color="auto"/>
              <w:bottom w:val="single" w:sz="4" w:space="0" w:color="auto"/>
              <w:right w:val="single" w:sz="4" w:space="0" w:color="auto"/>
            </w:tcBorders>
            <w:vAlign w:val="center"/>
            <w:hideMark/>
          </w:tcPr>
          <w:p w14:paraId="0F2192ED" w14:textId="77777777" w:rsidR="006815B3" w:rsidRPr="003D46C3" w:rsidRDefault="006815B3" w:rsidP="006815B3">
            <w:pPr>
              <w:pStyle w:val="aa"/>
              <w:jc w:val="center"/>
              <w:rPr>
                <w:rFonts w:ascii="Times New Roman" w:hAnsi="Times New Roman"/>
                <w:sz w:val="24"/>
                <w:szCs w:val="24"/>
              </w:rPr>
            </w:pPr>
          </w:p>
        </w:tc>
        <w:tc>
          <w:tcPr>
            <w:tcW w:w="4151" w:type="dxa"/>
            <w:tcBorders>
              <w:top w:val="single" w:sz="4" w:space="0" w:color="auto"/>
              <w:left w:val="single" w:sz="4" w:space="0" w:color="auto"/>
              <w:bottom w:val="single" w:sz="4" w:space="0" w:color="auto"/>
              <w:right w:val="single" w:sz="4" w:space="0" w:color="auto"/>
            </w:tcBorders>
            <w:hideMark/>
          </w:tcPr>
          <w:p w14:paraId="160E4AA5" w14:textId="77777777" w:rsidR="006815B3" w:rsidRPr="003D46C3" w:rsidRDefault="006815B3" w:rsidP="00914599">
            <w:pPr>
              <w:pStyle w:val="aa"/>
              <w:jc w:val="both"/>
              <w:rPr>
                <w:rFonts w:ascii="Times New Roman" w:hAnsi="Times New Roman"/>
                <w:sz w:val="24"/>
                <w:szCs w:val="24"/>
              </w:rPr>
            </w:pPr>
            <w:r w:rsidRPr="003D46C3">
              <w:rPr>
                <w:rFonts w:ascii="Times New Roman" w:hAnsi="Times New Roman"/>
                <w:sz w:val="24"/>
                <w:szCs w:val="24"/>
              </w:rPr>
              <w:t>в т.ч. по породам:</w:t>
            </w:r>
          </w:p>
        </w:tc>
        <w:tc>
          <w:tcPr>
            <w:tcW w:w="1134" w:type="dxa"/>
            <w:tcBorders>
              <w:top w:val="single" w:sz="4" w:space="0" w:color="auto"/>
              <w:left w:val="single" w:sz="4" w:space="0" w:color="auto"/>
              <w:bottom w:val="single" w:sz="4" w:space="0" w:color="auto"/>
              <w:right w:val="single" w:sz="4" w:space="0" w:color="auto"/>
            </w:tcBorders>
          </w:tcPr>
          <w:p w14:paraId="3D52466D" w14:textId="77777777" w:rsidR="006815B3" w:rsidRPr="003D46C3" w:rsidRDefault="006815B3" w:rsidP="00914599">
            <w:pPr>
              <w:pStyle w:val="aa"/>
              <w:jc w:val="center"/>
              <w:rPr>
                <w:rFonts w:ascii="Times New Roman" w:hAnsi="Times New Roman"/>
                <w:sz w:val="24"/>
                <w:szCs w:val="24"/>
              </w:rPr>
            </w:pPr>
          </w:p>
        </w:tc>
        <w:tc>
          <w:tcPr>
            <w:tcW w:w="1344" w:type="dxa"/>
            <w:tcBorders>
              <w:top w:val="single" w:sz="4" w:space="0" w:color="auto"/>
              <w:left w:val="single" w:sz="4" w:space="0" w:color="auto"/>
              <w:bottom w:val="single" w:sz="4" w:space="0" w:color="auto"/>
              <w:right w:val="single" w:sz="4" w:space="0" w:color="auto"/>
            </w:tcBorders>
          </w:tcPr>
          <w:p w14:paraId="18649D11" w14:textId="77777777" w:rsidR="006815B3" w:rsidRPr="003D46C3" w:rsidRDefault="006815B3" w:rsidP="00914599">
            <w:pPr>
              <w:pStyle w:val="aa"/>
              <w:jc w:val="center"/>
              <w:rPr>
                <w:rFonts w:ascii="Times New Roman" w:hAnsi="Times New Roman"/>
                <w:sz w:val="24"/>
                <w:szCs w:val="24"/>
              </w:rPr>
            </w:pPr>
          </w:p>
        </w:tc>
        <w:tc>
          <w:tcPr>
            <w:tcW w:w="1350" w:type="dxa"/>
            <w:tcBorders>
              <w:top w:val="single" w:sz="4" w:space="0" w:color="auto"/>
              <w:left w:val="single" w:sz="4" w:space="0" w:color="auto"/>
              <w:bottom w:val="single" w:sz="4" w:space="0" w:color="auto"/>
              <w:right w:val="single" w:sz="4" w:space="0" w:color="auto"/>
            </w:tcBorders>
          </w:tcPr>
          <w:p w14:paraId="66EA4401" w14:textId="77777777" w:rsidR="006815B3" w:rsidRPr="003D46C3" w:rsidRDefault="006815B3" w:rsidP="00914599">
            <w:pPr>
              <w:pStyle w:val="aa"/>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14:paraId="443FC85C" w14:textId="77777777" w:rsidR="006815B3" w:rsidRPr="003D46C3" w:rsidRDefault="006815B3" w:rsidP="00914599">
            <w:pPr>
              <w:pStyle w:val="aa"/>
              <w:jc w:val="center"/>
              <w:rPr>
                <w:rFonts w:ascii="Times New Roman" w:hAnsi="Times New Roman"/>
                <w:sz w:val="24"/>
                <w:szCs w:val="24"/>
              </w:rPr>
            </w:pPr>
          </w:p>
        </w:tc>
      </w:tr>
      <w:tr w:rsidR="003D46C3" w:rsidRPr="003D46C3" w14:paraId="141EDAC9" w14:textId="77777777" w:rsidTr="00914599">
        <w:tc>
          <w:tcPr>
            <w:tcW w:w="0" w:type="auto"/>
            <w:vMerge/>
            <w:tcBorders>
              <w:top w:val="single" w:sz="4" w:space="0" w:color="auto"/>
              <w:left w:val="single" w:sz="4" w:space="0" w:color="auto"/>
              <w:bottom w:val="single" w:sz="4" w:space="0" w:color="auto"/>
              <w:right w:val="single" w:sz="4" w:space="0" w:color="auto"/>
            </w:tcBorders>
            <w:vAlign w:val="center"/>
            <w:hideMark/>
          </w:tcPr>
          <w:p w14:paraId="4AACB24A" w14:textId="77777777" w:rsidR="006815B3" w:rsidRPr="003D46C3" w:rsidRDefault="006815B3" w:rsidP="006815B3">
            <w:pPr>
              <w:pStyle w:val="aa"/>
              <w:jc w:val="center"/>
              <w:rPr>
                <w:rFonts w:ascii="Times New Roman" w:hAnsi="Times New Roman"/>
                <w:sz w:val="24"/>
                <w:szCs w:val="24"/>
              </w:rPr>
            </w:pPr>
          </w:p>
        </w:tc>
        <w:tc>
          <w:tcPr>
            <w:tcW w:w="4151" w:type="dxa"/>
            <w:tcBorders>
              <w:top w:val="single" w:sz="4" w:space="0" w:color="auto"/>
              <w:left w:val="single" w:sz="4" w:space="0" w:color="auto"/>
              <w:bottom w:val="single" w:sz="4" w:space="0" w:color="auto"/>
              <w:right w:val="single" w:sz="4" w:space="0" w:color="auto"/>
            </w:tcBorders>
            <w:hideMark/>
          </w:tcPr>
          <w:p w14:paraId="5E40A729" w14:textId="77777777" w:rsidR="006815B3" w:rsidRPr="003D46C3" w:rsidRDefault="006815B3" w:rsidP="00914599">
            <w:pPr>
              <w:pStyle w:val="aa"/>
              <w:jc w:val="both"/>
              <w:rPr>
                <w:rFonts w:ascii="Times New Roman" w:hAnsi="Times New Roman"/>
                <w:sz w:val="24"/>
                <w:szCs w:val="24"/>
              </w:rPr>
            </w:pPr>
            <w:r w:rsidRPr="003D46C3">
              <w:rPr>
                <w:rFonts w:ascii="Times New Roman" w:hAnsi="Times New Roman"/>
                <w:sz w:val="24"/>
                <w:szCs w:val="24"/>
              </w:rPr>
              <w:t>Сосна</w:t>
            </w:r>
          </w:p>
        </w:tc>
        <w:tc>
          <w:tcPr>
            <w:tcW w:w="1134" w:type="dxa"/>
            <w:tcBorders>
              <w:top w:val="single" w:sz="4" w:space="0" w:color="auto"/>
              <w:left w:val="single" w:sz="4" w:space="0" w:color="auto"/>
              <w:bottom w:val="single" w:sz="4" w:space="0" w:color="auto"/>
              <w:right w:val="single" w:sz="4" w:space="0" w:color="auto"/>
            </w:tcBorders>
            <w:hideMark/>
          </w:tcPr>
          <w:p w14:paraId="7159A768"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тыс. га</w:t>
            </w:r>
          </w:p>
        </w:tc>
        <w:tc>
          <w:tcPr>
            <w:tcW w:w="1344" w:type="dxa"/>
            <w:tcBorders>
              <w:top w:val="single" w:sz="4" w:space="0" w:color="auto"/>
              <w:left w:val="single" w:sz="4" w:space="0" w:color="auto"/>
              <w:bottom w:val="single" w:sz="4" w:space="0" w:color="auto"/>
              <w:right w:val="single" w:sz="4" w:space="0" w:color="auto"/>
            </w:tcBorders>
            <w:hideMark/>
          </w:tcPr>
          <w:p w14:paraId="177846FB"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15,6</w:t>
            </w:r>
          </w:p>
        </w:tc>
        <w:tc>
          <w:tcPr>
            <w:tcW w:w="1350" w:type="dxa"/>
            <w:tcBorders>
              <w:top w:val="single" w:sz="4" w:space="0" w:color="auto"/>
              <w:left w:val="single" w:sz="4" w:space="0" w:color="auto"/>
              <w:bottom w:val="single" w:sz="4" w:space="0" w:color="auto"/>
              <w:right w:val="single" w:sz="4" w:space="0" w:color="auto"/>
            </w:tcBorders>
            <w:hideMark/>
          </w:tcPr>
          <w:p w14:paraId="7C47CAF2"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15,6</w:t>
            </w:r>
          </w:p>
        </w:tc>
        <w:tc>
          <w:tcPr>
            <w:tcW w:w="1275" w:type="dxa"/>
            <w:tcBorders>
              <w:top w:val="single" w:sz="4" w:space="0" w:color="auto"/>
              <w:left w:val="single" w:sz="4" w:space="0" w:color="auto"/>
              <w:bottom w:val="single" w:sz="4" w:space="0" w:color="auto"/>
              <w:right w:val="single" w:sz="4" w:space="0" w:color="auto"/>
            </w:tcBorders>
            <w:hideMark/>
          </w:tcPr>
          <w:p w14:paraId="694195DB"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97,5</w:t>
            </w:r>
          </w:p>
        </w:tc>
      </w:tr>
      <w:tr w:rsidR="003D46C3" w:rsidRPr="003D46C3" w14:paraId="5CECF460" w14:textId="77777777" w:rsidTr="00914599">
        <w:tc>
          <w:tcPr>
            <w:tcW w:w="0" w:type="auto"/>
            <w:vMerge/>
            <w:tcBorders>
              <w:top w:val="single" w:sz="4" w:space="0" w:color="auto"/>
              <w:left w:val="single" w:sz="4" w:space="0" w:color="auto"/>
              <w:bottom w:val="single" w:sz="4" w:space="0" w:color="auto"/>
              <w:right w:val="single" w:sz="4" w:space="0" w:color="auto"/>
            </w:tcBorders>
            <w:vAlign w:val="center"/>
            <w:hideMark/>
          </w:tcPr>
          <w:p w14:paraId="7EBC1DE4" w14:textId="77777777" w:rsidR="006815B3" w:rsidRPr="003D46C3" w:rsidRDefault="006815B3" w:rsidP="006815B3">
            <w:pPr>
              <w:pStyle w:val="aa"/>
              <w:jc w:val="center"/>
              <w:rPr>
                <w:rFonts w:ascii="Times New Roman" w:hAnsi="Times New Roman"/>
                <w:sz w:val="24"/>
                <w:szCs w:val="24"/>
              </w:rPr>
            </w:pPr>
          </w:p>
        </w:tc>
        <w:tc>
          <w:tcPr>
            <w:tcW w:w="4151" w:type="dxa"/>
            <w:tcBorders>
              <w:top w:val="single" w:sz="4" w:space="0" w:color="auto"/>
              <w:left w:val="single" w:sz="4" w:space="0" w:color="auto"/>
              <w:bottom w:val="single" w:sz="4" w:space="0" w:color="auto"/>
              <w:right w:val="single" w:sz="4" w:space="0" w:color="auto"/>
            </w:tcBorders>
            <w:hideMark/>
          </w:tcPr>
          <w:p w14:paraId="11D3C1F8" w14:textId="77777777" w:rsidR="006815B3" w:rsidRPr="003D46C3" w:rsidRDefault="006815B3" w:rsidP="00914599">
            <w:pPr>
              <w:pStyle w:val="aa"/>
              <w:jc w:val="both"/>
              <w:rPr>
                <w:rFonts w:ascii="Times New Roman" w:hAnsi="Times New Roman"/>
                <w:sz w:val="24"/>
                <w:szCs w:val="24"/>
              </w:rPr>
            </w:pPr>
            <w:r w:rsidRPr="003D46C3">
              <w:rPr>
                <w:rFonts w:ascii="Times New Roman" w:hAnsi="Times New Roman"/>
                <w:sz w:val="24"/>
                <w:szCs w:val="24"/>
              </w:rPr>
              <w:t>Ель</w:t>
            </w:r>
          </w:p>
        </w:tc>
        <w:tc>
          <w:tcPr>
            <w:tcW w:w="1134" w:type="dxa"/>
            <w:tcBorders>
              <w:top w:val="single" w:sz="4" w:space="0" w:color="auto"/>
              <w:left w:val="single" w:sz="4" w:space="0" w:color="auto"/>
              <w:bottom w:val="single" w:sz="4" w:space="0" w:color="auto"/>
              <w:right w:val="single" w:sz="4" w:space="0" w:color="auto"/>
            </w:tcBorders>
            <w:hideMark/>
          </w:tcPr>
          <w:p w14:paraId="03C5109A"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тыс. га</w:t>
            </w:r>
          </w:p>
        </w:tc>
        <w:tc>
          <w:tcPr>
            <w:tcW w:w="1344" w:type="dxa"/>
            <w:tcBorders>
              <w:top w:val="single" w:sz="4" w:space="0" w:color="auto"/>
              <w:left w:val="single" w:sz="4" w:space="0" w:color="auto"/>
              <w:bottom w:val="single" w:sz="4" w:space="0" w:color="auto"/>
              <w:right w:val="single" w:sz="4" w:space="0" w:color="auto"/>
            </w:tcBorders>
            <w:hideMark/>
          </w:tcPr>
          <w:p w14:paraId="3A1A9EB1"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55,8</w:t>
            </w:r>
          </w:p>
        </w:tc>
        <w:tc>
          <w:tcPr>
            <w:tcW w:w="1350" w:type="dxa"/>
            <w:tcBorders>
              <w:top w:val="single" w:sz="4" w:space="0" w:color="auto"/>
              <w:left w:val="single" w:sz="4" w:space="0" w:color="auto"/>
              <w:bottom w:val="single" w:sz="4" w:space="0" w:color="auto"/>
              <w:right w:val="single" w:sz="4" w:space="0" w:color="auto"/>
            </w:tcBorders>
            <w:hideMark/>
          </w:tcPr>
          <w:p w14:paraId="2A46AF5D"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56</w:t>
            </w:r>
          </w:p>
        </w:tc>
        <w:tc>
          <w:tcPr>
            <w:tcW w:w="1275" w:type="dxa"/>
            <w:tcBorders>
              <w:top w:val="single" w:sz="4" w:space="0" w:color="auto"/>
              <w:left w:val="single" w:sz="4" w:space="0" w:color="auto"/>
              <w:bottom w:val="single" w:sz="4" w:space="0" w:color="auto"/>
              <w:right w:val="single" w:sz="4" w:space="0" w:color="auto"/>
            </w:tcBorders>
            <w:hideMark/>
          </w:tcPr>
          <w:p w14:paraId="74C24C10"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100,4</w:t>
            </w:r>
          </w:p>
        </w:tc>
      </w:tr>
      <w:tr w:rsidR="003D46C3" w:rsidRPr="003D46C3" w14:paraId="643CB416" w14:textId="77777777" w:rsidTr="00914599">
        <w:tc>
          <w:tcPr>
            <w:tcW w:w="0" w:type="auto"/>
            <w:vMerge/>
            <w:tcBorders>
              <w:top w:val="single" w:sz="4" w:space="0" w:color="auto"/>
              <w:left w:val="single" w:sz="4" w:space="0" w:color="auto"/>
              <w:bottom w:val="single" w:sz="4" w:space="0" w:color="auto"/>
              <w:right w:val="single" w:sz="4" w:space="0" w:color="auto"/>
            </w:tcBorders>
            <w:vAlign w:val="center"/>
            <w:hideMark/>
          </w:tcPr>
          <w:p w14:paraId="0967FCBE" w14:textId="77777777" w:rsidR="006815B3" w:rsidRPr="003D46C3" w:rsidRDefault="006815B3" w:rsidP="006815B3">
            <w:pPr>
              <w:pStyle w:val="aa"/>
              <w:jc w:val="center"/>
              <w:rPr>
                <w:rFonts w:ascii="Times New Roman" w:hAnsi="Times New Roman"/>
                <w:sz w:val="24"/>
                <w:szCs w:val="24"/>
              </w:rPr>
            </w:pPr>
          </w:p>
        </w:tc>
        <w:tc>
          <w:tcPr>
            <w:tcW w:w="4151" w:type="dxa"/>
            <w:tcBorders>
              <w:top w:val="single" w:sz="4" w:space="0" w:color="auto"/>
              <w:left w:val="single" w:sz="4" w:space="0" w:color="auto"/>
              <w:bottom w:val="single" w:sz="4" w:space="0" w:color="auto"/>
              <w:right w:val="single" w:sz="4" w:space="0" w:color="auto"/>
            </w:tcBorders>
            <w:hideMark/>
          </w:tcPr>
          <w:p w14:paraId="7557ADC8" w14:textId="77777777" w:rsidR="006815B3" w:rsidRPr="003D46C3" w:rsidRDefault="006815B3" w:rsidP="00914599">
            <w:pPr>
              <w:pStyle w:val="aa"/>
              <w:jc w:val="both"/>
              <w:rPr>
                <w:rFonts w:ascii="Times New Roman" w:hAnsi="Times New Roman"/>
                <w:sz w:val="24"/>
                <w:szCs w:val="24"/>
              </w:rPr>
            </w:pPr>
            <w:r w:rsidRPr="003D46C3">
              <w:rPr>
                <w:rFonts w:ascii="Times New Roman" w:hAnsi="Times New Roman"/>
                <w:sz w:val="24"/>
                <w:szCs w:val="24"/>
              </w:rPr>
              <w:t>Пихта</w:t>
            </w:r>
          </w:p>
        </w:tc>
        <w:tc>
          <w:tcPr>
            <w:tcW w:w="1134" w:type="dxa"/>
            <w:tcBorders>
              <w:top w:val="single" w:sz="4" w:space="0" w:color="auto"/>
              <w:left w:val="single" w:sz="4" w:space="0" w:color="auto"/>
              <w:bottom w:val="single" w:sz="4" w:space="0" w:color="auto"/>
              <w:right w:val="single" w:sz="4" w:space="0" w:color="auto"/>
            </w:tcBorders>
            <w:hideMark/>
          </w:tcPr>
          <w:p w14:paraId="3FB2CAAA"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тыс. га</w:t>
            </w:r>
          </w:p>
        </w:tc>
        <w:tc>
          <w:tcPr>
            <w:tcW w:w="1344" w:type="dxa"/>
            <w:tcBorders>
              <w:top w:val="single" w:sz="4" w:space="0" w:color="auto"/>
              <w:left w:val="single" w:sz="4" w:space="0" w:color="auto"/>
              <w:bottom w:val="single" w:sz="4" w:space="0" w:color="auto"/>
              <w:right w:val="single" w:sz="4" w:space="0" w:color="auto"/>
            </w:tcBorders>
            <w:hideMark/>
          </w:tcPr>
          <w:p w14:paraId="4915C315"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0,1</w:t>
            </w:r>
          </w:p>
        </w:tc>
        <w:tc>
          <w:tcPr>
            <w:tcW w:w="1350" w:type="dxa"/>
            <w:tcBorders>
              <w:top w:val="single" w:sz="4" w:space="0" w:color="auto"/>
              <w:left w:val="single" w:sz="4" w:space="0" w:color="auto"/>
              <w:bottom w:val="single" w:sz="4" w:space="0" w:color="auto"/>
              <w:right w:val="single" w:sz="4" w:space="0" w:color="auto"/>
            </w:tcBorders>
            <w:hideMark/>
          </w:tcPr>
          <w:p w14:paraId="62E9E8F9"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0,1</w:t>
            </w:r>
          </w:p>
        </w:tc>
        <w:tc>
          <w:tcPr>
            <w:tcW w:w="1275" w:type="dxa"/>
            <w:tcBorders>
              <w:top w:val="single" w:sz="4" w:space="0" w:color="auto"/>
              <w:left w:val="single" w:sz="4" w:space="0" w:color="auto"/>
              <w:bottom w:val="single" w:sz="4" w:space="0" w:color="auto"/>
              <w:right w:val="single" w:sz="4" w:space="0" w:color="auto"/>
            </w:tcBorders>
            <w:hideMark/>
          </w:tcPr>
          <w:p w14:paraId="429B8B53"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100</w:t>
            </w:r>
          </w:p>
        </w:tc>
      </w:tr>
      <w:tr w:rsidR="003D46C3" w:rsidRPr="003D46C3" w14:paraId="33DD96B3" w14:textId="77777777" w:rsidTr="00914599">
        <w:tc>
          <w:tcPr>
            <w:tcW w:w="0" w:type="auto"/>
            <w:vMerge/>
            <w:tcBorders>
              <w:top w:val="single" w:sz="4" w:space="0" w:color="auto"/>
              <w:left w:val="single" w:sz="4" w:space="0" w:color="auto"/>
              <w:bottom w:val="single" w:sz="4" w:space="0" w:color="auto"/>
              <w:right w:val="single" w:sz="4" w:space="0" w:color="auto"/>
            </w:tcBorders>
            <w:vAlign w:val="center"/>
            <w:hideMark/>
          </w:tcPr>
          <w:p w14:paraId="07D58E08" w14:textId="77777777" w:rsidR="006815B3" w:rsidRPr="003D46C3" w:rsidRDefault="006815B3" w:rsidP="006815B3">
            <w:pPr>
              <w:pStyle w:val="aa"/>
              <w:jc w:val="center"/>
              <w:rPr>
                <w:rFonts w:ascii="Times New Roman" w:hAnsi="Times New Roman"/>
                <w:sz w:val="24"/>
                <w:szCs w:val="24"/>
              </w:rPr>
            </w:pPr>
          </w:p>
        </w:tc>
        <w:tc>
          <w:tcPr>
            <w:tcW w:w="4151" w:type="dxa"/>
            <w:tcBorders>
              <w:top w:val="single" w:sz="4" w:space="0" w:color="auto"/>
              <w:left w:val="single" w:sz="4" w:space="0" w:color="auto"/>
              <w:bottom w:val="single" w:sz="4" w:space="0" w:color="auto"/>
              <w:right w:val="single" w:sz="4" w:space="0" w:color="auto"/>
            </w:tcBorders>
            <w:hideMark/>
          </w:tcPr>
          <w:p w14:paraId="26B67ACF" w14:textId="77777777" w:rsidR="006815B3" w:rsidRPr="003D46C3" w:rsidRDefault="006815B3" w:rsidP="00914599">
            <w:pPr>
              <w:pStyle w:val="aa"/>
              <w:jc w:val="both"/>
              <w:rPr>
                <w:rFonts w:ascii="Times New Roman" w:hAnsi="Times New Roman"/>
                <w:sz w:val="24"/>
                <w:szCs w:val="24"/>
              </w:rPr>
            </w:pPr>
            <w:r w:rsidRPr="003D46C3">
              <w:rPr>
                <w:rFonts w:ascii="Times New Roman" w:hAnsi="Times New Roman"/>
                <w:sz w:val="24"/>
                <w:szCs w:val="24"/>
              </w:rPr>
              <w:t>Лиственница</w:t>
            </w:r>
          </w:p>
        </w:tc>
        <w:tc>
          <w:tcPr>
            <w:tcW w:w="1134" w:type="dxa"/>
            <w:tcBorders>
              <w:top w:val="single" w:sz="4" w:space="0" w:color="auto"/>
              <w:left w:val="single" w:sz="4" w:space="0" w:color="auto"/>
              <w:bottom w:val="single" w:sz="4" w:space="0" w:color="auto"/>
              <w:right w:val="single" w:sz="4" w:space="0" w:color="auto"/>
            </w:tcBorders>
            <w:hideMark/>
          </w:tcPr>
          <w:p w14:paraId="41922FFD"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тыс. га</w:t>
            </w:r>
          </w:p>
        </w:tc>
        <w:tc>
          <w:tcPr>
            <w:tcW w:w="1344" w:type="dxa"/>
            <w:tcBorders>
              <w:top w:val="single" w:sz="4" w:space="0" w:color="auto"/>
              <w:left w:val="single" w:sz="4" w:space="0" w:color="auto"/>
              <w:bottom w:val="single" w:sz="4" w:space="0" w:color="auto"/>
              <w:right w:val="single" w:sz="4" w:space="0" w:color="auto"/>
            </w:tcBorders>
            <w:hideMark/>
          </w:tcPr>
          <w:p w14:paraId="2047E01E"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0,013</w:t>
            </w:r>
          </w:p>
        </w:tc>
        <w:tc>
          <w:tcPr>
            <w:tcW w:w="1350" w:type="dxa"/>
            <w:tcBorders>
              <w:top w:val="single" w:sz="4" w:space="0" w:color="auto"/>
              <w:left w:val="single" w:sz="4" w:space="0" w:color="auto"/>
              <w:bottom w:val="single" w:sz="4" w:space="0" w:color="auto"/>
              <w:right w:val="single" w:sz="4" w:space="0" w:color="auto"/>
            </w:tcBorders>
            <w:hideMark/>
          </w:tcPr>
          <w:p w14:paraId="006DA543"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0,013</w:t>
            </w:r>
          </w:p>
        </w:tc>
        <w:tc>
          <w:tcPr>
            <w:tcW w:w="1275" w:type="dxa"/>
            <w:tcBorders>
              <w:top w:val="single" w:sz="4" w:space="0" w:color="auto"/>
              <w:left w:val="single" w:sz="4" w:space="0" w:color="auto"/>
              <w:bottom w:val="single" w:sz="4" w:space="0" w:color="auto"/>
              <w:right w:val="single" w:sz="4" w:space="0" w:color="auto"/>
            </w:tcBorders>
            <w:hideMark/>
          </w:tcPr>
          <w:p w14:paraId="09699DF6"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100</w:t>
            </w:r>
          </w:p>
        </w:tc>
      </w:tr>
      <w:tr w:rsidR="003D46C3" w:rsidRPr="003D46C3" w14:paraId="6F8D22A3" w14:textId="77777777" w:rsidTr="00914599">
        <w:tc>
          <w:tcPr>
            <w:tcW w:w="0" w:type="auto"/>
            <w:vMerge/>
            <w:tcBorders>
              <w:top w:val="single" w:sz="4" w:space="0" w:color="auto"/>
              <w:left w:val="single" w:sz="4" w:space="0" w:color="auto"/>
              <w:bottom w:val="single" w:sz="4" w:space="0" w:color="auto"/>
              <w:right w:val="single" w:sz="4" w:space="0" w:color="auto"/>
            </w:tcBorders>
            <w:vAlign w:val="center"/>
            <w:hideMark/>
          </w:tcPr>
          <w:p w14:paraId="56EB1613" w14:textId="77777777" w:rsidR="006815B3" w:rsidRPr="003D46C3" w:rsidRDefault="006815B3" w:rsidP="006815B3">
            <w:pPr>
              <w:pStyle w:val="aa"/>
              <w:jc w:val="center"/>
              <w:rPr>
                <w:rFonts w:ascii="Times New Roman" w:hAnsi="Times New Roman"/>
                <w:sz w:val="24"/>
                <w:szCs w:val="24"/>
              </w:rPr>
            </w:pPr>
          </w:p>
        </w:tc>
        <w:tc>
          <w:tcPr>
            <w:tcW w:w="4151" w:type="dxa"/>
            <w:tcBorders>
              <w:top w:val="single" w:sz="4" w:space="0" w:color="auto"/>
              <w:left w:val="single" w:sz="4" w:space="0" w:color="auto"/>
              <w:bottom w:val="single" w:sz="4" w:space="0" w:color="auto"/>
              <w:right w:val="single" w:sz="4" w:space="0" w:color="auto"/>
            </w:tcBorders>
            <w:hideMark/>
          </w:tcPr>
          <w:p w14:paraId="13BAAC36" w14:textId="77777777" w:rsidR="006815B3" w:rsidRPr="003D46C3" w:rsidRDefault="006815B3" w:rsidP="00914599">
            <w:pPr>
              <w:pStyle w:val="aa"/>
              <w:jc w:val="both"/>
              <w:rPr>
                <w:rFonts w:ascii="Times New Roman" w:hAnsi="Times New Roman"/>
                <w:sz w:val="24"/>
                <w:szCs w:val="24"/>
              </w:rPr>
            </w:pPr>
            <w:r w:rsidRPr="003D46C3">
              <w:rPr>
                <w:rFonts w:ascii="Times New Roman" w:hAnsi="Times New Roman"/>
                <w:sz w:val="24"/>
                <w:szCs w:val="24"/>
              </w:rPr>
              <w:t xml:space="preserve">Кедр </w:t>
            </w:r>
          </w:p>
        </w:tc>
        <w:tc>
          <w:tcPr>
            <w:tcW w:w="1134" w:type="dxa"/>
            <w:tcBorders>
              <w:top w:val="single" w:sz="4" w:space="0" w:color="auto"/>
              <w:left w:val="single" w:sz="4" w:space="0" w:color="auto"/>
              <w:bottom w:val="single" w:sz="4" w:space="0" w:color="auto"/>
              <w:right w:val="single" w:sz="4" w:space="0" w:color="auto"/>
            </w:tcBorders>
            <w:hideMark/>
          </w:tcPr>
          <w:p w14:paraId="7B6D528E"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тыс. га</w:t>
            </w:r>
          </w:p>
        </w:tc>
        <w:tc>
          <w:tcPr>
            <w:tcW w:w="1344" w:type="dxa"/>
            <w:tcBorders>
              <w:top w:val="single" w:sz="4" w:space="0" w:color="auto"/>
              <w:left w:val="single" w:sz="4" w:space="0" w:color="auto"/>
              <w:bottom w:val="single" w:sz="4" w:space="0" w:color="auto"/>
              <w:right w:val="single" w:sz="4" w:space="0" w:color="auto"/>
            </w:tcBorders>
            <w:hideMark/>
          </w:tcPr>
          <w:p w14:paraId="2C05019B"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0,002</w:t>
            </w:r>
          </w:p>
        </w:tc>
        <w:tc>
          <w:tcPr>
            <w:tcW w:w="1350" w:type="dxa"/>
            <w:tcBorders>
              <w:top w:val="single" w:sz="4" w:space="0" w:color="auto"/>
              <w:left w:val="single" w:sz="4" w:space="0" w:color="auto"/>
              <w:bottom w:val="single" w:sz="4" w:space="0" w:color="auto"/>
              <w:right w:val="single" w:sz="4" w:space="0" w:color="auto"/>
            </w:tcBorders>
            <w:hideMark/>
          </w:tcPr>
          <w:p w14:paraId="571B6010"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0,002</w:t>
            </w:r>
          </w:p>
        </w:tc>
        <w:tc>
          <w:tcPr>
            <w:tcW w:w="1275" w:type="dxa"/>
            <w:tcBorders>
              <w:top w:val="single" w:sz="4" w:space="0" w:color="auto"/>
              <w:left w:val="single" w:sz="4" w:space="0" w:color="auto"/>
              <w:bottom w:val="single" w:sz="4" w:space="0" w:color="auto"/>
              <w:right w:val="single" w:sz="4" w:space="0" w:color="auto"/>
            </w:tcBorders>
            <w:hideMark/>
          </w:tcPr>
          <w:p w14:paraId="50412DF6"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100</w:t>
            </w:r>
          </w:p>
        </w:tc>
      </w:tr>
      <w:tr w:rsidR="003D46C3" w:rsidRPr="003D46C3" w14:paraId="12208006" w14:textId="77777777" w:rsidTr="00914599">
        <w:tc>
          <w:tcPr>
            <w:tcW w:w="565" w:type="dxa"/>
            <w:tcBorders>
              <w:top w:val="single" w:sz="4" w:space="0" w:color="auto"/>
              <w:left w:val="single" w:sz="4" w:space="0" w:color="auto"/>
              <w:bottom w:val="single" w:sz="4" w:space="0" w:color="auto"/>
              <w:right w:val="single" w:sz="4" w:space="0" w:color="auto"/>
            </w:tcBorders>
            <w:hideMark/>
          </w:tcPr>
          <w:p w14:paraId="1476B31D" w14:textId="77777777" w:rsidR="006815B3" w:rsidRPr="003D46C3" w:rsidRDefault="006815B3" w:rsidP="006815B3">
            <w:pPr>
              <w:pStyle w:val="aa"/>
              <w:jc w:val="center"/>
              <w:rPr>
                <w:rFonts w:ascii="Times New Roman" w:hAnsi="Times New Roman"/>
                <w:sz w:val="24"/>
                <w:szCs w:val="24"/>
              </w:rPr>
            </w:pPr>
            <w:r w:rsidRPr="003D46C3">
              <w:rPr>
                <w:rFonts w:ascii="Times New Roman" w:hAnsi="Times New Roman"/>
                <w:sz w:val="24"/>
                <w:szCs w:val="24"/>
              </w:rPr>
              <w:t>6</w:t>
            </w:r>
          </w:p>
        </w:tc>
        <w:tc>
          <w:tcPr>
            <w:tcW w:w="4151" w:type="dxa"/>
            <w:tcBorders>
              <w:top w:val="single" w:sz="4" w:space="0" w:color="auto"/>
              <w:left w:val="single" w:sz="4" w:space="0" w:color="auto"/>
              <w:bottom w:val="single" w:sz="4" w:space="0" w:color="auto"/>
              <w:right w:val="single" w:sz="4" w:space="0" w:color="auto"/>
            </w:tcBorders>
            <w:hideMark/>
          </w:tcPr>
          <w:p w14:paraId="28C22898" w14:textId="77777777" w:rsidR="006815B3" w:rsidRPr="003D46C3" w:rsidRDefault="006815B3" w:rsidP="00914599">
            <w:pPr>
              <w:pStyle w:val="aa"/>
              <w:jc w:val="both"/>
              <w:rPr>
                <w:rFonts w:ascii="Times New Roman" w:hAnsi="Times New Roman"/>
                <w:sz w:val="24"/>
                <w:szCs w:val="24"/>
              </w:rPr>
            </w:pPr>
            <w:r w:rsidRPr="003D46C3">
              <w:rPr>
                <w:rFonts w:ascii="Times New Roman" w:hAnsi="Times New Roman"/>
                <w:sz w:val="24"/>
                <w:szCs w:val="24"/>
              </w:rPr>
              <w:t>Непокрытые лесной   растительностью земли лесного фонда, всего</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B9C0684"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тыс. га</w:t>
            </w:r>
          </w:p>
        </w:tc>
        <w:tc>
          <w:tcPr>
            <w:tcW w:w="1344" w:type="dxa"/>
            <w:tcBorders>
              <w:top w:val="single" w:sz="4" w:space="0" w:color="auto"/>
              <w:left w:val="single" w:sz="4" w:space="0" w:color="auto"/>
              <w:bottom w:val="single" w:sz="4" w:space="0" w:color="auto"/>
              <w:right w:val="single" w:sz="4" w:space="0" w:color="auto"/>
            </w:tcBorders>
            <w:vAlign w:val="center"/>
            <w:hideMark/>
          </w:tcPr>
          <w:p w14:paraId="6BB2D1BD"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3,569</w:t>
            </w:r>
          </w:p>
        </w:tc>
        <w:tc>
          <w:tcPr>
            <w:tcW w:w="1350" w:type="dxa"/>
            <w:tcBorders>
              <w:top w:val="single" w:sz="4" w:space="0" w:color="auto"/>
              <w:left w:val="single" w:sz="4" w:space="0" w:color="auto"/>
              <w:bottom w:val="single" w:sz="4" w:space="0" w:color="auto"/>
              <w:right w:val="single" w:sz="4" w:space="0" w:color="auto"/>
            </w:tcBorders>
            <w:vAlign w:val="center"/>
            <w:hideMark/>
          </w:tcPr>
          <w:p w14:paraId="46252D0E"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3,2</w:t>
            </w:r>
          </w:p>
        </w:tc>
        <w:tc>
          <w:tcPr>
            <w:tcW w:w="1275" w:type="dxa"/>
            <w:tcBorders>
              <w:top w:val="single" w:sz="4" w:space="0" w:color="auto"/>
              <w:left w:val="single" w:sz="4" w:space="0" w:color="auto"/>
              <w:bottom w:val="single" w:sz="4" w:space="0" w:color="auto"/>
              <w:right w:val="single" w:sz="4" w:space="0" w:color="auto"/>
            </w:tcBorders>
          </w:tcPr>
          <w:p w14:paraId="1B3E536C" w14:textId="77777777" w:rsidR="006815B3" w:rsidRPr="003D46C3" w:rsidRDefault="006815B3" w:rsidP="00914599">
            <w:pPr>
              <w:pStyle w:val="aa"/>
              <w:jc w:val="center"/>
              <w:rPr>
                <w:rFonts w:ascii="Times New Roman" w:hAnsi="Times New Roman"/>
                <w:sz w:val="24"/>
                <w:szCs w:val="24"/>
              </w:rPr>
            </w:pPr>
          </w:p>
          <w:p w14:paraId="411307D6"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89,7</w:t>
            </w:r>
          </w:p>
        </w:tc>
      </w:tr>
      <w:tr w:rsidR="003D46C3" w:rsidRPr="003D46C3" w14:paraId="29B65768" w14:textId="77777777" w:rsidTr="00914599">
        <w:tc>
          <w:tcPr>
            <w:tcW w:w="565" w:type="dxa"/>
            <w:tcBorders>
              <w:top w:val="single" w:sz="4" w:space="0" w:color="auto"/>
              <w:left w:val="single" w:sz="4" w:space="0" w:color="auto"/>
              <w:bottom w:val="single" w:sz="4" w:space="0" w:color="auto"/>
              <w:right w:val="single" w:sz="4" w:space="0" w:color="auto"/>
            </w:tcBorders>
            <w:hideMark/>
          </w:tcPr>
          <w:p w14:paraId="03DC3382" w14:textId="77777777" w:rsidR="006815B3" w:rsidRPr="003D46C3" w:rsidRDefault="006815B3" w:rsidP="006815B3">
            <w:pPr>
              <w:pStyle w:val="aa"/>
              <w:jc w:val="center"/>
              <w:rPr>
                <w:rFonts w:ascii="Times New Roman" w:hAnsi="Times New Roman"/>
                <w:sz w:val="24"/>
                <w:szCs w:val="24"/>
              </w:rPr>
            </w:pPr>
            <w:r w:rsidRPr="003D46C3">
              <w:rPr>
                <w:rFonts w:ascii="Times New Roman" w:hAnsi="Times New Roman"/>
                <w:sz w:val="24"/>
                <w:szCs w:val="24"/>
              </w:rPr>
              <w:t>7</w:t>
            </w:r>
          </w:p>
        </w:tc>
        <w:tc>
          <w:tcPr>
            <w:tcW w:w="4151" w:type="dxa"/>
            <w:tcBorders>
              <w:top w:val="single" w:sz="4" w:space="0" w:color="auto"/>
              <w:left w:val="single" w:sz="4" w:space="0" w:color="auto"/>
              <w:bottom w:val="single" w:sz="4" w:space="0" w:color="auto"/>
              <w:right w:val="single" w:sz="4" w:space="0" w:color="auto"/>
            </w:tcBorders>
            <w:hideMark/>
          </w:tcPr>
          <w:p w14:paraId="31B0C716" w14:textId="27FABB87" w:rsidR="006815B3" w:rsidRPr="003D46C3" w:rsidRDefault="006815B3" w:rsidP="00914599">
            <w:pPr>
              <w:pStyle w:val="aa"/>
              <w:jc w:val="both"/>
              <w:rPr>
                <w:rFonts w:ascii="Times New Roman" w:hAnsi="Times New Roman"/>
                <w:sz w:val="24"/>
                <w:szCs w:val="24"/>
              </w:rPr>
            </w:pPr>
            <w:r w:rsidRPr="003D46C3">
              <w:rPr>
                <w:rFonts w:ascii="Times New Roman" w:hAnsi="Times New Roman"/>
                <w:sz w:val="24"/>
                <w:szCs w:val="24"/>
              </w:rPr>
              <w:t xml:space="preserve">Не </w:t>
            </w:r>
            <w:r w:rsidR="00914599" w:rsidRPr="003D46C3">
              <w:rPr>
                <w:rFonts w:ascii="Times New Roman" w:hAnsi="Times New Roman"/>
                <w:sz w:val="24"/>
                <w:szCs w:val="24"/>
              </w:rPr>
              <w:t>сомкнувшиеся лесные</w:t>
            </w:r>
            <w:r w:rsidRPr="003D46C3">
              <w:rPr>
                <w:rFonts w:ascii="Times New Roman" w:hAnsi="Times New Roman"/>
                <w:sz w:val="24"/>
                <w:szCs w:val="24"/>
              </w:rPr>
              <w:t xml:space="preserve"> культуры</w:t>
            </w:r>
          </w:p>
        </w:tc>
        <w:tc>
          <w:tcPr>
            <w:tcW w:w="1134" w:type="dxa"/>
            <w:tcBorders>
              <w:top w:val="single" w:sz="4" w:space="0" w:color="auto"/>
              <w:left w:val="single" w:sz="4" w:space="0" w:color="auto"/>
              <w:bottom w:val="single" w:sz="4" w:space="0" w:color="auto"/>
              <w:right w:val="single" w:sz="4" w:space="0" w:color="auto"/>
            </w:tcBorders>
            <w:hideMark/>
          </w:tcPr>
          <w:p w14:paraId="65D26E0F"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тыс. га</w:t>
            </w:r>
          </w:p>
        </w:tc>
        <w:tc>
          <w:tcPr>
            <w:tcW w:w="1344" w:type="dxa"/>
            <w:tcBorders>
              <w:top w:val="single" w:sz="4" w:space="0" w:color="auto"/>
              <w:left w:val="single" w:sz="4" w:space="0" w:color="auto"/>
              <w:bottom w:val="single" w:sz="4" w:space="0" w:color="auto"/>
              <w:right w:val="single" w:sz="4" w:space="0" w:color="auto"/>
            </w:tcBorders>
          </w:tcPr>
          <w:p w14:paraId="54D511D6"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2,261</w:t>
            </w:r>
          </w:p>
          <w:p w14:paraId="0D1A1729" w14:textId="77777777" w:rsidR="006815B3" w:rsidRPr="003D46C3" w:rsidRDefault="006815B3" w:rsidP="00914599">
            <w:pPr>
              <w:pStyle w:val="aa"/>
              <w:jc w:val="center"/>
              <w:rPr>
                <w:rFonts w:ascii="Times New Roman" w:hAnsi="Times New Roman"/>
                <w:sz w:val="24"/>
                <w:szCs w:val="24"/>
              </w:rPr>
            </w:pPr>
          </w:p>
        </w:tc>
        <w:tc>
          <w:tcPr>
            <w:tcW w:w="1350" w:type="dxa"/>
            <w:tcBorders>
              <w:top w:val="single" w:sz="4" w:space="0" w:color="auto"/>
              <w:left w:val="single" w:sz="4" w:space="0" w:color="auto"/>
              <w:bottom w:val="single" w:sz="4" w:space="0" w:color="auto"/>
              <w:right w:val="single" w:sz="4" w:space="0" w:color="auto"/>
            </w:tcBorders>
          </w:tcPr>
          <w:p w14:paraId="3CF74042"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2,313</w:t>
            </w:r>
          </w:p>
          <w:p w14:paraId="7468FEF0" w14:textId="77777777" w:rsidR="006815B3" w:rsidRPr="003D46C3" w:rsidRDefault="006815B3" w:rsidP="00914599">
            <w:pPr>
              <w:pStyle w:val="aa"/>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hideMark/>
          </w:tcPr>
          <w:p w14:paraId="7B092AA8"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102,3</w:t>
            </w:r>
          </w:p>
        </w:tc>
      </w:tr>
      <w:tr w:rsidR="003D46C3" w:rsidRPr="003D46C3" w14:paraId="0EDC3953" w14:textId="77777777" w:rsidTr="00914599">
        <w:tc>
          <w:tcPr>
            <w:tcW w:w="565" w:type="dxa"/>
            <w:vMerge w:val="restart"/>
            <w:tcBorders>
              <w:top w:val="single" w:sz="4" w:space="0" w:color="auto"/>
              <w:left w:val="single" w:sz="4" w:space="0" w:color="auto"/>
              <w:bottom w:val="single" w:sz="4" w:space="0" w:color="auto"/>
              <w:right w:val="single" w:sz="4" w:space="0" w:color="auto"/>
            </w:tcBorders>
            <w:hideMark/>
          </w:tcPr>
          <w:p w14:paraId="53440BAB" w14:textId="77777777" w:rsidR="006815B3" w:rsidRPr="003D46C3" w:rsidRDefault="006815B3" w:rsidP="006815B3">
            <w:pPr>
              <w:pStyle w:val="aa"/>
              <w:jc w:val="center"/>
              <w:rPr>
                <w:rFonts w:ascii="Times New Roman" w:hAnsi="Times New Roman"/>
                <w:sz w:val="24"/>
                <w:szCs w:val="24"/>
              </w:rPr>
            </w:pPr>
            <w:r w:rsidRPr="003D46C3">
              <w:rPr>
                <w:rFonts w:ascii="Times New Roman" w:hAnsi="Times New Roman"/>
                <w:sz w:val="24"/>
                <w:szCs w:val="24"/>
              </w:rPr>
              <w:t>8</w:t>
            </w:r>
          </w:p>
        </w:tc>
        <w:tc>
          <w:tcPr>
            <w:tcW w:w="4151" w:type="dxa"/>
            <w:tcBorders>
              <w:top w:val="single" w:sz="4" w:space="0" w:color="auto"/>
              <w:left w:val="single" w:sz="4" w:space="0" w:color="auto"/>
              <w:bottom w:val="single" w:sz="4" w:space="0" w:color="auto"/>
              <w:right w:val="single" w:sz="4" w:space="0" w:color="auto"/>
            </w:tcBorders>
            <w:hideMark/>
          </w:tcPr>
          <w:p w14:paraId="7480859F" w14:textId="77777777" w:rsidR="006815B3" w:rsidRPr="003D46C3" w:rsidRDefault="006815B3" w:rsidP="00914599">
            <w:pPr>
              <w:pStyle w:val="aa"/>
              <w:jc w:val="both"/>
              <w:rPr>
                <w:rFonts w:ascii="Times New Roman" w:hAnsi="Times New Roman"/>
                <w:sz w:val="24"/>
                <w:szCs w:val="24"/>
              </w:rPr>
            </w:pPr>
            <w:r w:rsidRPr="003D46C3">
              <w:rPr>
                <w:rFonts w:ascii="Times New Roman" w:hAnsi="Times New Roman"/>
                <w:sz w:val="24"/>
                <w:szCs w:val="24"/>
              </w:rPr>
              <w:t>Фонд лесовосстановления, всего</w:t>
            </w:r>
          </w:p>
        </w:tc>
        <w:tc>
          <w:tcPr>
            <w:tcW w:w="1134" w:type="dxa"/>
            <w:tcBorders>
              <w:top w:val="single" w:sz="4" w:space="0" w:color="auto"/>
              <w:left w:val="single" w:sz="4" w:space="0" w:color="auto"/>
              <w:bottom w:val="single" w:sz="4" w:space="0" w:color="auto"/>
              <w:right w:val="single" w:sz="4" w:space="0" w:color="auto"/>
            </w:tcBorders>
            <w:hideMark/>
          </w:tcPr>
          <w:p w14:paraId="01931130"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тыс. га</w:t>
            </w:r>
          </w:p>
        </w:tc>
        <w:tc>
          <w:tcPr>
            <w:tcW w:w="1344" w:type="dxa"/>
            <w:tcBorders>
              <w:top w:val="single" w:sz="4" w:space="0" w:color="auto"/>
              <w:left w:val="single" w:sz="4" w:space="0" w:color="auto"/>
              <w:bottom w:val="single" w:sz="4" w:space="0" w:color="auto"/>
              <w:right w:val="single" w:sz="4" w:space="0" w:color="auto"/>
            </w:tcBorders>
            <w:hideMark/>
          </w:tcPr>
          <w:p w14:paraId="02070BA0"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1,279</w:t>
            </w:r>
          </w:p>
        </w:tc>
        <w:tc>
          <w:tcPr>
            <w:tcW w:w="1350" w:type="dxa"/>
            <w:tcBorders>
              <w:top w:val="single" w:sz="4" w:space="0" w:color="auto"/>
              <w:left w:val="single" w:sz="4" w:space="0" w:color="auto"/>
              <w:bottom w:val="single" w:sz="4" w:space="0" w:color="auto"/>
              <w:right w:val="single" w:sz="4" w:space="0" w:color="auto"/>
            </w:tcBorders>
            <w:hideMark/>
          </w:tcPr>
          <w:p w14:paraId="63559A8B"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0,874</w:t>
            </w:r>
          </w:p>
        </w:tc>
        <w:tc>
          <w:tcPr>
            <w:tcW w:w="1275" w:type="dxa"/>
            <w:tcBorders>
              <w:top w:val="single" w:sz="4" w:space="0" w:color="auto"/>
              <w:left w:val="single" w:sz="4" w:space="0" w:color="auto"/>
              <w:bottom w:val="single" w:sz="4" w:space="0" w:color="auto"/>
              <w:right w:val="single" w:sz="4" w:space="0" w:color="auto"/>
            </w:tcBorders>
            <w:hideMark/>
          </w:tcPr>
          <w:p w14:paraId="6616AC48"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68,3</w:t>
            </w:r>
          </w:p>
        </w:tc>
      </w:tr>
      <w:tr w:rsidR="003D46C3" w:rsidRPr="003D46C3" w14:paraId="77AF2E7A" w14:textId="77777777" w:rsidTr="00914599">
        <w:tc>
          <w:tcPr>
            <w:tcW w:w="0" w:type="auto"/>
            <w:vMerge/>
            <w:tcBorders>
              <w:top w:val="single" w:sz="4" w:space="0" w:color="auto"/>
              <w:left w:val="single" w:sz="4" w:space="0" w:color="auto"/>
              <w:bottom w:val="single" w:sz="4" w:space="0" w:color="auto"/>
              <w:right w:val="single" w:sz="4" w:space="0" w:color="auto"/>
            </w:tcBorders>
            <w:vAlign w:val="center"/>
            <w:hideMark/>
          </w:tcPr>
          <w:p w14:paraId="318FDF99" w14:textId="77777777" w:rsidR="006815B3" w:rsidRPr="003D46C3" w:rsidRDefault="006815B3" w:rsidP="006815B3">
            <w:pPr>
              <w:pStyle w:val="aa"/>
              <w:jc w:val="center"/>
              <w:rPr>
                <w:rFonts w:ascii="Times New Roman" w:hAnsi="Times New Roman"/>
                <w:sz w:val="24"/>
                <w:szCs w:val="24"/>
              </w:rPr>
            </w:pPr>
          </w:p>
        </w:tc>
        <w:tc>
          <w:tcPr>
            <w:tcW w:w="4151" w:type="dxa"/>
            <w:tcBorders>
              <w:top w:val="single" w:sz="4" w:space="0" w:color="auto"/>
              <w:left w:val="single" w:sz="4" w:space="0" w:color="auto"/>
              <w:bottom w:val="single" w:sz="4" w:space="0" w:color="auto"/>
              <w:right w:val="single" w:sz="4" w:space="0" w:color="auto"/>
            </w:tcBorders>
            <w:hideMark/>
          </w:tcPr>
          <w:p w14:paraId="7781BE21" w14:textId="77777777" w:rsidR="006815B3" w:rsidRPr="003D46C3" w:rsidRDefault="006815B3" w:rsidP="00914599">
            <w:pPr>
              <w:pStyle w:val="aa"/>
              <w:jc w:val="both"/>
              <w:rPr>
                <w:rFonts w:ascii="Times New Roman" w:hAnsi="Times New Roman"/>
                <w:sz w:val="24"/>
                <w:szCs w:val="24"/>
              </w:rPr>
            </w:pPr>
            <w:r w:rsidRPr="003D46C3">
              <w:rPr>
                <w:rFonts w:ascii="Times New Roman" w:hAnsi="Times New Roman"/>
                <w:sz w:val="24"/>
                <w:szCs w:val="24"/>
              </w:rPr>
              <w:t>в т.ч. вырубки</w:t>
            </w:r>
          </w:p>
        </w:tc>
        <w:tc>
          <w:tcPr>
            <w:tcW w:w="1134" w:type="dxa"/>
            <w:tcBorders>
              <w:top w:val="single" w:sz="4" w:space="0" w:color="auto"/>
              <w:left w:val="single" w:sz="4" w:space="0" w:color="auto"/>
              <w:bottom w:val="single" w:sz="4" w:space="0" w:color="auto"/>
              <w:right w:val="single" w:sz="4" w:space="0" w:color="auto"/>
            </w:tcBorders>
            <w:hideMark/>
          </w:tcPr>
          <w:p w14:paraId="4767F81E"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тыс. га</w:t>
            </w:r>
          </w:p>
        </w:tc>
        <w:tc>
          <w:tcPr>
            <w:tcW w:w="1344" w:type="dxa"/>
            <w:tcBorders>
              <w:top w:val="single" w:sz="4" w:space="0" w:color="auto"/>
              <w:left w:val="single" w:sz="4" w:space="0" w:color="auto"/>
              <w:bottom w:val="single" w:sz="4" w:space="0" w:color="auto"/>
              <w:right w:val="single" w:sz="4" w:space="0" w:color="auto"/>
            </w:tcBorders>
            <w:hideMark/>
          </w:tcPr>
          <w:p w14:paraId="7AA661C0"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1,267</w:t>
            </w:r>
          </w:p>
        </w:tc>
        <w:tc>
          <w:tcPr>
            <w:tcW w:w="1350" w:type="dxa"/>
            <w:tcBorders>
              <w:top w:val="single" w:sz="4" w:space="0" w:color="auto"/>
              <w:left w:val="single" w:sz="4" w:space="0" w:color="auto"/>
              <w:bottom w:val="single" w:sz="4" w:space="0" w:color="auto"/>
              <w:right w:val="single" w:sz="4" w:space="0" w:color="auto"/>
            </w:tcBorders>
            <w:hideMark/>
          </w:tcPr>
          <w:p w14:paraId="5C00EE32"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0,862</w:t>
            </w:r>
          </w:p>
        </w:tc>
        <w:tc>
          <w:tcPr>
            <w:tcW w:w="1275" w:type="dxa"/>
            <w:tcBorders>
              <w:top w:val="single" w:sz="4" w:space="0" w:color="auto"/>
              <w:left w:val="single" w:sz="4" w:space="0" w:color="auto"/>
              <w:bottom w:val="single" w:sz="4" w:space="0" w:color="auto"/>
              <w:right w:val="single" w:sz="4" w:space="0" w:color="auto"/>
            </w:tcBorders>
            <w:hideMark/>
          </w:tcPr>
          <w:p w14:paraId="2ABEE04A"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68,0</w:t>
            </w:r>
          </w:p>
        </w:tc>
      </w:tr>
      <w:tr w:rsidR="003D46C3" w:rsidRPr="003D46C3" w14:paraId="7A6BDE84" w14:textId="77777777" w:rsidTr="00914599">
        <w:tc>
          <w:tcPr>
            <w:tcW w:w="565" w:type="dxa"/>
            <w:vMerge w:val="restart"/>
            <w:tcBorders>
              <w:top w:val="single" w:sz="4" w:space="0" w:color="auto"/>
              <w:left w:val="single" w:sz="4" w:space="0" w:color="auto"/>
              <w:bottom w:val="single" w:sz="4" w:space="0" w:color="auto"/>
              <w:right w:val="single" w:sz="4" w:space="0" w:color="auto"/>
            </w:tcBorders>
            <w:hideMark/>
          </w:tcPr>
          <w:p w14:paraId="1696F5FC" w14:textId="77777777" w:rsidR="006815B3" w:rsidRPr="003D46C3" w:rsidRDefault="006815B3" w:rsidP="006815B3">
            <w:pPr>
              <w:pStyle w:val="aa"/>
              <w:jc w:val="center"/>
              <w:rPr>
                <w:rFonts w:ascii="Times New Roman" w:hAnsi="Times New Roman"/>
                <w:sz w:val="24"/>
                <w:szCs w:val="24"/>
              </w:rPr>
            </w:pPr>
            <w:r w:rsidRPr="003D46C3">
              <w:rPr>
                <w:rFonts w:ascii="Times New Roman" w:hAnsi="Times New Roman"/>
                <w:sz w:val="24"/>
                <w:szCs w:val="24"/>
              </w:rPr>
              <w:t>9</w:t>
            </w:r>
          </w:p>
        </w:tc>
        <w:tc>
          <w:tcPr>
            <w:tcW w:w="4151" w:type="dxa"/>
            <w:tcBorders>
              <w:top w:val="single" w:sz="4" w:space="0" w:color="auto"/>
              <w:left w:val="single" w:sz="4" w:space="0" w:color="auto"/>
              <w:bottom w:val="single" w:sz="4" w:space="0" w:color="auto"/>
              <w:right w:val="single" w:sz="4" w:space="0" w:color="auto"/>
            </w:tcBorders>
            <w:hideMark/>
          </w:tcPr>
          <w:p w14:paraId="38677B2C" w14:textId="77777777" w:rsidR="006815B3" w:rsidRPr="003D46C3" w:rsidRDefault="006815B3" w:rsidP="00914599">
            <w:pPr>
              <w:pStyle w:val="aa"/>
              <w:jc w:val="both"/>
              <w:rPr>
                <w:rFonts w:ascii="Times New Roman" w:hAnsi="Times New Roman"/>
                <w:sz w:val="24"/>
                <w:szCs w:val="24"/>
              </w:rPr>
            </w:pPr>
            <w:r w:rsidRPr="003D46C3">
              <w:rPr>
                <w:rFonts w:ascii="Times New Roman" w:hAnsi="Times New Roman"/>
                <w:sz w:val="24"/>
                <w:szCs w:val="24"/>
              </w:rPr>
              <w:t>Общий запас древесины</w:t>
            </w:r>
          </w:p>
        </w:tc>
        <w:tc>
          <w:tcPr>
            <w:tcW w:w="1134" w:type="dxa"/>
            <w:tcBorders>
              <w:top w:val="single" w:sz="4" w:space="0" w:color="auto"/>
              <w:left w:val="single" w:sz="4" w:space="0" w:color="auto"/>
              <w:bottom w:val="single" w:sz="4" w:space="0" w:color="auto"/>
              <w:right w:val="single" w:sz="4" w:space="0" w:color="auto"/>
            </w:tcBorders>
            <w:hideMark/>
          </w:tcPr>
          <w:p w14:paraId="74ED0A6B"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млн. м³</w:t>
            </w:r>
          </w:p>
        </w:tc>
        <w:tc>
          <w:tcPr>
            <w:tcW w:w="1344" w:type="dxa"/>
            <w:tcBorders>
              <w:top w:val="single" w:sz="4" w:space="0" w:color="auto"/>
              <w:left w:val="single" w:sz="4" w:space="0" w:color="auto"/>
              <w:bottom w:val="single" w:sz="4" w:space="0" w:color="auto"/>
              <w:right w:val="single" w:sz="4" w:space="0" w:color="auto"/>
            </w:tcBorders>
            <w:hideMark/>
          </w:tcPr>
          <w:p w14:paraId="44B596FE"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20,9</w:t>
            </w:r>
          </w:p>
        </w:tc>
        <w:tc>
          <w:tcPr>
            <w:tcW w:w="1350" w:type="dxa"/>
            <w:tcBorders>
              <w:top w:val="single" w:sz="4" w:space="0" w:color="auto"/>
              <w:left w:val="single" w:sz="4" w:space="0" w:color="auto"/>
              <w:bottom w:val="single" w:sz="4" w:space="0" w:color="auto"/>
              <w:right w:val="single" w:sz="4" w:space="0" w:color="auto"/>
            </w:tcBorders>
            <w:hideMark/>
          </w:tcPr>
          <w:p w14:paraId="056E6C50"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20,8</w:t>
            </w:r>
          </w:p>
        </w:tc>
        <w:tc>
          <w:tcPr>
            <w:tcW w:w="1275" w:type="dxa"/>
            <w:tcBorders>
              <w:top w:val="single" w:sz="4" w:space="0" w:color="auto"/>
              <w:left w:val="single" w:sz="4" w:space="0" w:color="auto"/>
              <w:bottom w:val="single" w:sz="4" w:space="0" w:color="auto"/>
              <w:right w:val="single" w:sz="4" w:space="0" w:color="auto"/>
            </w:tcBorders>
            <w:hideMark/>
          </w:tcPr>
          <w:p w14:paraId="783DEAF6"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99,5</w:t>
            </w:r>
          </w:p>
        </w:tc>
      </w:tr>
      <w:tr w:rsidR="003D46C3" w:rsidRPr="003D46C3" w14:paraId="026CE044" w14:textId="77777777" w:rsidTr="00914599">
        <w:tc>
          <w:tcPr>
            <w:tcW w:w="0" w:type="auto"/>
            <w:vMerge/>
            <w:tcBorders>
              <w:top w:val="single" w:sz="4" w:space="0" w:color="auto"/>
              <w:left w:val="single" w:sz="4" w:space="0" w:color="auto"/>
              <w:bottom w:val="single" w:sz="4" w:space="0" w:color="auto"/>
              <w:right w:val="single" w:sz="4" w:space="0" w:color="auto"/>
            </w:tcBorders>
            <w:vAlign w:val="center"/>
            <w:hideMark/>
          </w:tcPr>
          <w:p w14:paraId="17447799" w14:textId="77777777" w:rsidR="006815B3" w:rsidRPr="003D46C3" w:rsidRDefault="006815B3" w:rsidP="006815B3">
            <w:pPr>
              <w:pStyle w:val="aa"/>
              <w:jc w:val="center"/>
              <w:rPr>
                <w:rFonts w:ascii="Times New Roman" w:hAnsi="Times New Roman"/>
                <w:sz w:val="24"/>
                <w:szCs w:val="24"/>
              </w:rPr>
            </w:pPr>
          </w:p>
        </w:tc>
        <w:tc>
          <w:tcPr>
            <w:tcW w:w="4151" w:type="dxa"/>
            <w:tcBorders>
              <w:top w:val="single" w:sz="4" w:space="0" w:color="auto"/>
              <w:left w:val="single" w:sz="4" w:space="0" w:color="auto"/>
              <w:bottom w:val="single" w:sz="4" w:space="0" w:color="auto"/>
              <w:right w:val="single" w:sz="4" w:space="0" w:color="auto"/>
            </w:tcBorders>
            <w:hideMark/>
          </w:tcPr>
          <w:p w14:paraId="38ACF5FC" w14:textId="77777777" w:rsidR="006815B3" w:rsidRPr="003D46C3" w:rsidRDefault="006815B3" w:rsidP="00914599">
            <w:pPr>
              <w:pStyle w:val="aa"/>
              <w:jc w:val="both"/>
              <w:rPr>
                <w:rFonts w:ascii="Times New Roman" w:hAnsi="Times New Roman"/>
                <w:sz w:val="24"/>
                <w:szCs w:val="24"/>
              </w:rPr>
            </w:pPr>
            <w:r w:rsidRPr="003D46C3">
              <w:rPr>
                <w:rFonts w:ascii="Times New Roman" w:hAnsi="Times New Roman"/>
                <w:sz w:val="24"/>
                <w:szCs w:val="24"/>
              </w:rPr>
              <w:t>в т.ч. хвойных</w:t>
            </w:r>
          </w:p>
        </w:tc>
        <w:tc>
          <w:tcPr>
            <w:tcW w:w="1134" w:type="dxa"/>
            <w:tcBorders>
              <w:top w:val="single" w:sz="4" w:space="0" w:color="auto"/>
              <w:left w:val="single" w:sz="4" w:space="0" w:color="auto"/>
              <w:bottom w:val="single" w:sz="4" w:space="0" w:color="auto"/>
              <w:right w:val="single" w:sz="4" w:space="0" w:color="auto"/>
            </w:tcBorders>
            <w:hideMark/>
          </w:tcPr>
          <w:p w14:paraId="5E65905F"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млн. м³</w:t>
            </w:r>
          </w:p>
        </w:tc>
        <w:tc>
          <w:tcPr>
            <w:tcW w:w="1344" w:type="dxa"/>
            <w:tcBorders>
              <w:top w:val="single" w:sz="4" w:space="0" w:color="auto"/>
              <w:left w:val="single" w:sz="4" w:space="0" w:color="auto"/>
              <w:bottom w:val="single" w:sz="4" w:space="0" w:color="auto"/>
              <w:right w:val="single" w:sz="4" w:space="0" w:color="auto"/>
            </w:tcBorders>
            <w:hideMark/>
          </w:tcPr>
          <w:p w14:paraId="796085D1"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11,9</w:t>
            </w:r>
          </w:p>
        </w:tc>
        <w:tc>
          <w:tcPr>
            <w:tcW w:w="1350" w:type="dxa"/>
            <w:tcBorders>
              <w:top w:val="single" w:sz="4" w:space="0" w:color="auto"/>
              <w:left w:val="single" w:sz="4" w:space="0" w:color="auto"/>
              <w:bottom w:val="single" w:sz="4" w:space="0" w:color="auto"/>
              <w:right w:val="single" w:sz="4" w:space="0" w:color="auto"/>
            </w:tcBorders>
            <w:hideMark/>
          </w:tcPr>
          <w:p w14:paraId="06FAA60E"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11,9</w:t>
            </w:r>
          </w:p>
        </w:tc>
        <w:tc>
          <w:tcPr>
            <w:tcW w:w="1275" w:type="dxa"/>
            <w:tcBorders>
              <w:top w:val="single" w:sz="4" w:space="0" w:color="auto"/>
              <w:left w:val="single" w:sz="4" w:space="0" w:color="auto"/>
              <w:bottom w:val="single" w:sz="4" w:space="0" w:color="auto"/>
              <w:right w:val="single" w:sz="4" w:space="0" w:color="auto"/>
            </w:tcBorders>
            <w:hideMark/>
          </w:tcPr>
          <w:p w14:paraId="58C115C4"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99,2</w:t>
            </w:r>
          </w:p>
        </w:tc>
      </w:tr>
      <w:tr w:rsidR="003D46C3" w:rsidRPr="003D46C3" w14:paraId="359ECC35" w14:textId="77777777" w:rsidTr="00914599">
        <w:tc>
          <w:tcPr>
            <w:tcW w:w="565" w:type="dxa"/>
            <w:vMerge w:val="restart"/>
            <w:tcBorders>
              <w:top w:val="single" w:sz="4" w:space="0" w:color="auto"/>
              <w:left w:val="single" w:sz="4" w:space="0" w:color="auto"/>
              <w:bottom w:val="single" w:sz="4" w:space="0" w:color="auto"/>
              <w:right w:val="single" w:sz="4" w:space="0" w:color="auto"/>
            </w:tcBorders>
            <w:hideMark/>
          </w:tcPr>
          <w:p w14:paraId="25E43EF0" w14:textId="77777777" w:rsidR="006815B3" w:rsidRPr="003D46C3" w:rsidRDefault="006815B3" w:rsidP="006815B3">
            <w:pPr>
              <w:pStyle w:val="aa"/>
              <w:jc w:val="center"/>
              <w:rPr>
                <w:rFonts w:ascii="Times New Roman" w:hAnsi="Times New Roman"/>
                <w:sz w:val="24"/>
                <w:szCs w:val="24"/>
              </w:rPr>
            </w:pPr>
            <w:r w:rsidRPr="003D46C3">
              <w:rPr>
                <w:rFonts w:ascii="Times New Roman" w:hAnsi="Times New Roman"/>
                <w:sz w:val="24"/>
                <w:szCs w:val="24"/>
              </w:rPr>
              <w:t>10</w:t>
            </w:r>
          </w:p>
        </w:tc>
        <w:tc>
          <w:tcPr>
            <w:tcW w:w="4151" w:type="dxa"/>
            <w:tcBorders>
              <w:top w:val="single" w:sz="4" w:space="0" w:color="auto"/>
              <w:left w:val="single" w:sz="4" w:space="0" w:color="auto"/>
              <w:bottom w:val="single" w:sz="4" w:space="0" w:color="auto"/>
              <w:right w:val="single" w:sz="4" w:space="0" w:color="auto"/>
            </w:tcBorders>
            <w:hideMark/>
          </w:tcPr>
          <w:p w14:paraId="404F3370" w14:textId="616D856C" w:rsidR="006815B3" w:rsidRPr="003D46C3" w:rsidRDefault="00914599" w:rsidP="00914599">
            <w:pPr>
              <w:pStyle w:val="aa"/>
              <w:jc w:val="both"/>
              <w:rPr>
                <w:rFonts w:ascii="Times New Roman" w:hAnsi="Times New Roman"/>
                <w:sz w:val="24"/>
                <w:szCs w:val="24"/>
              </w:rPr>
            </w:pPr>
            <w:r w:rsidRPr="003D46C3">
              <w:rPr>
                <w:rFonts w:ascii="Times New Roman" w:hAnsi="Times New Roman"/>
                <w:sz w:val="24"/>
                <w:szCs w:val="24"/>
              </w:rPr>
              <w:t>Запас спелых</w:t>
            </w:r>
            <w:r w:rsidR="006815B3" w:rsidRPr="003D46C3">
              <w:rPr>
                <w:rFonts w:ascii="Times New Roman" w:hAnsi="Times New Roman"/>
                <w:sz w:val="24"/>
                <w:szCs w:val="24"/>
              </w:rPr>
              <w:t xml:space="preserve"> и перестойных насаждений</w:t>
            </w:r>
          </w:p>
        </w:tc>
        <w:tc>
          <w:tcPr>
            <w:tcW w:w="1134" w:type="dxa"/>
            <w:tcBorders>
              <w:top w:val="single" w:sz="4" w:space="0" w:color="auto"/>
              <w:left w:val="single" w:sz="4" w:space="0" w:color="auto"/>
              <w:bottom w:val="single" w:sz="4" w:space="0" w:color="auto"/>
              <w:right w:val="single" w:sz="4" w:space="0" w:color="auto"/>
            </w:tcBorders>
            <w:hideMark/>
          </w:tcPr>
          <w:p w14:paraId="39752DA6"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млн. м³</w:t>
            </w:r>
          </w:p>
        </w:tc>
        <w:tc>
          <w:tcPr>
            <w:tcW w:w="1344" w:type="dxa"/>
            <w:tcBorders>
              <w:top w:val="single" w:sz="4" w:space="0" w:color="auto"/>
              <w:left w:val="single" w:sz="4" w:space="0" w:color="auto"/>
              <w:bottom w:val="single" w:sz="4" w:space="0" w:color="auto"/>
              <w:right w:val="single" w:sz="4" w:space="0" w:color="auto"/>
            </w:tcBorders>
            <w:hideMark/>
          </w:tcPr>
          <w:p w14:paraId="5F650A9A"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6,0</w:t>
            </w:r>
          </w:p>
        </w:tc>
        <w:tc>
          <w:tcPr>
            <w:tcW w:w="1350" w:type="dxa"/>
            <w:tcBorders>
              <w:top w:val="single" w:sz="4" w:space="0" w:color="auto"/>
              <w:left w:val="single" w:sz="4" w:space="0" w:color="auto"/>
              <w:bottom w:val="single" w:sz="4" w:space="0" w:color="auto"/>
              <w:right w:val="single" w:sz="4" w:space="0" w:color="auto"/>
            </w:tcBorders>
            <w:hideMark/>
          </w:tcPr>
          <w:p w14:paraId="425492DB"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5,8</w:t>
            </w:r>
          </w:p>
        </w:tc>
        <w:tc>
          <w:tcPr>
            <w:tcW w:w="1275" w:type="dxa"/>
            <w:tcBorders>
              <w:top w:val="single" w:sz="4" w:space="0" w:color="auto"/>
              <w:left w:val="single" w:sz="4" w:space="0" w:color="auto"/>
              <w:bottom w:val="single" w:sz="4" w:space="0" w:color="auto"/>
              <w:right w:val="single" w:sz="4" w:space="0" w:color="auto"/>
            </w:tcBorders>
            <w:hideMark/>
          </w:tcPr>
          <w:p w14:paraId="4192BE64"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96,7</w:t>
            </w:r>
          </w:p>
        </w:tc>
      </w:tr>
      <w:tr w:rsidR="003D46C3" w:rsidRPr="003D46C3" w14:paraId="4A618142" w14:textId="77777777" w:rsidTr="00914599">
        <w:trPr>
          <w:trHeight w:val="50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0CEAD7" w14:textId="77777777" w:rsidR="006815B3" w:rsidRPr="003D46C3" w:rsidRDefault="006815B3" w:rsidP="006815B3">
            <w:pPr>
              <w:pStyle w:val="aa"/>
              <w:jc w:val="center"/>
              <w:rPr>
                <w:rFonts w:ascii="Times New Roman" w:hAnsi="Times New Roman"/>
                <w:sz w:val="24"/>
                <w:szCs w:val="24"/>
              </w:rPr>
            </w:pPr>
          </w:p>
        </w:tc>
        <w:tc>
          <w:tcPr>
            <w:tcW w:w="4151" w:type="dxa"/>
            <w:tcBorders>
              <w:top w:val="single" w:sz="4" w:space="0" w:color="auto"/>
              <w:left w:val="single" w:sz="4" w:space="0" w:color="auto"/>
              <w:bottom w:val="single" w:sz="4" w:space="0" w:color="auto"/>
              <w:right w:val="single" w:sz="4" w:space="0" w:color="auto"/>
            </w:tcBorders>
            <w:hideMark/>
          </w:tcPr>
          <w:p w14:paraId="129A0EED" w14:textId="77777777" w:rsidR="006815B3" w:rsidRPr="003D46C3" w:rsidRDefault="006815B3" w:rsidP="00914599">
            <w:pPr>
              <w:pStyle w:val="aa"/>
              <w:jc w:val="both"/>
              <w:rPr>
                <w:rFonts w:ascii="Times New Roman" w:hAnsi="Times New Roman"/>
                <w:sz w:val="24"/>
                <w:szCs w:val="24"/>
              </w:rPr>
            </w:pPr>
            <w:r w:rsidRPr="003D46C3">
              <w:rPr>
                <w:rFonts w:ascii="Times New Roman" w:hAnsi="Times New Roman"/>
                <w:sz w:val="24"/>
                <w:szCs w:val="24"/>
              </w:rPr>
              <w:t>в т.ч. хвойных</w:t>
            </w:r>
          </w:p>
        </w:tc>
        <w:tc>
          <w:tcPr>
            <w:tcW w:w="1134" w:type="dxa"/>
            <w:tcBorders>
              <w:top w:val="single" w:sz="4" w:space="0" w:color="auto"/>
              <w:left w:val="single" w:sz="4" w:space="0" w:color="auto"/>
              <w:bottom w:val="single" w:sz="4" w:space="0" w:color="auto"/>
              <w:right w:val="single" w:sz="4" w:space="0" w:color="auto"/>
            </w:tcBorders>
            <w:hideMark/>
          </w:tcPr>
          <w:p w14:paraId="3B3B6540"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млн. м³</w:t>
            </w:r>
          </w:p>
        </w:tc>
        <w:tc>
          <w:tcPr>
            <w:tcW w:w="1344" w:type="dxa"/>
            <w:tcBorders>
              <w:top w:val="single" w:sz="4" w:space="0" w:color="auto"/>
              <w:left w:val="single" w:sz="4" w:space="0" w:color="auto"/>
              <w:bottom w:val="single" w:sz="4" w:space="0" w:color="auto"/>
              <w:right w:val="single" w:sz="4" w:space="0" w:color="auto"/>
            </w:tcBorders>
            <w:hideMark/>
          </w:tcPr>
          <w:p w14:paraId="70A82934"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3,0</w:t>
            </w:r>
          </w:p>
        </w:tc>
        <w:tc>
          <w:tcPr>
            <w:tcW w:w="1350" w:type="dxa"/>
            <w:tcBorders>
              <w:top w:val="single" w:sz="4" w:space="0" w:color="auto"/>
              <w:left w:val="single" w:sz="4" w:space="0" w:color="auto"/>
              <w:bottom w:val="single" w:sz="4" w:space="0" w:color="auto"/>
              <w:right w:val="single" w:sz="4" w:space="0" w:color="auto"/>
            </w:tcBorders>
            <w:hideMark/>
          </w:tcPr>
          <w:p w14:paraId="7E41B1BD"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2,9</w:t>
            </w:r>
          </w:p>
        </w:tc>
        <w:tc>
          <w:tcPr>
            <w:tcW w:w="1275" w:type="dxa"/>
            <w:tcBorders>
              <w:top w:val="single" w:sz="4" w:space="0" w:color="auto"/>
              <w:left w:val="single" w:sz="4" w:space="0" w:color="auto"/>
              <w:bottom w:val="single" w:sz="4" w:space="0" w:color="auto"/>
              <w:right w:val="single" w:sz="4" w:space="0" w:color="auto"/>
            </w:tcBorders>
            <w:hideMark/>
          </w:tcPr>
          <w:p w14:paraId="394C979F"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96,7</w:t>
            </w:r>
          </w:p>
        </w:tc>
      </w:tr>
      <w:tr w:rsidR="003D46C3" w:rsidRPr="003D46C3" w14:paraId="4EB055FB" w14:textId="77777777" w:rsidTr="00914599">
        <w:tc>
          <w:tcPr>
            <w:tcW w:w="565" w:type="dxa"/>
            <w:tcBorders>
              <w:top w:val="single" w:sz="4" w:space="0" w:color="auto"/>
              <w:left w:val="single" w:sz="4" w:space="0" w:color="auto"/>
              <w:bottom w:val="single" w:sz="4" w:space="0" w:color="auto"/>
              <w:right w:val="single" w:sz="4" w:space="0" w:color="auto"/>
            </w:tcBorders>
            <w:hideMark/>
          </w:tcPr>
          <w:p w14:paraId="19A89A4B" w14:textId="77777777" w:rsidR="006815B3" w:rsidRPr="003D46C3" w:rsidRDefault="006815B3" w:rsidP="006815B3">
            <w:pPr>
              <w:pStyle w:val="aa"/>
              <w:jc w:val="center"/>
              <w:rPr>
                <w:rFonts w:ascii="Times New Roman" w:hAnsi="Times New Roman"/>
                <w:sz w:val="24"/>
                <w:szCs w:val="24"/>
              </w:rPr>
            </w:pPr>
            <w:r w:rsidRPr="003D46C3">
              <w:rPr>
                <w:rFonts w:ascii="Times New Roman" w:hAnsi="Times New Roman"/>
                <w:sz w:val="24"/>
                <w:szCs w:val="24"/>
              </w:rPr>
              <w:t>11</w:t>
            </w:r>
          </w:p>
        </w:tc>
        <w:tc>
          <w:tcPr>
            <w:tcW w:w="4151" w:type="dxa"/>
            <w:tcBorders>
              <w:top w:val="single" w:sz="4" w:space="0" w:color="auto"/>
              <w:left w:val="single" w:sz="4" w:space="0" w:color="auto"/>
              <w:bottom w:val="single" w:sz="4" w:space="0" w:color="auto"/>
              <w:right w:val="single" w:sz="4" w:space="0" w:color="auto"/>
            </w:tcBorders>
            <w:hideMark/>
          </w:tcPr>
          <w:p w14:paraId="7433F680" w14:textId="77777777" w:rsidR="006815B3" w:rsidRPr="003D46C3" w:rsidRDefault="006815B3" w:rsidP="00914599">
            <w:pPr>
              <w:pStyle w:val="aa"/>
              <w:jc w:val="both"/>
              <w:rPr>
                <w:rFonts w:ascii="Times New Roman" w:hAnsi="Times New Roman"/>
                <w:sz w:val="24"/>
                <w:szCs w:val="24"/>
              </w:rPr>
            </w:pPr>
            <w:r w:rsidRPr="003D46C3">
              <w:rPr>
                <w:rFonts w:ascii="Times New Roman" w:hAnsi="Times New Roman"/>
                <w:sz w:val="24"/>
                <w:szCs w:val="24"/>
              </w:rPr>
              <w:t>Общий средний прирост</w:t>
            </w:r>
          </w:p>
        </w:tc>
        <w:tc>
          <w:tcPr>
            <w:tcW w:w="1134" w:type="dxa"/>
            <w:tcBorders>
              <w:top w:val="single" w:sz="4" w:space="0" w:color="auto"/>
              <w:left w:val="single" w:sz="4" w:space="0" w:color="auto"/>
              <w:bottom w:val="single" w:sz="4" w:space="0" w:color="auto"/>
              <w:right w:val="single" w:sz="4" w:space="0" w:color="auto"/>
            </w:tcBorders>
            <w:hideMark/>
          </w:tcPr>
          <w:p w14:paraId="088482BE"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млн. м³</w:t>
            </w:r>
          </w:p>
        </w:tc>
        <w:tc>
          <w:tcPr>
            <w:tcW w:w="1344" w:type="dxa"/>
            <w:tcBorders>
              <w:top w:val="single" w:sz="4" w:space="0" w:color="auto"/>
              <w:left w:val="single" w:sz="4" w:space="0" w:color="auto"/>
              <w:bottom w:val="single" w:sz="4" w:space="0" w:color="auto"/>
              <w:right w:val="single" w:sz="4" w:space="0" w:color="auto"/>
            </w:tcBorders>
            <w:hideMark/>
          </w:tcPr>
          <w:p w14:paraId="5E985869"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425,2</w:t>
            </w:r>
          </w:p>
        </w:tc>
        <w:tc>
          <w:tcPr>
            <w:tcW w:w="1350" w:type="dxa"/>
            <w:tcBorders>
              <w:top w:val="single" w:sz="4" w:space="0" w:color="auto"/>
              <w:left w:val="single" w:sz="4" w:space="0" w:color="auto"/>
              <w:bottom w:val="single" w:sz="4" w:space="0" w:color="auto"/>
              <w:right w:val="single" w:sz="4" w:space="0" w:color="auto"/>
            </w:tcBorders>
            <w:hideMark/>
          </w:tcPr>
          <w:p w14:paraId="1584A67D"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425,2</w:t>
            </w:r>
          </w:p>
        </w:tc>
        <w:tc>
          <w:tcPr>
            <w:tcW w:w="1275" w:type="dxa"/>
            <w:tcBorders>
              <w:top w:val="single" w:sz="4" w:space="0" w:color="auto"/>
              <w:left w:val="single" w:sz="4" w:space="0" w:color="auto"/>
              <w:bottom w:val="single" w:sz="4" w:space="0" w:color="auto"/>
              <w:right w:val="single" w:sz="4" w:space="0" w:color="auto"/>
            </w:tcBorders>
            <w:hideMark/>
          </w:tcPr>
          <w:p w14:paraId="1CF3C3EE"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100</w:t>
            </w:r>
          </w:p>
        </w:tc>
      </w:tr>
    </w:tbl>
    <w:p w14:paraId="5DDF53D3" w14:textId="77777777" w:rsidR="006815B3" w:rsidRPr="003D46C3" w:rsidRDefault="006815B3" w:rsidP="006815B3">
      <w:pPr>
        <w:pStyle w:val="aa"/>
        <w:rPr>
          <w:rFonts w:ascii="Times New Roman" w:hAnsi="Times New Roman"/>
          <w:b/>
          <w:bCs/>
          <w:sz w:val="24"/>
          <w:szCs w:val="24"/>
        </w:rPr>
      </w:pPr>
    </w:p>
    <w:p w14:paraId="448F185D" w14:textId="77777777" w:rsidR="006815B3" w:rsidRPr="003D46C3" w:rsidRDefault="006815B3" w:rsidP="00914599">
      <w:pPr>
        <w:pStyle w:val="aa"/>
        <w:jc w:val="center"/>
        <w:rPr>
          <w:rFonts w:ascii="Times New Roman" w:hAnsi="Times New Roman"/>
          <w:b/>
          <w:bCs/>
          <w:sz w:val="24"/>
          <w:szCs w:val="24"/>
        </w:rPr>
      </w:pPr>
      <w:r w:rsidRPr="003D46C3">
        <w:rPr>
          <w:rFonts w:ascii="Times New Roman" w:hAnsi="Times New Roman"/>
          <w:b/>
          <w:bCs/>
          <w:sz w:val="24"/>
          <w:szCs w:val="24"/>
        </w:rPr>
        <w:t>Арендные отношения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38"/>
        <w:gridCol w:w="2268"/>
      </w:tblGrid>
      <w:tr w:rsidR="003D46C3" w:rsidRPr="003D46C3" w14:paraId="64BB782E" w14:textId="77777777" w:rsidTr="00914599">
        <w:tc>
          <w:tcPr>
            <w:tcW w:w="7338" w:type="dxa"/>
            <w:tcBorders>
              <w:top w:val="single" w:sz="4" w:space="0" w:color="auto"/>
              <w:left w:val="single" w:sz="4" w:space="0" w:color="auto"/>
              <w:bottom w:val="single" w:sz="4" w:space="0" w:color="auto"/>
              <w:right w:val="single" w:sz="4" w:space="0" w:color="auto"/>
            </w:tcBorders>
            <w:hideMark/>
          </w:tcPr>
          <w:p w14:paraId="40A678EF" w14:textId="77777777" w:rsidR="006815B3" w:rsidRPr="003D46C3" w:rsidRDefault="006815B3" w:rsidP="006815B3">
            <w:pPr>
              <w:pStyle w:val="aa"/>
              <w:jc w:val="center"/>
              <w:rPr>
                <w:rFonts w:ascii="Times New Roman" w:hAnsi="Times New Roman"/>
                <w:sz w:val="24"/>
                <w:szCs w:val="24"/>
              </w:rPr>
            </w:pPr>
            <w:r w:rsidRPr="003D46C3">
              <w:rPr>
                <w:rFonts w:ascii="Times New Roman" w:hAnsi="Times New Roman"/>
                <w:sz w:val="24"/>
                <w:szCs w:val="24"/>
              </w:rPr>
              <w:t>Вид использования лесов</w:t>
            </w:r>
          </w:p>
        </w:tc>
        <w:tc>
          <w:tcPr>
            <w:tcW w:w="2268" w:type="dxa"/>
            <w:tcBorders>
              <w:top w:val="single" w:sz="4" w:space="0" w:color="auto"/>
              <w:left w:val="single" w:sz="4" w:space="0" w:color="auto"/>
              <w:bottom w:val="single" w:sz="4" w:space="0" w:color="auto"/>
              <w:right w:val="single" w:sz="4" w:space="0" w:color="auto"/>
            </w:tcBorders>
            <w:hideMark/>
          </w:tcPr>
          <w:p w14:paraId="4D7A37CC"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Количество договоров аренды, шт.</w:t>
            </w:r>
          </w:p>
        </w:tc>
      </w:tr>
      <w:tr w:rsidR="003D46C3" w:rsidRPr="003D46C3" w14:paraId="6B1D24FB" w14:textId="77777777" w:rsidTr="00914599">
        <w:tc>
          <w:tcPr>
            <w:tcW w:w="7338" w:type="dxa"/>
            <w:tcBorders>
              <w:top w:val="single" w:sz="4" w:space="0" w:color="auto"/>
              <w:left w:val="single" w:sz="4" w:space="0" w:color="auto"/>
              <w:bottom w:val="single" w:sz="4" w:space="0" w:color="auto"/>
              <w:right w:val="single" w:sz="4" w:space="0" w:color="auto"/>
            </w:tcBorders>
            <w:hideMark/>
          </w:tcPr>
          <w:p w14:paraId="06FE6C35" w14:textId="2E148781" w:rsidR="006815B3" w:rsidRPr="003D46C3" w:rsidRDefault="006815B3" w:rsidP="00914599">
            <w:pPr>
              <w:pStyle w:val="aa"/>
              <w:jc w:val="both"/>
              <w:rPr>
                <w:rFonts w:ascii="Times New Roman" w:hAnsi="Times New Roman"/>
                <w:sz w:val="24"/>
                <w:szCs w:val="24"/>
              </w:rPr>
            </w:pPr>
            <w:r w:rsidRPr="003D46C3">
              <w:rPr>
                <w:rFonts w:ascii="Times New Roman" w:hAnsi="Times New Roman"/>
                <w:sz w:val="24"/>
                <w:szCs w:val="24"/>
              </w:rPr>
              <w:t xml:space="preserve">Выполнение работ по геологическому изучению недр, </w:t>
            </w:r>
            <w:r w:rsidR="00914599" w:rsidRPr="003D46C3">
              <w:rPr>
                <w:rFonts w:ascii="Times New Roman" w:hAnsi="Times New Roman"/>
                <w:sz w:val="24"/>
                <w:szCs w:val="24"/>
              </w:rPr>
              <w:t>разработка полезных</w:t>
            </w:r>
            <w:r w:rsidRPr="003D46C3">
              <w:rPr>
                <w:rFonts w:ascii="Times New Roman" w:hAnsi="Times New Roman"/>
                <w:sz w:val="24"/>
                <w:szCs w:val="24"/>
              </w:rPr>
              <w:t xml:space="preserve"> ископаемых</w:t>
            </w:r>
          </w:p>
        </w:tc>
        <w:tc>
          <w:tcPr>
            <w:tcW w:w="2268" w:type="dxa"/>
            <w:tcBorders>
              <w:top w:val="single" w:sz="4" w:space="0" w:color="auto"/>
              <w:left w:val="single" w:sz="4" w:space="0" w:color="auto"/>
              <w:bottom w:val="single" w:sz="4" w:space="0" w:color="auto"/>
              <w:right w:val="single" w:sz="4" w:space="0" w:color="auto"/>
            </w:tcBorders>
            <w:hideMark/>
          </w:tcPr>
          <w:p w14:paraId="6989EB84"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4</w:t>
            </w:r>
          </w:p>
        </w:tc>
      </w:tr>
      <w:tr w:rsidR="003D46C3" w:rsidRPr="003D46C3" w14:paraId="7AAC095E" w14:textId="77777777" w:rsidTr="00914599">
        <w:tc>
          <w:tcPr>
            <w:tcW w:w="7338" w:type="dxa"/>
            <w:tcBorders>
              <w:top w:val="single" w:sz="4" w:space="0" w:color="auto"/>
              <w:left w:val="single" w:sz="4" w:space="0" w:color="auto"/>
              <w:bottom w:val="single" w:sz="4" w:space="0" w:color="auto"/>
              <w:right w:val="single" w:sz="4" w:space="0" w:color="auto"/>
            </w:tcBorders>
            <w:hideMark/>
          </w:tcPr>
          <w:p w14:paraId="58209EF4" w14:textId="49FCF101" w:rsidR="006815B3" w:rsidRPr="003D46C3" w:rsidRDefault="006815B3" w:rsidP="00914599">
            <w:pPr>
              <w:pStyle w:val="aa"/>
              <w:jc w:val="both"/>
              <w:rPr>
                <w:rFonts w:ascii="Times New Roman" w:hAnsi="Times New Roman"/>
                <w:sz w:val="24"/>
                <w:szCs w:val="24"/>
              </w:rPr>
            </w:pPr>
            <w:r w:rsidRPr="003D46C3">
              <w:rPr>
                <w:rFonts w:ascii="Times New Roman" w:hAnsi="Times New Roman"/>
                <w:sz w:val="24"/>
                <w:szCs w:val="24"/>
              </w:rPr>
              <w:t xml:space="preserve">Строительство, реконструкция, эксплуатация линий электропередачи, линий связи, дорог, трубопроводов и </w:t>
            </w:r>
            <w:r w:rsidR="00914599" w:rsidRPr="003D46C3">
              <w:rPr>
                <w:rFonts w:ascii="Times New Roman" w:hAnsi="Times New Roman"/>
                <w:sz w:val="24"/>
                <w:szCs w:val="24"/>
              </w:rPr>
              <w:t>других линий</w:t>
            </w:r>
            <w:r w:rsidRPr="003D46C3">
              <w:rPr>
                <w:rFonts w:ascii="Times New Roman" w:hAnsi="Times New Roman"/>
                <w:sz w:val="24"/>
                <w:szCs w:val="24"/>
              </w:rPr>
              <w:t xml:space="preserve"> объектов</w:t>
            </w:r>
          </w:p>
        </w:tc>
        <w:tc>
          <w:tcPr>
            <w:tcW w:w="2268" w:type="dxa"/>
            <w:tcBorders>
              <w:top w:val="single" w:sz="4" w:space="0" w:color="auto"/>
              <w:left w:val="single" w:sz="4" w:space="0" w:color="auto"/>
              <w:bottom w:val="single" w:sz="4" w:space="0" w:color="auto"/>
              <w:right w:val="single" w:sz="4" w:space="0" w:color="auto"/>
            </w:tcBorders>
            <w:hideMark/>
          </w:tcPr>
          <w:p w14:paraId="767ED486"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6</w:t>
            </w:r>
          </w:p>
        </w:tc>
      </w:tr>
      <w:tr w:rsidR="003D46C3" w:rsidRPr="003D46C3" w14:paraId="1E8E4DEA" w14:textId="77777777" w:rsidTr="00914599">
        <w:tc>
          <w:tcPr>
            <w:tcW w:w="7338" w:type="dxa"/>
            <w:tcBorders>
              <w:top w:val="single" w:sz="4" w:space="0" w:color="auto"/>
              <w:left w:val="single" w:sz="4" w:space="0" w:color="auto"/>
              <w:bottom w:val="single" w:sz="4" w:space="0" w:color="auto"/>
              <w:right w:val="single" w:sz="4" w:space="0" w:color="auto"/>
            </w:tcBorders>
            <w:hideMark/>
          </w:tcPr>
          <w:p w14:paraId="34F0628B" w14:textId="77777777" w:rsidR="006815B3" w:rsidRPr="003D46C3" w:rsidRDefault="006815B3" w:rsidP="00914599">
            <w:pPr>
              <w:pStyle w:val="aa"/>
              <w:jc w:val="both"/>
              <w:rPr>
                <w:rFonts w:ascii="Times New Roman" w:hAnsi="Times New Roman"/>
                <w:sz w:val="24"/>
                <w:szCs w:val="24"/>
              </w:rPr>
            </w:pPr>
            <w:r w:rsidRPr="003D46C3">
              <w:rPr>
                <w:rFonts w:ascii="Times New Roman" w:hAnsi="Times New Roman"/>
                <w:sz w:val="24"/>
                <w:szCs w:val="24"/>
              </w:rPr>
              <w:t>Выполнение работ по заготовке древесины</w:t>
            </w:r>
          </w:p>
        </w:tc>
        <w:tc>
          <w:tcPr>
            <w:tcW w:w="2268" w:type="dxa"/>
            <w:tcBorders>
              <w:top w:val="single" w:sz="4" w:space="0" w:color="auto"/>
              <w:left w:val="single" w:sz="4" w:space="0" w:color="auto"/>
              <w:bottom w:val="single" w:sz="4" w:space="0" w:color="auto"/>
              <w:right w:val="single" w:sz="4" w:space="0" w:color="auto"/>
            </w:tcBorders>
            <w:hideMark/>
          </w:tcPr>
          <w:p w14:paraId="05015108"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5</w:t>
            </w:r>
          </w:p>
        </w:tc>
      </w:tr>
      <w:tr w:rsidR="003D46C3" w:rsidRPr="003D46C3" w14:paraId="011C8DB7" w14:textId="77777777" w:rsidTr="00914599">
        <w:tc>
          <w:tcPr>
            <w:tcW w:w="7338" w:type="dxa"/>
            <w:tcBorders>
              <w:top w:val="single" w:sz="4" w:space="0" w:color="auto"/>
              <w:left w:val="single" w:sz="4" w:space="0" w:color="auto"/>
              <w:bottom w:val="single" w:sz="4" w:space="0" w:color="auto"/>
              <w:right w:val="single" w:sz="4" w:space="0" w:color="auto"/>
            </w:tcBorders>
            <w:hideMark/>
          </w:tcPr>
          <w:p w14:paraId="544FD1B7" w14:textId="77777777" w:rsidR="006815B3" w:rsidRPr="003D46C3" w:rsidRDefault="006815B3" w:rsidP="00914599">
            <w:pPr>
              <w:pStyle w:val="aa"/>
              <w:jc w:val="both"/>
              <w:rPr>
                <w:rFonts w:ascii="Times New Roman" w:hAnsi="Times New Roman"/>
                <w:sz w:val="24"/>
                <w:szCs w:val="24"/>
              </w:rPr>
            </w:pPr>
            <w:r w:rsidRPr="003D46C3">
              <w:rPr>
                <w:rFonts w:ascii="Times New Roman" w:hAnsi="Times New Roman"/>
                <w:sz w:val="24"/>
                <w:szCs w:val="24"/>
              </w:rPr>
              <w:t>Иные виды пользования</w:t>
            </w:r>
          </w:p>
        </w:tc>
        <w:tc>
          <w:tcPr>
            <w:tcW w:w="2268" w:type="dxa"/>
            <w:tcBorders>
              <w:top w:val="single" w:sz="4" w:space="0" w:color="auto"/>
              <w:left w:val="single" w:sz="4" w:space="0" w:color="auto"/>
              <w:bottom w:val="single" w:sz="4" w:space="0" w:color="auto"/>
              <w:right w:val="single" w:sz="4" w:space="0" w:color="auto"/>
            </w:tcBorders>
            <w:hideMark/>
          </w:tcPr>
          <w:p w14:paraId="152D2CCE" w14:textId="77777777" w:rsidR="006815B3" w:rsidRPr="003D46C3" w:rsidRDefault="006815B3" w:rsidP="00914599">
            <w:pPr>
              <w:pStyle w:val="aa"/>
              <w:jc w:val="center"/>
              <w:rPr>
                <w:rFonts w:ascii="Times New Roman" w:hAnsi="Times New Roman"/>
                <w:sz w:val="24"/>
                <w:szCs w:val="24"/>
              </w:rPr>
            </w:pPr>
            <w:r w:rsidRPr="003D46C3">
              <w:rPr>
                <w:rFonts w:ascii="Times New Roman" w:hAnsi="Times New Roman"/>
                <w:sz w:val="24"/>
                <w:szCs w:val="24"/>
              </w:rPr>
              <w:t>2</w:t>
            </w:r>
          </w:p>
        </w:tc>
      </w:tr>
      <w:tr w:rsidR="00AC1084" w:rsidRPr="003D46C3" w14:paraId="1C780D02" w14:textId="77777777" w:rsidTr="00914599">
        <w:tc>
          <w:tcPr>
            <w:tcW w:w="7338" w:type="dxa"/>
            <w:tcBorders>
              <w:top w:val="single" w:sz="4" w:space="0" w:color="auto"/>
              <w:left w:val="single" w:sz="4" w:space="0" w:color="auto"/>
              <w:bottom w:val="single" w:sz="4" w:space="0" w:color="auto"/>
              <w:right w:val="single" w:sz="4" w:space="0" w:color="auto"/>
            </w:tcBorders>
            <w:hideMark/>
          </w:tcPr>
          <w:p w14:paraId="3F7565C5" w14:textId="77777777" w:rsidR="006815B3" w:rsidRPr="003D46C3" w:rsidRDefault="006815B3" w:rsidP="00914599">
            <w:pPr>
              <w:pStyle w:val="aa"/>
              <w:rPr>
                <w:rFonts w:ascii="Times New Roman" w:hAnsi="Times New Roman"/>
                <w:b/>
                <w:bCs/>
                <w:sz w:val="24"/>
                <w:szCs w:val="24"/>
              </w:rPr>
            </w:pPr>
            <w:r w:rsidRPr="003D46C3">
              <w:rPr>
                <w:rFonts w:ascii="Times New Roman" w:hAnsi="Times New Roman"/>
                <w:b/>
                <w:bCs/>
                <w:sz w:val="24"/>
                <w:szCs w:val="24"/>
              </w:rPr>
              <w:t>Всего</w:t>
            </w:r>
          </w:p>
        </w:tc>
        <w:tc>
          <w:tcPr>
            <w:tcW w:w="2268" w:type="dxa"/>
            <w:tcBorders>
              <w:top w:val="single" w:sz="4" w:space="0" w:color="auto"/>
              <w:left w:val="single" w:sz="4" w:space="0" w:color="auto"/>
              <w:bottom w:val="single" w:sz="4" w:space="0" w:color="auto"/>
              <w:right w:val="single" w:sz="4" w:space="0" w:color="auto"/>
            </w:tcBorders>
            <w:hideMark/>
          </w:tcPr>
          <w:p w14:paraId="15CE0A91" w14:textId="77777777" w:rsidR="006815B3" w:rsidRPr="003D46C3" w:rsidRDefault="006815B3" w:rsidP="00914599">
            <w:pPr>
              <w:pStyle w:val="aa"/>
              <w:jc w:val="center"/>
              <w:rPr>
                <w:rFonts w:ascii="Times New Roman" w:hAnsi="Times New Roman"/>
                <w:b/>
                <w:bCs/>
                <w:sz w:val="24"/>
                <w:szCs w:val="24"/>
              </w:rPr>
            </w:pPr>
            <w:r w:rsidRPr="003D46C3">
              <w:rPr>
                <w:rFonts w:ascii="Times New Roman" w:hAnsi="Times New Roman"/>
                <w:b/>
                <w:bCs/>
                <w:sz w:val="24"/>
                <w:szCs w:val="24"/>
              </w:rPr>
              <w:t>17</w:t>
            </w:r>
          </w:p>
        </w:tc>
      </w:tr>
    </w:tbl>
    <w:p w14:paraId="4497BF46" w14:textId="77777777" w:rsidR="006815B3" w:rsidRPr="003D46C3" w:rsidRDefault="006815B3" w:rsidP="006815B3">
      <w:pPr>
        <w:pStyle w:val="aa"/>
        <w:rPr>
          <w:b/>
          <w:bCs/>
        </w:rPr>
      </w:pPr>
    </w:p>
    <w:p w14:paraId="0C91A717" w14:textId="56689AD3" w:rsidR="006815B3" w:rsidRPr="003D46C3" w:rsidRDefault="006815B3" w:rsidP="00914599">
      <w:pPr>
        <w:pStyle w:val="aa"/>
        <w:jc w:val="center"/>
        <w:rPr>
          <w:rFonts w:ascii="Times New Roman" w:hAnsi="Times New Roman"/>
          <w:b/>
          <w:sz w:val="24"/>
          <w:szCs w:val="24"/>
        </w:rPr>
      </w:pPr>
      <w:r w:rsidRPr="003D46C3">
        <w:rPr>
          <w:rFonts w:ascii="Times New Roman" w:hAnsi="Times New Roman"/>
          <w:b/>
          <w:sz w:val="24"/>
          <w:szCs w:val="24"/>
        </w:rPr>
        <w:t xml:space="preserve">Оценка организации </w:t>
      </w:r>
      <w:r w:rsidR="00914599" w:rsidRPr="003D46C3">
        <w:rPr>
          <w:rFonts w:ascii="Times New Roman" w:hAnsi="Times New Roman"/>
          <w:b/>
          <w:sz w:val="24"/>
          <w:szCs w:val="24"/>
        </w:rPr>
        <w:t>использования лесов</w:t>
      </w:r>
      <w:r w:rsidRPr="003D46C3">
        <w:rPr>
          <w:rFonts w:ascii="Times New Roman" w:hAnsi="Times New Roman"/>
          <w:b/>
          <w:sz w:val="24"/>
          <w:szCs w:val="24"/>
        </w:rPr>
        <w:t xml:space="preserve"> (заготовка древесины)</w:t>
      </w:r>
      <w:r w:rsidR="00914599" w:rsidRPr="003D46C3">
        <w:rPr>
          <w:rFonts w:ascii="Times New Roman" w:hAnsi="Times New Roman"/>
          <w:b/>
          <w:sz w:val="24"/>
          <w:szCs w:val="24"/>
        </w:rPr>
        <w:t xml:space="preserve"> </w:t>
      </w: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1144"/>
        <w:gridCol w:w="1386"/>
        <w:gridCol w:w="1264"/>
        <w:gridCol w:w="1058"/>
      </w:tblGrid>
      <w:tr w:rsidR="003D46C3" w:rsidRPr="003D46C3" w14:paraId="7A32D3C0" w14:textId="77777777" w:rsidTr="00AC1084">
        <w:trPr>
          <w:trHeight w:val="570"/>
        </w:trPr>
        <w:tc>
          <w:tcPr>
            <w:tcW w:w="4786" w:type="dxa"/>
            <w:tcBorders>
              <w:top w:val="single" w:sz="4" w:space="0" w:color="auto"/>
              <w:left w:val="single" w:sz="4" w:space="0" w:color="auto"/>
              <w:bottom w:val="single" w:sz="4" w:space="0" w:color="auto"/>
              <w:right w:val="single" w:sz="4" w:space="0" w:color="auto"/>
            </w:tcBorders>
            <w:hideMark/>
          </w:tcPr>
          <w:p w14:paraId="4AC3DBD8" w14:textId="77777777" w:rsidR="006815B3" w:rsidRPr="003D46C3" w:rsidRDefault="006815B3" w:rsidP="00914599">
            <w:pPr>
              <w:pStyle w:val="aa"/>
              <w:jc w:val="center"/>
              <w:rPr>
                <w:rFonts w:ascii="Times New Roman" w:hAnsi="Times New Roman"/>
              </w:rPr>
            </w:pPr>
            <w:r w:rsidRPr="003D46C3">
              <w:rPr>
                <w:rFonts w:ascii="Times New Roman" w:hAnsi="Times New Roman"/>
              </w:rPr>
              <w:t>Показатели</w:t>
            </w:r>
          </w:p>
        </w:tc>
        <w:tc>
          <w:tcPr>
            <w:tcW w:w="1144" w:type="dxa"/>
            <w:tcBorders>
              <w:top w:val="single" w:sz="4" w:space="0" w:color="auto"/>
              <w:left w:val="single" w:sz="4" w:space="0" w:color="auto"/>
              <w:bottom w:val="single" w:sz="4" w:space="0" w:color="auto"/>
              <w:right w:val="single" w:sz="4" w:space="0" w:color="auto"/>
            </w:tcBorders>
            <w:hideMark/>
          </w:tcPr>
          <w:p w14:paraId="56D5DA0A" w14:textId="77777777" w:rsidR="006815B3" w:rsidRPr="003D46C3" w:rsidRDefault="006815B3" w:rsidP="00914599">
            <w:pPr>
              <w:pStyle w:val="aa"/>
              <w:jc w:val="center"/>
              <w:rPr>
                <w:rFonts w:ascii="Times New Roman" w:hAnsi="Times New Roman"/>
              </w:rPr>
            </w:pPr>
            <w:r w:rsidRPr="003D46C3">
              <w:rPr>
                <w:rFonts w:ascii="Times New Roman" w:hAnsi="Times New Roman"/>
              </w:rPr>
              <w:t>Ед. изм.</w:t>
            </w:r>
          </w:p>
        </w:tc>
        <w:tc>
          <w:tcPr>
            <w:tcW w:w="1386" w:type="dxa"/>
            <w:tcBorders>
              <w:top w:val="single" w:sz="4" w:space="0" w:color="auto"/>
              <w:left w:val="single" w:sz="4" w:space="0" w:color="auto"/>
              <w:bottom w:val="single" w:sz="4" w:space="0" w:color="auto"/>
              <w:right w:val="single" w:sz="4" w:space="0" w:color="auto"/>
            </w:tcBorders>
            <w:hideMark/>
          </w:tcPr>
          <w:p w14:paraId="651A930A" w14:textId="6A10D33C" w:rsidR="006815B3" w:rsidRPr="003D46C3" w:rsidRDefault="006815B3" w:rsidP="00914599">
            <w:pPr>
              <w:pStyle w:val="aa"/>
              <w:jc w:val="center"/>
              <w:rPr>
                <w:rFonts w:ascii="Times New Roman" w:hAnsi="Times New Roman"/>
              </w:rPr>
            </w:pPr>
            <w:r w:rsidRPr="003D46C3">
              <w:rPr>
                <w:rFonts w:ascii="Times New Roman" w:hAnsi="Times New Roman"/>
              </w:rPr>
              <w:t xml:space="preserve">  9 месяцев 2023</w:t>
            </w:r>
            <w:r w:rsidR="00AC1084" w:rsidRPr="003D46C3">
              <w:rPr>
                <w:rFonts w:ascii="Times New Roman" w:hAnsi="Times New Roman"/>
              </w:rPr>
              <w:t xml:space="preserve"> </w:t>
            </w:r>
            <w:r w:rsidRPr="003D46C3">
              <w:rPr>
                <w:rFonts w:ascii="Times New Roman" w:hAnsi="Times New Roman"/>
              </w:rPr>
              <w:t>г</w:t>
            </w:r>
            <w:r w:rsidR="00AC1084" w:rsidRPr="003D46C3">
              <w:rPr>
                <w:rFonts w:ascii="Times New Roman" w:hAnsi="Times New Roman"/>
              </w:rPr>
              <w:t>ода</w:t>
            </w:r>
          </w:p>
        </w:tc>
        <w:tc>
          <w:tcPr>
            <w:tcW w:w="1264" w:type="dxa"/>
            <w:tcBorders>
              <w:top w:val="single" w:sz="4" w:space="0" w:color="auto"/>
              <w:left w:val="single" w:sz="4" w:space="0" w:color="auto"/>
              <w:bottom w:val="single" w:sz="4" w:space="0" w:color="auto"/>
              <w:right w:val="single" w:sz="4" w:space="0" w:color="auto"/>
            </w:tcBorders>
            <w:hideMark/>
          </w:tcPr>
          <w:p w14:paraId="4787C591" w14:textId="5104101A" w:rsidR="006815B3" w:rsidRPr="003D46C3" w:rsidRDefault="006815B3" w:rsidP="00914599">
            <w:pPr>
              <w:pStyle w:val="aa"/>
              <w:jc w:val="center"/>
              <w:rPr>
                <w:rFonts w:ascii="Times New Roman" w:hAnsi="Times New Roman"/>
              </w:rPr>
            </w:pPr>
            <w:r w:rsidRPr="003D46C3">
              <w:rPr>
                <w:rFonts w:ascii="Times New Roman" w:hAnsi="Times New Roman"/>
              </w:rPr>
              <w:t>9 месяцев 2024 г</w:t>
            </w:r>
            <w:r w:rsidR="00AC1084" w:rsidRPr="003D46C3">
              <w:rPr>
                <w:rFonts w:ascii="Times New Roman" w:hAnsi="Times New Roman"/>
              </w:rPr>
              <w:t>ода</w:t>
            </w:r>
          </w:p>
        </w:tc>
        <w:tc>
          <w:tcPr>
            <w:tcW w:w="1058" w:type="dxa"/>
            <w:tcBorders>
              <w:top w:val="single" w:sz="4" w:space="0" w:color="auto"/>
              <w:left w:val="single" w:sz="4" w:space="0" w:color="auto"/>
              <w:bottom w:val="single" w:sz="4" w:space="0" w:color="auto"/>
              <w:right w:val="single" w:sz="4" w:space="0" w:color="auto"/>
            </w:tcBorders>
          </w:tcPr>
          <w:p w14:paraId="7A7F2171" w14:textId="23EA9548" w:rsidR="006815B3" w:rsidRPr="003D46C3" w:rsidRDefault="006815B3" w:rsidP="00AC1084">
            <w:pPr>
              <w:pStyle w:val="aa"/>
              <w:jc w:val="center"/>
              <w:rPr>
                <w:rFonts w:ascii="Times New Roman" w:hAnsi="Times New Roman"/>
              </w:rPr>
            </w:pPr>
            <w:r w:rsidRPr="003D46C3">
              <w:rPr>
                <w:rFonts w:ascii="Times New Roman" w:hAnsi="Times New Roman"/>
              </w:rPr>
              <w:t>Темп роста, %</w:t>
            </w:r>
          </w:p>
        </w:tc>
      </w:tr>
      <w:tr w:rsidR="003D46C3" w:rsidRPr="003D46C3" w14:paraId="53A54F74" w14:textId="77777777" w:rsidTr="00AC1084">
        <w:tc>
          <w:tcPr>
            <w:tcW w:w="4786" w:type="dxa"/>
            <w:tcBorders>
              <w:top w:val="single" w:sz="4" w:space="0" w:color="auto"/>
              <w:left w:val="single" w:sz="4" w:space="0" w:color="auto"/>
              <w:bottom w:val="single" w:sz="4" w:space="0" w:color="auto"/>
              <w:right w:val="single" w:sz="4" w:space="0" w:color="auto"/>
            </w:tcBorders>
            <w:hideMark/>
          </w:tcPr>
          <w:p w14:paraId="0AF25594" w14:textId="77777777" w:rsidR="006815B3" w:rsidRPr="003D46C3" w:rsidRDefault="006815B3" w:rsidP="00AC1084">
            <w:pPr>
              <w:pStyle w:val="aa"/>
              <w:jc w:val="both"/>
              <w:rPr>
                <w:rFonts w:ascii="Times New Roman" w:hAnsi="Times New Roman"/>
              </w:rPr>
            </w:pPr>
            <w:r w:rsidRPr="003D46C3">
              <w:rPr>
                <w:rFonts w:ascii="Times New Roman" w:hAnsi="Times New Roman"/>
              </w:rPr>
              <w:t>Расчетная лесосека</w:t>
            </w:r>
          </w:p>
        </w:tc>
        <w:tc>
          <w:tcPr>
            <w:tcW w:w="1144" w:type="dxa"/>
            <w:tcBorders>
              <w:top w:val="single" w:sz="4" w:space="0" w:color="auto"/>
              <w:left w:val="single" w:sz="4" w:space="0" w:color="auto"/>
              <w:bottom w:val="single" w:sz="4" w:space="0" w:color="auto"/>
              <w:right w:val="single" w:sz="4" w:space="0" w:color="auto"/>
            </w:tcBorders>
            <w:hideMark/>
          </w:tcPr>
          <w:p w14:paraId="0DC9C6BE" w14:textId="77777777" w:rsidR="006815B3" w:rsidRPr="003D46C3" w:rsidRDefault="006815B3" w:rsidP="00AC1084">
            <w:pPr>
              <w:pStyle w:val="aa"/>
              <w:jc w:val="center"/>
              <w:rPr>
                <w:rFonts w:ascii="Times New Roman" w:hAnsi="Times New Roman"/>
              </w:rPr>
            </w:pPr>
            <w:r w:rsidRPr="003D46C3">
              <w:rPr>
                <w:rFonts w:ascii="Times New Roman" w:hAnsi="Times New Roman"/>
              </w:rPr>
              <w:t>тыс. м³</w:t>
            </w:r>
          </w:p>
        </w:tc>
        <w:tc>
          <w:tcPr>
            <w:tcW w:w="1386" w:type="dxa"/>
            <w:tcBorders>
              <w:top w:val="single" w:sz="4" w:space="0" w:color="auto"/>
              <w:left w:val="single" w:sz="4" w:space="0" w:color="auto"/>
              <w:bottom w:val="single" w:sz="4" w:space="0" w:color="auto"/>
              <w:right w:val="single" w:sz="4" w:space="0" w:color="auto"/>
            </w:tcBorders>
            <w:vAlign w:val="center"/>
            <w:hideMark/>
          </w:tcPr>
          <w:p w14:paraId="10DA0E70" w14:textId="77777777" w:rsidR="006815B3" w:rsidRPr="003D46C3" w:rsidRDefault="006815B3" w:rsidP="00AC1084">
            <w:pPr>
              <w:pStyle w:val="aa"/>
              <w:jc w:val="center"/>
              <w:rPr>
                <w:rFonts w:ascii="Times New Roman" w:hAnsi="Times New Roman"/>
              </w:rPr>
            </w:pPr>
            <w:r w:rsidRPr="003D46C3">
              <w:rPr>
                <w:rFonts w:ascii="Times New Roman" w:hAnsi="Times New Roman"/>
              </w:rPr>
              <w:t>142,2</w:t>
            </w:r>
          </w:p>
        </w:tc>
        <w:tc>
          <w:tcPr>
            <w:tcW w:w="1264" w:type="dxa"/>
            <w:tcBorders>
              <w:top w:val="single" w:sz="4" w:space="0" w:color="auto"/>
              <w:left w:val="single" w:sz="4" w:space="0" w:color="auto"/>
              <w:bottom w:val="single" w:sz="4" w:space="0" w:color="auto"/>
              <w:right w:val="single" w:sz="4" w:space="0" w:color="auto"/>
            </w:tcBorders>
            <w:vAlign w:val="center"/>
            <w:hideMark/>
          </w:tcPr>
          <w:p w14:paraId="1868A6FF" w14:textId="77777777" w:rsidR="006815B3" w:rsidRPr="003D46C3" w:rsidRDefault="006815B3" w:rsidP="00AC1084">
            <w:pPr>
              <w:pStyle w:val="aa"/>
              <w:jc w:val="center"/>
              <w:rPr>
                <w:rFonts w:ascii="Times New Roman" w:hAnsi="Times New Roman"/>
              </w:rPr>
            </w:pPr>
            <w:r w:rsidRPr="003D46C3">
              <w:rPr>
                <w:rFonts w:ascii="Times New Roman" w:hAnsi="Times New Roman"/>
              </w:rPr>
              <w:t>142,2</w:t>
            </w:r>
          </w:p>
        </w:tc>
        <w:tc>
          <w:tcPr>
            <w:tcW w:w="1058" w:type="dxa"/>
            <w:tcBorders>
              <w:top w:val="single" w:sz="4" w:space="0" w:color="auto"/>
              <w:left w:val="single" w:sz="4" w:space="0" w:color="auto"/>
              <w:bottom w:val="single" w:sz="4" w:space="0" w:color="auto"/>
              <w:right w:val="single" w:sz="4" w:space="0" w:color="auto"/>
            </w:tcBorders>
            <w:hideMark/>
          </w:tcPr>
          <w:p w14:paraId="01DB42FB" w14:textId="77777777" w:rsidR="006815B3" w:rsidRPr="003D46C3" w:rsidRDefault="006815B3" w:rsidP="00AC1084">
            <w:pPr>
              <w:pStyle w:val="aa"/>
              <w:jc w:val="center"/>
              <w:rPr>
                <w:rFonts w:ascii="Times New Roman" w:hAnsi="Times New Roman"/>
              </w:rPr>
            </w:pPr>
            <w:r w:rsidRPr="003D46C3">
              <w:rPr>
                <w:rFonts w:ascii="Times New Roman" w:hAnsi="Times New Roman"/>
              </w:rPr>
              <w:t>93,4</w:t>
            </w:r>
          </w:p>
        </w:tc>
      </w:tr>
      <w:tr w:rsidR="003D46C3" w:rsidRPr="003D46C3" w14:paraId="517FF2EA" w14:textId="77777777" w:rsidTr="00AC1084">
        <w:tc>
          <w:tcPr>
            <w:tcW w:w="4786" w:type="dxa"/>
            <w:tcBorders>
              <w:top w:val="single" w:sz="4" w:space="0" w:color="auto"/>
              <w:left w:val="single" w:sz="4" w:space="0" w:color="auto"/>
              <w:bottom w:val="single" w:sz="4" w:space="0" w:color="auto"/>
              <w:right w:val="single" w:sz="4" w:space="0" w:color="auto"/>
            </w:tcBorders>
            <w:hideMark/>
          </w:tcPr>
          <w:p w14:paraId="07E5FECC" w14:textId="77777777" w:rsidR="006815B3" w:rsidRPr="003D46C3" w:rsidRDefault="006815B3" w:rsidP="00AC1084">
            <w:pPr>
              <w:pStyle w:val="aa"/>
              <w:jc w:val="both"/>
              <w:rPr>
                <w:rFonts w:ascii="Times New Roman" w:hAnsi="Times New Roman"/>
              </w:rPr>
            </w:pPr>
            <w:r w:rsidRPr="003D46C3">
              <w:rPr>
                <w:rFonts w:ascii="Times New Roman" w:hAnsi="Times New Roman"/>
              </w:rPr>
              <w:t>Фактически вырублено</w:t>
            </w:r>
          </w:p>
        </w:tc>
        <w:tc>
          <w:tcPr>
            <w:tcW w:w="1144" w:type="dxa"/>
            <w:tcBorders>
              <w:top w:val="single" w:sz="4" w:space="0" w:color="auto"/>
              <w:left w:val="single" w:sz="4" w:space="0" w:color="auto"/>
              <w:bottom w:val="single" w:sz="4" w:space="0" w:color="auto"/>
              <w:right w:val="single" w:sz="4" w:space="0" w:color="auto"/>
            </w:tcBorders>
            <w:hideMark/>
          </w:tcPr>
          <w:p w14:paraId="1D6C8093" w14:textId="77777777" w:rsidR="006815B3" w:rsidRPr="003D46C3" w:rsidRDefault="006815B3" w:rsidP="00AC1084">
            <w:pPr>
              <w:pStyle w:val="aa"/>
              <w:jc w:val="center"/>
              <w:rPr>
                <w:rFonts w:ascii="Times New Roman" w:hAnsi="Times New Roman"/>
              </w:rPr>
            </w:pPr>
            <w:r w:rsidRPr="003D46C3">
              <w:rPr>
                <w:rFonts w:ascii="Times New Roman" w:hAnsi="Times New Roman"/>
              </w:rPr>
              <w:t>тыс. м³</w:t>
            </w:r>
          </w:p>
        </w:tc>
        <w:tc>
          <w:tcPr>
            <w:tcW w:w="1386" w:type="dxa"/>
            <w:tcBorders>
              <w:top w:val="single" w:sz="4" w:space="0" w:color="auto"/>
              <w:left w:val="single" w:sz="4" w:space="0" w:color="auto"/>
              <w:bottom w:val="single" w:sz="4" w:space="0" w:color="auto"/>
              <w:right w:val="single" w:sz="4" w:space="0" w:color="auto"/>
            </w:tcBorders>
            <w:vAlign w:val="center"/>
            <w:hideMark/>
          </w:tcPr>
          <w:p w14:paraId="668D3E2C" w14:textId="77777777" w:rsidR="006815B3" w:rsidRPr="003D46C3" w:rsidRDefault="006815B3" w:rsidP="00AC1084">
            <w:pPr>
              <w:pStyle w:val="aa"/>
              <w:jc w:val="center"/>
              <w:rPr>
                <w:rFonts w:ascii="Times New Roman" w:hAnsi="Times New Roman"/>
              </w:rPr>
            </w:pPr>
            <w:r w:rsidRPr="003D46C3">
              <w:rPr>
                <w:rFonts w:ascii="Times New Roman" w:hAnsi="Times New Roman"/>
              </w:rPr>
              <w:t>60,8</w:t>
            </w:r>
          </w:p>
        </w:tc>
        <w:tc>
          <w:tcPr>
            <w:tcW w:w="1264" w:type="dxa"/>
            <w:tcBorders>
              <w:top w:val="single" w:sz="4" w:space="0" w:color="auto"/>
              <w:left w:val="single" w:sz="4" w:space="0" w:color="auto"/>
              <w:bottom w:val="single" w:sz="4" w:space="0" w:color="auto"/>
              <w:right w:val="single" w:sz="4" w:space="0" w:color="auto"/>
            </w:tcBorders>
            <w:vAlign w:val="center"/>
            <w:hideMark/>
          </w:tcPr>
          <w:p w14:paraId="539715B8" w14:textId="77777777" w:rsidR="006815B3" w:rsidRPr="003D46C3" w:rsidRDefault="006815B3" w:rsidP="00AC1084">
            <w:pPr>
              <w:pStyle w:val="aa"/>
              <w:jc w:val="center"/>
              <w:rPr>
                <w:rFonts w:ascii="Times New Roman" w:hAnsi="Times New Roman"/>
              </w:rPr>
            </w:pPr>
            <w:r w:rsidRPr="003D46C3">
              <w:rPr>
                <w:rFonts w:ascii="Times New Roman" w:hAnsi="Times New Roman"/>
              </w:rPr>
              <w:t>51,6</w:t>
            </w:r>
          </w:p>
        </w:tc>
        <w:tc>
          <w:tcPr>
            <w:tcW w:w="1058" w:type="dxa"/>
            <w:tcBorders>
              <w:top w:val="single" w:sz="4" w:space="0" w:color="auto"/>
              <w:left w:val="single" w:sz="4" w:space="0" w:color="auto"/>
              <w:bottom w:val="single" w:sz="4" w:space="0" w:color="auto"/>
              <w:right w:val="single" w:sz="4" w:space="0" w:color="auto"/>
            </w:tcBorders>
            <w:hideMark/>
          </w:tcPr>
          <w:p w14:paraId="662917B9" w14:textId="77777777" w:rsidR="006815B3" w:rsidRPr="003D46C3" w:rsidRDefault="006815B3" w:rsidP="00AC1084">
            <w:pPr>
              <w:pStyle w:val="aa"/>
              <w:jc w:val="center"/>
              <w:rPr>
                <w:rFonts w:ascii="Times New Roman" w:hAnsi="Times New Roman"/>
              </w:rPr>
            </w:pPr>
            <w:r w:rsidRPr="003D46C3">
              <w:rPr>
                <w:rFonts w:ascii="Times New Roman" w:hAnsi="Times New Roman"/>
              </w:rPr>
              <w:t>84,9</w:t>
            </w:r>
          </w:p>
        </w:tc>
      </w:tr>
      <w:tr w:rsidR="003D46C3" w:rsidRPr="003D46C3" w14:paraId="04DF508C" w14:textId="77777777" w:rsidTr="00AC1084">
        <w:tc>
          <w:tcPr>
            <w:tcW w:w="4786" w:type="dxa"/>
            <w:tcBorders>
              <w:top w:val="single" w:sz="4" w:space="0" w:color="auto"/>
              <w:left w:val="single" w:sz="4" w:space="0" w:color="auto"/>
              <w:bottom w:val="single" w:sz="4" w:space="0" w:color="auto"/>
              <w:right w:val="single" w:sz="4" w:space="0" w:color="auto"/>
            </w:tcBorders>
            <w:hideMark/>
          </w:tcPr>
          <w:p w14:paraId="3496EBA0" w14:textId="77777777" w:rsidR="006815B3" w:rsidRPr="003D46C3" w:rsidRDefault="006815B3" w:rsidP="00AC1084">
            <w:pPr>
              <w:pStyle w:val="aa"/>
              <w:jc w:val="both"/>
              <w:rPr>
                <w:rFonts w:ascii="Times New Roman" w:hAnsi="Times New Roman"/>
              </w:rPr>
            </w:pPr>
            <w:r w:rsidRPr="003D46C3">
              <w:rPr>
                <w:rFonts w:ascii="Times New Roman" w:hAnsi="Times New Roman"/>
              </w:rPr>
              <w:t>Процент использования расчетной лесосеки</w:t>
            </w:r>
          </w:p>
        </w:tc>
        <w:tc>
          <w:tcPr>
            <w:tcW w:w="1144" w:type="dxa"/>
            <w:tcBorders>
              <w:top w:val="single" w:sz="4" w:space="0" w:color="auto"/>
              <w:left w:val="single" w:sz="4" w:space="0" w:color="auto"/>
              <w:bottom w:val="single" w:sz="4" w:space="0" w:color="auto"/>
              <w:right w:val="single" w:sz="4" w:space="0" w:color="auto"/>
            </w:tcBorders>
          </w:tcPr>
          <w:p w14:paraId="1CDA3331" w14:textId="77777777" w:rsidR="006815B3" w:rsidRPr="003D46C3" w:rsidRDefault="006815B3" w:rsidP="00AC1084">
            <w:pPr>
              <w:pStyle w:val="aa"/>
              <w:jc w:val="center"/>
              <w:rPr>
                <w:rFonts w:ascii="Times New Roman" w:hAnsi="Times New Roman"/>
              </w:rPr>
            </w:pPr>
          </w:p>
        </w:tc>
        <w:tc>
          <w:tcPr>
            <w:tcW w:w="1386" w:type="dxa"/>
            <w:tcBorders>
              <w:top w:val="single" w:sz="4" w:space="0" w:color="auto"/>
              <w:left w:val="single" w:sz="4" w:space="0" w:color="auto"/>
              <w:bottom w:val="single" w:sz="4" w:space="0" w:color="auto"/>
              <w:right w:val="single" w:sz="4" w:space="0" w:color="auto"/>
            </w:tcBorders>
            <w:vAlign w:val="center"/>
            <w:hideMark/>
          </w:tcPr>
          <w:p w14:paraId="79EA9F03" w14:textId="77777777" w:rsidR="006815B3" w:rsidRPr="003D46C3" w:rsidRDefault="006815B3" w:rsidP="00AC1084">
            <w:pPr>
              <w:pStyle w:val="aa"/>
              <w:jc w:val="center"/>
              <w:rPr>
                <w:rFonts w:ascii="Times New Roman" w:hAnsi="Times New Roman"/>
              </w:rPr>
            </w:pPr>
            <w:r w:rsidRPr="003D46C3">
              <w:rPr>
                <w:rFonts w:ascii="Times New Roman" w:hAnsi="Times New Roman"/>
              </w:rPr>
              <w:t>42,7</w:t>
            </w:r>
          </w:p>
        </w:tc>
        <w:tc>
          <w:tcPr>
            <w:tcW w:w="1264" w:type="dxa"/>
            <w:tcBorders>
              <w:top w:val="single" w:sz="4" w:space="0" w:color="auto"/>
              <w:left w:val="single" w:sz="4" w:space="0" w:color="auto"/>
              <w:bottom w:val="single" w:sz="4" w:space="0" w:color="auto"/>
              <w:right w:val="single" w:sz="4" w:space="0" w:color="auto"/>
            </w:tcBorders>
            <w:vAlign w:val="center"/>
            <w:hideMark/>
          </w:tcPr>
          <w:p w14:paraId="38E3297B" w14:textId="77777777" w:rsidR="006815B3" w:rsidRPr="003D46C3" w:rsidRDefault="006815B3" w:rsidP="00AC1084">
            <w:pPr>
              <w:pStyle w:val="aa"/>
              <w:jc w:val="center"/>
              <w:rPr>
                <w:rFonts w:ascii="Times New Roman" w:hAnsi="Times New Roman"/>
              </w:rPr>
            </w:pPr>
            <w:r w:rsidRPr="003D46C3">
              <w:rPr>
                <w:rFonts w:ascii="Times New Roman" w:hAnsi="Times New Roman"/>
              </w:rPr>
              <w:t>36,3</w:t>
            </w:r>
          </w:p>
        </w:tc>
        <w:tc>
          <w:tcPr>
            <w:tcW w:w="1058" w:type="dxa"/>
            <w:tcBorders>
              <w:top w:val="single" w:sz="4" w:space="0" w:color="auto"/>
              <w:left w:val="single" w:sz="4" w:space="0" w:color="auto"/>
              <w:bottom w:val="single" w:sz="4" w:space="0" w:color="auto"/>
              <w:right w:val="single" w:sz="4" w:space="0" w:color="auto"/>
            </w:tcBorders>
          </w:tcPr>
          <w:p w14:paraId="0F3BD176" w14:textId="77777777" w:rsidR="006815B3" w:rsidRPr="003D46C3" w:rsidRDefault="006815B3" w:rsidP="00AC1084">
            <w:pPr>
              <w:pStyle w:val="aa"/>
              <w:jc w:val="center"/>
              <w:rPr>
                <w:rFonts w:ascii="Times New Roman" w:hAnsi="Times New Roman"/>
              </w:rPr>
            </w:pPr>
            <w:r w:rsidRPr="003D46C3">
              <w:rPr>
                <w:rFonts w:ascii="Times New Roman" w:hAnsi="Times New Roman"/>
              </w:rPr>
              <w:t>85,0</w:t>
            </w:r>
          </w:p>
        </w:tc>
      </w:tr>
      <w:tr w:rsidR="003D46C3" w:rsidRPr="003D46C3" w14:paraId="1EB8A666" w14:textId="77777777" w:rsidTr="00AC1084">
        <w:tc>
          <w:tcPr>
            <w:tcW w:w="4786" w:type="dxa"/>
            <w:tcBorders>
              <w:top w:val="single" w:sz="4" w:space="0" w:color="auto"/>
              <w:left w:val="single" w:sz="4" w:space="0" w:color="auto"/>
              <w:bottom w:val="single" w:sz="4" w:space="0" w:color="auto"/>
              <w:right w:val="single" w:sz="4" w:space="0" w:color="auto"/>
            </w:tcBorders>
            <w:hideMark/>
          </w:tcPr>
          <w:p w14:paraId="0621B293" w14:textId="23DB9A3F" w:rsidR="006815B3" w:rsidRPr="003D46C3" w:rsidRDefault="006815B3" w:rsidP="00AC1084">
            <w:pPr>
              <w:pStyle w:val="aa"/>
              <w:jc w:val="both"/>
              <w:rPr>
                <w:rFonts w:ascii="Times New Roman" w:hAnsi="Times New Roman"/>
              </w:rPr>
            </w:pPr>
            <w:r w:rsidRPr="003D46C3">
              <w:rPr>
                <w:rFonts w:ascii="Times New Roman" w:hAnsi="Times New Roman"/>
              </w:rPr>
              <w:t xml:space="preserve">Установленный годовой </w:t>
            </w:r>
            <w:r w:rsidR="00AC1084" w:rsidRPr="003D46C3">
              <w:rPr>
                <w:rFonts w:ascii="Times New Roman" w:hAnsi="Times New Roman"/>
              </w:rPr>
              <w:t>объем отпуска</w:t>
            </w:r>
            <w:r w:rsidRPr="003D46C3">
              <w:rPr>
                <w:rFonts w:ascii="Times New Roman" w:hAnsi="Times New Roman"/>
              </w:rPr>
              <w:t xml:space="preserve"> древесины по договорам аренды</w:t>
            </w:r>
          </w:p>
        </w:tc>
        <w:tc>
          <w:tcPr>
            <w:tcW w:w="1144" w:type="dxa"/>
            <w:tcBorders>
              <w:top w:val="single" w:sz="4" w:space="0" w:color="auto"/>
              <w:left w:val="single" w:sz="4" w:space="0" w:color="auto"/>
              <w:bottom w:val="single" w:sz="4" w:space="0" w:color="auto"/>
              <w:right w:val="single" w:sz="4" w:space="0" w:color="auto"/>
            </w:tcBorders>
            <w:hideMark/>
          </w:tcPr>
          <w:p w14:paraId="55CC6F38" w14:textId="77777777" w:rsidR="006815B3" w:rsidRPr="003D46C3" w:rsidRDefault="006815B3" w:rsidP="00AC1084">
            <w:pPr>
              <w:pStyle w:val="aa"/>
              <w:jc w:val="center"/>
              <w:rPr>
                <w:rFonts w:ascii="Times New Roman" w:hAnsi="Times New Roman"/>
              </w:rPr>
            </w:pPr>
            <w:r w:rsidRPr="003D46C3">
              <w:rPr>
                <w:rFonts w:ascii="Times New Roman" w:hAnsi="Times New Roman"/>
              </w:rPr>
              <w:t>тыс. м³</w:t>
            </w:r>
          </w:p>
        </w:tc>
        <w:tc>
          <w:tcPr>
            <w:tcW w:w="1386" w:type="dxa"/>
            <w:tcBorders>
              <w:top w:val="single" w:sz="4" w:space="0" w:color="auto"/>
              <w:left w:val="single" w:sz="4" w:space="0" w:color="auto"/>
              <w:bottom w:val="single" w:sz="4" w:space="0" w:color="auto"/>
              <w:right w:val="single" w:sz="4" w:space="0" w:color="auto"/>
            </w:tcBorders>
            <w:vAlign w:val="center"/>
            <w:hideMark/>
          </w:tcPr>
          <w:p w14:paraId="1ED38B91" w14:textId="77777777" w:rsidR="006815B3" w:rsidRPr="003D46C3" w:rsidRDefault="006815B3" w:rsidP="00AC1084">
            <w:pPr>
              <w:pStyle w:val="aa"/>
              <w:jc w:val="center"/>
              <w:rPr>
                <w:rFonts w:ascii="Times New Roman" w:hAnsi="Times New Roman"/>
              </w:rPr>
            </w:pPr>
            <w:r w:rsidRPr="003D46C3">
              <w:rPr>
                <w:rFonts w:ascii="Times New Roman" w:hAnsi="Times New Roman"/>
              </w:rPr>
              <w:t>114,3</w:t>
            </w:r>
          </w:p>
        </w:tc>
        <w:tc>
          <w:tcPr>
            <w:tcW w:w="1264" w:type="dxa"/>
            <w:tcBorders>
              <w:top w:val="single" w:sz="4" w:space="0" w:color="auto"/>
              <w:left w:val="single" w:sz="4" w:space="0" w:color="auto"/>
              <w:bottom w:val="single" w:sz="4" w:space="0" w:color="auto"/>
              <w:right w:val="single" w:sz="4" w:space="0" w:color="auto"/>
            </w:tcBorders>
            <w:vAlign w:val="center"/>
            <w:hideMark/>
          </w:tcPr>
          <w:p w14:paraId="349DF372" w14:textId="77777777" w:rsidR="006815B3" w:rsidRPr="003D46C3" w:rsidRDefault="006815B3" w:rsidP="00AC1084">
            <w:pPr>
              <w:pStyle w:val="aa"/>
              <w:jc w:val="center"/>
              <w:rPr>
                <w:rFonts w:ascii="Times New Roman" w:hAnsi="Times New Roman"/>
              </w:rPr>
            </w:pPr>
            <w:r w:rsidRPr="003D46C3">
              <w:rPr>
                <w:rFonts w:ascii="Times New Roman" w:hAnsi="Times New Roman"/>
              </w:rPr>
              <w:t>112,4</w:t>
            </w:r>
          </w:p>
        </w:tc>
        <w:tc>
          <w:tcPr>
            <w:tcW w:w="1058" w:type="dxa"/>
            <w:tcBorders>
              <w:top w:val="single" w:sz="4" w:space="0" w:color="auto"/>
              <w:left w:val="single" w:sz="4" w:space="0" w:color="auto"/>
              <w:bottom w:val="single" w:sz="4" w:space="0" w:color="auto"/>
              <w:right w:val="single" w:sz="4" w:space="0" w:color="auto"/>
            </w:tcBorders>
          </w:tcPr>
          <w:p w14:paraId="201D4A50" w14:textId="77777777" w:rsidR="006815B3" w:rsidRPr="003D46C3" w:rsidRDefault="006815B3" w:rsidP="00AC1084">
            <w:pPr>
              <w:pStyle w:val="aa"/>
              <w:jc w:val="center"/>
              <w:rPr>
                <w:rFonts w:ascii="Times New Roman" w:hAnsi="Times New Roman"/>
              </w:rPr>
            </w:pPr>
            <w:r w:rsidRPr="003D46C3">
              <w:rPr>
                <w:rFonts w:ascii="Times New Roman" w:hAnsi="Times New Roman"/>
              </w:rPr>
              <w:t>98,3</w:t>
            </w:r>
          </w:p>
        </w:tc>
      </w:tr>
      <w:tr w:rsidR="00AC1084" w:rsidRPr="003D46C3" w14:paraId="251660A8" w14:textId="77777777" w:rsidTr="00AC1084">
        <w:tc>
          <w:tcPr>
            <w:tcW w:w="4786" w:type="dxa"/>
            <w:tcBorders>
              <w:top w:val="single" w:sz="4" w:space="0" w:color="auto"/>
              <w:left w:val="single" w:sz="4" w:space="0" w:color="auto"/>
              <w:bottom w:val="single" w:sz="4" w:space="0" w:color="auto"/>
              <w:right w:val="single" w:sz="4" w:space="0" w:color="auto"/>
            </w:tcBorders>
            <w:hideMark/>
          </w:tcPr>
          <w:p w14:paraId="2CD44789" w14:textId="6BA0B119" w:rsidR="006815B3" w:rsidRPr="003D46C3" w:rsidRDefault="006815B3" w:rsidP="00AC1084">
            <w:pPr>
              <w:pStyle w:val="aa"/>
              <w:jc w:val="both"/>
              <w:rPr>
                <w:rFonts w:ascii="Times New Roman" w:hAnsi="Times New Roman"/>
              </w:rPr>
            </w:pPr>
            <w:r w:rsidRPr="003D46C3">
              <w:rPr>
                <w:rFonts w:ascii="Times New Roman" w:hAnsi="Times New Roman"/>
              </w:rPr>
              <w:t xml:space="preserve">Объем </w:t>
            </w:r>
            <w:r w:rsidR="00AC1084" w:rsidRPr="003D46C3">
              <w:rPr>
                <w:rFonts w:ascii="Times New Roman" w:hAnsi="Times New Roman"/>
              </w:rPr>
              <w:t>древесины,</w:t>
            </w:r>
            <w:r w:rsidRPr="003D46C3">
              <w:rPr>
                <w:rFonts w:ascii="Times New Roman" w:hAnsi="Times New Roman"/>
              </w:rPr>
              <w:t xml:space="preserve"> заготавливаемой арендаторами</w:t>
            </w:r>
          </w:p>
        </w:tc>
        <w:tc>
          <w:tcPr>
            <w:tcW w:w="1144" w:type="dxa"/>
            <w:tcBorders>
              <w:top w:val="single" w:sz="4" w:space="0" w:color="auto"/>
              <w:left w:val="single" w:sz="4" w:space="0" w:color="auto"/>
              <w:bottom w:val="single" w:sz="4" w:space="0" w:color="auto"/>
              <w:right w:val="single" w:sz="4" w:space="0" w:color="auto"/>
            </w:tcBorders>
            <w:hideMark/>
          </w:tcPr>
          <w:p w14:paraId="66C91A40" w14:textId="77777777" w:rsidR="006815B3" w:rsidRPr="003D46C3" w:rsidRDefault="006815B3" w:rsidP="00AC1084">
            <w:pPr>
              <w:pStyle w:val="aa"/>
              <w:jc w:val="center"/>
              <w:rPr>
                <w:rFonts w:ascii="Times New Roman" w:hAnsi="Times New Roman"/>
              </w:rPr>
            </w:pPr>
            <w:r w:rsidRPr="003D46C3">
              <w:rPr>
                <w:rFonts w:ascii="Times New Roman" w:hAnsi="Times New Roman"/>
              </w:rPr>
              <w:t>тыс. м³</w:t>
            </w:r>
          </w:p>
        </w:tc>
        <w:tc>
          <w:tcPr>
            <w:tcW w:w="1386" w:type="dxa"/>
            <w:tcBorders>
              <w:top w:val="single" w:sz="4" w:space="0" w:color="auto"/>
              <w:left w:val="single" w:sz="4" w:space="0" w:color="auto"/>
              <w:bottom w:val="single" w:sz="4" w:space="0" w:color="auto"/>
              <w:right w:val="single" w:sz="4" w:space="0" w:color="auto"/>
            </w:tcBorders>
            <w:vAlign w:val="center"/>
            <w:hideMark/>
          </w:tcPr>
          <w:p w14:paraId="4C00EE07" w14:textId="77777777" w:rsidR="006815B3" w:rsidRPr="003D46C3" w:rsidRDefault="006815B3" w:rsidP="00AC1084">
            <w:pPr>
              <w:pStyle w:val="aa"/>
              <w:jc w:val="center"/>
              <w:rPr>
                <w:rFonts w:ascii="Times New Roman" w:hAnsi="Times New Roman"/>
              </w:rPr>
            </w:pPr>
            <w:r w:rsidRPr="003D46C3">
              <w:rPr>
                <w:rFonts w:ascii="Times New Roman" w:hAnsi="Times New Roman"/>
              </w:rPr>
              <w:t>54,2</w:t>
            </w:r>
          </w:p>
        </w:tc>
        <w:tc>
          <w:tcPr>
            <w:tcW w:w="1264" w:type="dxa"/>
            <w:tcBorders>
              <w:top w:val="single" w:sz="4" w:space="0" w:color="auto"/>
              <w:left w:val="single" w:sz="4" w:space="0" w:color="auto"/>
              <w:bottom w:val="single" w:sz="4" w:space="0" w:color="auto"/>
              <w:right w:val="single" w:sz="4" w:space="0" w:color="auto"/>
            </w:tcBorders>
            <w:vAlign w:val="center"/>
            <w:hideMark/>
          </w:tcPr>
          <w:p w14:paraId="5AB86825" w14:textId="77777777" w:rsidR="006815B3" w:rsidRPr="003D46C3" w:rsidRDefault="006815B3" w:rsidP="00AC1084">
            <w:pPr>
              <w:pStyle w:val="aa"/>
              <w:jc w:val="center"/>
              <w:rPr>
                <w:rFonts w:ascii="Times New Roman" w:hAnsi="Times New Roman"/>
              </w:rPr>
            </w:pPr>
            <w:r w:rsidRPr="003D46C3">
              <w:rPr>
                <w:rFonts w:ascii="Times New Roman" w:hAnsi="Times New Roman"/>
              </w:rPr>
              <w:t>42,3</w:t>
            </w:r>
          </w:p>
        </w:tc>
        <w:tc>
          <w:tcPr>
            <w:tcW w:w="1058" w:type="dxa"/>
            <w:tcBorders>
              <w:top w:val="single" w:sz="4" w:space="0" w:color="auto"/>
              <w:left w:val="single" w:sz="4" w:space="0" w:color="auto"/>
              <w:bottom w:val="single" w:sz="4" w:space="0" w:color="auto"/>
              <w:right w:val="single" w:sz="4" w:space="0" w:color="auto"/>
            </w:tcBorders>
            <w:hideMark/>
          </w:tcPr>
          <w:p w14:paraId="6F8038F7" w14:textId="77777777" w:rsidR="006815B3" w:rsidRPr="003D46C3" w:rsidRDefault="006815B3" w:rsidP="00AC1084">
            <w:pPr>
              <w:pStyle w:val="aa"/>
              <w:jc w:val="center"/>
              <w:rPr>
                <w:rFonts w:ascii="Times New Roman" w:hAnsi="Times New Roman"/>
              </w:rPr>
            </w:pPr>
            <w:r w:rsidRPr="003D46C3">
              <w:rPr>
                <w:rFonts w:ascii="Times New Roman" w:hAnsi="Times New Roman"/>
              </w:rPr>
              <w:t>78,04</w:t>
            </w:r>
          </w:p>
        </w:tc>
      </w:tr>
    </w:tbl>
    <w:p w14:paraId="6686C97F" w14:textId="77777777" w:rsidR="006815B3" w:rsidRPr="003D46C3" w:rsidRDefault="006815B3" w:rsidP="006815B3">
      <w:pPr>
        <w:pStyle w:val="aa"/>
      </w:pPr>
    </w:p>
    <w:p w14:paraId="5BECFD61" w14:textId="77777777" w:rsidR="006815B3" w:rsidRPr="003D46C3" w:rsidRDefault="006815B3" w:rsidP="00AC1084">
      <w:pPr>
        <w:pStyle w:val="aa"/>
        <w:jc w:val="center"/>
        <w:rPr>
          <w:rFonts w:ascii="Times New Roman" w:hAnsi="Times New Roman"/>
          <w:b/>
          <w:sz w:val="24"/>
          <w:szCs w:val="24"/>
        </w:rPr>
      </w:pPr>
      <w:r w:rsidRPr="003D46C3">
        <w:rPr>
          <w:rFonts w:ascii="Times New Roman" w:hAnsi="Times New Roman"/>
          <w:b/>
          <w:sz w:val="24"/>
          <w:szCs w:val="24"/>
        </w:rPr>
        <w:t>Объем финансирования лесного хозяйства за 9 месяцев 2024 года</w:t>
      </w:r>
    </w:p>
    <w:p w14:paraId="2DC14FD3" w14:textId="77777777" w:rsidR="006815B3" w:rsidRPr="003D46C3" w:rsidRDefault="006815B3" w:rsidP="00AC1084">
      <w:pPr>
        <w:pStyle w:val="aa"/>
        <w:jc w:val="center"/>
        <w:rPr>
          <w:rFonts w:ascii="Times New Roman" w:hAnsi="Times New Roman"/>
          <w:b/>
          <w:sz w:val="24"/>
          <w:szCs w:val="24"/>
        </w:rPr>
      </w:pPr>
      <w:r w:rsidRPr="003D46C3">
        <w:rPr>
          <w:rFonts w:ascii="Times New Roman" w:hAnsi="Times New Roman"/>
          <w:b/>
          <w:sz w:val="24"/>
          <w:szCs w:val="24"/>
        </w:rPr>
        <w:t>(за счет всех источников финансирования)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1103"/>
        <w:gridCol w:w="1264"/>
        <w:gridCol w:w="1264"/>
        <w:gridCol w:w="1331"/>
      </w:tblGrid>
      <w:tr w:rsidR="003D46C3" w:rsidRPr="003D46C3" w14:paraId="2EF91471" w14:textId="77777777" w:rsidTr="00AC1084">
        <w:trPr>
          <w:trHeight w:val="595"/>
        </w:trPr>
        <w:tc>
          <w:tcPr>
            <w:tcW w:w="4644" w:type="dxa"/>
            <w:tcBorders>
              <w:top w:val="single" w:sz="4" w:space="0" w:color="auto"/>
              <w:left w:val="single" w:sz="4" w:space="0" w:color="auto"/>
              <w:bottom w:val="single" w:sz="4" w:space="0" w:color="auto"/>
              <w:right w:val="single" w:sz="4" w:space="0" w:color="auto"/>
            </w:tcBorders>
            <w:hideMark/>
          </w:tcPr>
          <w:p w14:paraId="6C202678" w14:textId="77777777" w:rsidR="006815B3" w:rsidRPr="003D46C3" w:rsidRDefault="006815B3" w:rsidP="006815B3">
            <w:pPr>
              <w:pStyle w:val="aa"/>
              <w:rPr>
                <w:rFonts w:ascii="Times New Roman" w:hAnsi="Times New Roman"/>
              </w:rPr>
            </w:pPr>
            <w:r w:rsidRPr="003D46C3">
              <w:rPr>
                <w:rFonts w:ascii="Times New Roman" w:hAnsi="Times New Roman"/>
              </w:rPr>
              <w:t>Показатель</w:t>
            </w:r>
          </w:p>
        </w:tc>
        <w:tc>
          <w:tcPr>
            <w:tcW w:w="1103" w:type="dxa"/>
            <w:tcBorders>
              <w:top w:val="single" w:sz="4" w:space="0" w:color="auto"/>
              <w:left w:val="single" w:sz="4" w:space="0" w:color="auto"/>
              <w:bottom w:val="single" w:sz="4" w:space="0" w:color="auto"/>
              <w:right w:val="single" w:sz="4" w:space="0" w:color="auto"/>
            </w:tcBorders>
            <w:hideMark/>
          </w:tcPr>
          <w:p w14:paraId="2870BB1D" w14:textId="77777777" w:rsidR="006815B3" w:rsidRPr="003D46C3" w:rsidRDefault="006815B3" w:rsidP="006815B3">
            <w:pPr>
              <w:pStyle w:val="aa"/>
              <w:rPr>
                <w:rFonts w:ascii="Times New Roman" w:hAnsi="Times New Roman"/>
              </w:rPr>
            </w:pPr>
            <w:r w:rsidRPr="003D46C3">
              <w:rPr>
                <w:rFonts w:ascii="Times New Roman" w:hAnsi="Times New Roman"/>
              </w:rPr>
              <w:t>Ед. изм.</w:t>
            </w:r>
          </w:p>
        </w:tc>
        <w:tc>
          <w:tcPr>
            <w:tcW w:w="1264" w:type="dxa"/>
            <w:tcBorders>
              <w:top w:val="single" w:sz="4" w:space="0" w:color="auto"/>
              <w:left w:val="single" w:sz="4" w:space="0" w:color="auto"/>
              <w:bottom w:val="single" w:sz="4" w:space="0" w:color="auto"/>
              <w:right w:val="single" w:sz="4" w:space="0" w:color="auto"/>
            </w:tcBorders>
            <w:hideMark/>
          </w:tcPr>
          <w:p w14:paraId="07C70235" w14:textId="65DBD1C0" w:rsidR="006815B3" w:rsidRPr="003D46C3" w:rsidRDefault="006815B3" w:rsidP="006815B3">
            <w:pPr>
              <w:pStyle w:val="aa"/>
              <w:jc w:val="center"/>
              <w:rPr>
                <w:rFonts w:ascii="Times New Roman" w:hAnsi="Times New Roman"/>
              </w:rPr>
            </w:pPr>
            <w:r w:rsidRPr="003D46C3">
              <w:rPr>
                <w:rFonts w:ascii="Times New Roman" w:hAnsi="Times New Roman"/>
              </w:rPr>
              <w:t>9 месяцев 2023 г.</w:t>
            </w:r>
          </w:p>
        </w:tc>
        <w:tc>
          <w:tcPr>
            <w:tcW w:w="1264" w:type="dxa"/>
            <w:tcBorders>
              <w:top w:val="single" w:sz="4" w:space="0" w:color="auto"/>
              <w:left w:val="single" w:sz="4" w:space="0" w:color="auto"/>
              <w:bottom w:val="single" w:sz="4" w:space="0" w:color="auto"/>
              <w:right w:val="single" w:sz="4" w:space="0" w:color="auto"/>
            </w:tcBorders>
            <w:hideMark/>
          </w:tcPr>
          <w:p w14:paraId="78AC6758" w14:textId="3D0AAF5B" w:rsidR="006815B3" w:rsidRPr="003D46C3" w:rsidRDefault="006815B3" w:rsidP="006815B3">
            <w:pPr>
              <w:pStyle w:val="aa"/>
              <w:jc w:val="center"/>
              <w:rPr>
                <w:rFonts w:ascii="Times New Roman" w:hAnsi="Times New Roman"/>
              </w:rPr>
            </w:pPr>
            <w:r w:rsidRPr="003D46C3">
              <w:rPr>
                <w:rFonts w:ascii="Times New Roman" w:hAnsi="Times New Roman"/>
              </w:rPr>
              <w:t>9 месяцев 2024 г.</w:t>
            </w:r>
          </w:p>
        </w:tc>
        <w:tc>
          <w:tcPr>
            <w:tcW w:w="1331" w:type="dxa"/>
            <w:tcBorders>
              <w:top w:val="single" w:sz="4" w:space="0" w:color="auto"/>
              <w:left w:val="single" w:sz="4" w:space="0" w:color="auto"/>
              <w:bottom w:val="single" w:sz="4" w:space="0" w:color="auto"/>
              <w:right w:val="single" w:sz="4" w:space="0" w:color="auto"/>
            </w:tcBorders>
          </w:tcPr>
          <w:p w14:paraId="098464F8" w14:textId="77777777" w:rsidR="00AC1084" w:rsidRPr="003D46C3" w:rsidRDefault="006815B3" w:rsidP="00AC1084">
            <w:pPr>
              <w:pStyle w:val="aa"/>
              <w:jc w:val="center"/>
              <w:rPr>
                <w:rFonts w:ascii="Times New Roman" w:hAnsi="Times New Roman"/>
              </w:rPr>
            </w:pPr>
            <w:r w:rsidRPr="003D46C3">
              <w:rPr>
                <w:rFonts w:ascii="Times New Roman" w:hAnsi="Times New Roman"/>
              </w:rPr>
              <w:t>Темп</w:t>
            </w:r>
          </w:p>
          <w:p w14:paraId="09058EBD" w14:textId="372231DF" w:rsidR="006815B3" w:rsidRPr="003D46C3" w:rsidRDefault="006815B3" w:rsidP="00AC1084">
            <w:pPr>
              <w:pStyle w:val="aa"/>
              <w:jc w:val="center"/>
              <w:rPr>
                <w:rFonts w:ascii="Times New Roman" w:hAnsi="Times New Roman"/>
              </w:rPr>
            </w:pPr>
            <w:r w:rsidRPr="003D46C3">
              <w:rPr>
                <w:rFonts w:ascii="Times New Roman" w:hAnsi="Times New Roman"/>
              </w:rPr>
              <w:t>роста, %</w:t>
            </w:r>
          </w:p>
          <w:p w14:paraId="35418E33" w14:textId="77777777" w:rsidR="006815B3" w:rsidRPr="003D46C3" w:rsidRDefault="006815B3" w:rsidP="006815B3">
            <w:pPr>
              <w:pStyle w:val="aa"/>
              <w:jc w:val="center"/>
              <w:rPr>
                <w:rFonts w:ascii="Times New Roman" w:hAnsi="Times New Roman"/>
              </w:rPr>
            </w:pPr>
          </w:p>
        </w:tc>
      </w:tr>
      <w:tr w:rsidR="003D46C3" w:rsidRPr="003D46C3" w14:paraId="1A9D2595" w14:textId="77777777" w:rsidTr="00AC1084">
        <w:tc>
          <w:tcPr>
            <w:tcW w:w="4644" w:type="dxa"/>
            <w:tcBorders>
              <w:top w:val="single" w:sz="4" w:space="0" w:color="auto"/>
              <w:left w:val="single" w:sz="4" w:space="0" w:color="auto"/>
              <w:bottom w:val="single" w:sz="4" w:space="0" w:color="auto"/>
              <w:right w:val="single" w:sz="4" w:space="0" w:color="auto"/>
            </w:tcBorders>
            <w:hideMark/>
          </w:tcPr>
          <w:p w14:paraId="24920BB1" w14:textId="77777777" w:rsidR="006815B3" w:rsidRPr="003D46C3" w:rsidRDefault="006815B3" w:rsidP="00AC1084">
            <w:pPr>
              <w:pStyle w:val="aa"/>
              <w:jc w:val="both"/>
              <w:rPr>
                <w:rFonts w:ascii="Times New Roman" w:hAnsi="Times New Roman"/>
              </w:rPr>
            </w:pPr>
            <w:r w:rsidRPr="003D46C3">
              <w:rPr>
                <w:rFonts w:ascii="Times New Roman" w:hAnsi="Times New Roman"/>
              </w:rPr>
              <w:t>Охрана лесов от пожаров</w:t>
            </w:r>
          </w:p>
        </w:tc>
        <w:tc>
          <w:tcPr>
            <w:tcW w:w="1103" w:type="dxa"/>
            <w:tcBorders>
              <w:top w:val="single" w:sz="4" w:space="0" w:color="auto"/>
              <w:left w:val="single" w:sz="4" w:space="0" w:color="auto"/>
              <w:bottom w:val="single" w:sz="4" w:space="0" w:color="auto"/>
              <w:right w:val="single" w:sz="4" w:space="0" w:color="auto"/>
            </w:tcBorders>
            <w:hideMark/>
          </w:tcPr>
          <w:p w14:paraId="11D75A93" w14:textId="77777777" w:rsidR="006815B3" w:rsidRPr="003D46C3" w:rsidRDefault="006815B3" w:rsidP="006815B3">
            <w:pPr>
              <w:pStyle w:val="aa"/>
              <w:rPr>
                <w:rFonts w:ascii="Times New Roman" w:hAnsi="Times New Roman"/>
              </w:rPr>
            </w:pPr>
            <w:r w:rsidRPr="003D46C3">
              <w:rPr>
                <w:rFonts w:ascii="Times New Roman" w:hAnsi="Times New Roman"/>
              </w:rPr>
              <w:t>млн. руб.</w:t>
            </w:r>
          </w:p>
        </w:tc>
        <w:tc>
          <w:tcPr>
            <w:tcW w:w="1264" w:type="dxa"/>
            <w:tcBorders>
              <w:top w:val="single" w:sz="4" w:space="0" w:color="auto"/>
              <w:left w:val="single" w:sz="4" w:space="0" w:color="auto"/>
              <w:bottom w:val="single" w:sz="4" w:space="0" w:color="auto"/>
              <w:right w:val="single" w:sz="4" w:space="0" w:color="auto"/>
            </w:tcBorders>
            <w:hideMark/>
          </w:tcPr>
          <w:p w14:paraId="0DBA61A4" w14:textId="77777777" w:rsidR="006815B3" w:rsidRPr="003D46C3" w:rsidRDefault="006815B3" w:rsidP="00AC1084">
            <w:pPr>
              <w:pStyle w:val="aa"/>
              <w:jc w:val="center"/>
              <w:rPr>
                <w:rFonts w:ascii="Times New Roman" w:hAnsi="Times New Roman"/>
              </w:rPr>
            </w:pPr>
            <w:r w:rsidRPr="003D46C3">
              <w:rPr>
                <w:rFonts w:ascii="Times New Roman" w:hAnsi="Times New Roman"/>
              </w:rPr>
              <w:t>0</w:t>
            </w:r>
          </w:p>
        </w:tc>
        <w:tc>
          <w:tcPr>
            <w:tcW w:w="1264" w:type="dxa"/>
            <w:tcBorders>
              <w:top w:val="single" w:sz="4" w:space="0" w:color="auto"/>
              <w:left w:val="single" w:sz="4" w:space="0" w:color="auto"/>
              <w:bottom w:val="single" w:sz="4" w:space="0" w:color="auto"/>
              <w:right w:val="single" w:sz="4" w:space="0" w:color="auto"/>
            </w:tcBorders>
            <w:hideMark/>
          </w:tcPr>
          <w:p w14:paraId="424098CF" w14:textId="77777777" w:rsidR="006815B3" w:rsidRPr="003D46C3" w:rsidRDefault="006815B3" w:rsidP="00AC1084">
            <w:pPr>
              <w:pStyle w:val="aa"/>
              <w:jc w:val="center"/>
              <w:rPr>
                <w:rFonts w:ascii="Times New Roman" w:hAnsi="Times New Roman"/>
              </w:rPr>
            </w:pPr>
            <w:r w:rsidRPr="003D46C3">
              <w:rPr>
                <w:rFonts w:ascii="Times New Roman" w:hAnsi="Times New Roman"/>
              </w:rPr>
              <w:t>0</w:t>
            </w:r>
          </w:p>
        </w:tc>
        <w:tc>
          <w:tcPr>
            <w:tcW w:w="1331" w:type="dxa"/>
            <w:tcBorders>
              <w:top w:val="single" w:sz="4" w:space="0" w:color="auto"/>
              <w:left w:val="single" w:sz="4" w:space="0" w:color="auto"/>
              <w:bottom w:val="single" w:sz="4" w:space="0" w:color="auto"/>
              <w:right w:val="single" w:sz="4" w:space="0" w:color="auto"/>
            </w:tcBorders>
            <w:hideMark/>
          </w:tcPr>
          <w:p w14:paraId="43331AEF" w14:textId="77777777" w:rsidR="006815B3" w:rsidRPr="003D46C3" w:rsidRDefault="006815B3" w:rsidP="00AC1084">
            <w:pPr>
              <w:pStyle w:val="aa"/>
              <w:jc w:val="center"/>
              <w:rPr>
                <w:rFonts w:ascii="Times New Roman" w:hAnsi="Times New Roman"/>
              </w:rPr>
            </w:pPr>
            <w:r w:rsidRPr="003D46C3">
              <w:rPr>
                <w:rFonts w:ascii="Times New Roman" w:hAnsi="Times New Roman"/>
              </w:rPr>
              <w:t>0</w:t>
            </w:r>
          </w:p>
        </w:tc>
      </w:tr>
      <w:tr w:rsidR="003D46C3" w:rsidRPr="003D46C3" w14:paraId="7F6C473A" w14:textId="77777777" w:rsidTr="00AC1084">
        <w:tc>
          <w:tcPr>
            <w:tcW w:w="4644" w:type="dxa"/>
            <w:tcBorders>
              <w:top w:val="single" w:sz="4" w:space="0" w:color="auto"/>
              <w:left w:val="single" w:sz="4" w:space="0" w:color="auto"/>
              <w:bottom w:val="single" w:sz="4" w:space="0" w:color="auto"/>
              <w:right w:val="single" w:sz="4" w:space="0" w:color="auto"/>
            </w:tcBorders>
            <w:hideMark/>
          </w:tcPr>
          <w:p w14:paraId="19B7880B" w14:textId="77777777" w:rsidR="006815B3" w:rsidRPr="003D46C3" w:rsidRDefault="006815B3" w:rsidP="00AC1084">
            <w:pPr>
              <w:pStyle w:val="aa"/>
              <w:jc w:val="both"/>
              <w:rPr>
                <w:rFonts w:ascii="Times New Roman" w:hAnsi="Times New Roman"/>
              </w:rPr>
            </w:pPr>
            <w:r w:rsidRPr="003D46C3">
              <w:rPr>
                <w:rFonts w:ascii="Times New Roman" w:hAnsi="Times New Roman"/>
              </w:rPr>
              <w:t>Защита лесов</w:t>
            </w:r>
          </w:p>
        </w:tc>
        <w:tc>
          <w:tcPr>
            <w:tcW w:w="1103" w:type="dxa"/>
            <w:tcBorders>
              <w:top w:val="single" w:sz="4" w:space="0" w:color="auto"/>
              <w:left w:val="single" w:sz="4" w:space="0" w:color="auto"/>
              <w:bottom w:val="single" w:sz="4" w:space="0" w:color="auto"/>
              <w:right w:val="single" w:sz="4" w:space="0" w:color="auto"/>
            </w:tcBorders>
            <w:hideMark/>
          </w:tcPr>
          <w:p w14:paraId="30EAC957" w14:textId="77777777" w:rsidR="006815B3" w:rsidRPr="003D46C3" w:rsidRDefault="006815B3" w:rsidP="006815B3">
            <w:pPr>
              <w:pStyle w:val="aa"/>
              <w:rPr>
                <w:rFonts w:ascii="Times New Roman" w:hAnsi="Times New Roman"/>
              </w:rPr>
            </w:pPr>
            <w:r w:rsidRPr="003D46C3">
              <w:rPr>
                <w:rFonts w:ascii="Times New Roman" w:hAnsi="Times New Roman"/>
              </w:rPr>
              <w:t>млн. руб.</w:t>
            </w:r>
          </w:p>
        </w:tc>
        <w:tc>
          <w:tcPr>
            <w:tcW w:w="1264" w:type="dxa"/>
            <w:tcBorders>
              <w:top w:val="single" w:sz="4" w:space="0" w:color="auto"/>
              <w:left w:val="single" w:sz="4" w:space="0" w:color="auto"/>
              <w:bottom w:val="single" w:sz="4" w:space="0" w:color="auto"/>
              <w:right w:val="single" w:sz="4" w:space="0" w:color="auto"/>
            </w:tcBorders>
            <w:hideMark/>
          </w:tcPr>
          <w:p w14:paraId="3A3AE30D" w14:textId="77777777" w:rsidR="006815B3" w:rsidRPr="003D46C3" w:rsidRDefault="006815B3" w:rsidP="00AC1084">
            <w:pPr>
              <w:pStyle w:val="aa"/>
              <w:jc w:val="center"/>
              <w:rPr>
                <w:rFonts w:ascii="Times New Roman" w:hAnsi="Times New Roman"/>
              </w:rPr>
            </w:pPr>
            <w:r w:rsidRPr="003D46C3">
              <w:rPr>
                <w:rFonts w:ascii="Times New Roman" w:hAnsi="Times New Roman"/>
              </w:rPr>
              <w:t>0</w:t>
            </w:r>
          </w:p>
        </w:tc>
        <w:tc>
          <w:tcPr>
            <w:tcW w:w="1264" w:type="dxa"/>
            <w:tcBorders>
              <w:top w:val="single" w:sz="4" w:space="0" w:color="auto"/>
              <w:left w:val="single" w:sz="4" w:space="0" w:color="auto"/>
              <w:bottom w:val="single" w:sz="4" w:space="0" w:color="auto"/>
              <w:right w:val="single" w:sz="4" w:space="0" w:color="auto"/>
            </w:tcBorders>
            <w:hideMark/>
          </w:tcPr>
          <w:p w14:paraId="00253867" w14:textId="77777777" w:rsidR="006815B3" w:rsidRPr="003D46C3" w:rsidRDefault="006815B3" w:rsidP="00AC1084">
            <w:pPr>
              <w:pStyle w:val="aa"/>
              <w:jc w:val="center"/>
              <w:rPr>
                <w:rFonts w:ascii="Times New Roman" w:hAnsi="Times New Roman"/>
              </w:rPr>
            </w:pPr>
            <w:r w:rsidRPr="003D46C3">
              <w:rPr>
                <w:rFonts w:ascii="Times New Roman" w:hAnsi="Times New Roman"/>
              </w:rPr>
              <w:t>0</w:t>
            </w:r>
          </w:p>
        </w:tc>
        <w:tc>
          <w:tcPr>
            <w:tcW w:w="1331" w:type="dxa"/>
            <w:tcBorders>
              <w:top w:val="single" w:sz="4" w:space="0" w:color="auto"/>
              <w:left w:val="single" w:sz="4" w:space="0" w:color="auto"/>
              <w:bottom w:val="single" w:sz="4" w:space="0" w:color="auto"/>
              <w:right w:val="single" w:sz="4" w:space="0" w:color="auto"/>
            </w:tcBorders>
            <w:hideMark/>
          </w:tcPr>
          <w:p w14:paraId="2EF17041" w14:textId="77777777" w:rsidR="006815B3" w:rsidRPr="003D46C3" w:rsidRDefault="006815B3" w:rsidP="00AC1084">
            <w:pPr>
              <w:pStyle w:val="aa"/>
              <w:jc w:val="center"/>
              <w:rPr>
                <w:rFonts w:ascii="Times New Roman" w:hAnsi="Times New Roman"/>
              </w:rPr>
            </w:pPr>
            <w:r w:rsidRPr="003D46C3">
              <w:rPr>
                <w:rFonts w:ascii="Times New Roman" w:hAnsi="Times New Roman"/>
              </w:rPr>
              <w:t>0</w:t>
            </w:r>
          </w:p>
        </w:tc>
      </w:tr>
      <w:tr w:rsidR="003D46C3" w:rsidRPr="003D46C3" w14:paraId="0C1957B9" w14:textId="77777777" w:rsidTr="00AC1084">
        <w:tc>
          <w:tcPr>
            <w:tcW w:w="4644" w:type="dxa"/>
            <w:tcBorders>
              <w:top w:val="single" w:sz="4" w:space="0" w:color="auto"/>
              <w:left w:val="single" w:sz="4" w:space="0" w:color="auto"/>
              <w:bottom w:val="single" w:sz="4" w:space="0" w:color="auto"/>
              <w:right w:val="single" w:sz="4" w:space="0" w:color="auto"/>
            </w:tcBorders>
            <w:hideMark/>
          </w:tcPr>
          <w:p w14:paraId="77F56D95" w14:textId="77777777" w:rsidR="006815B3" w:rsidRPr="003D46C3" w:rsidRDefault="006815B3" w:rsidP="00AC1084">
            <w:pPr>
              <w:pStyle w:val="aa"/>
              <w:jc w:val="both"/>
              <w:rPr>
                <w:rFonts w:ascii="Times New Roman" w:hAnsi="Times New Roman"/>
              </w:rPr>
            </w:pPr>
            <w:r w:rsidRPr="003D46C3">
              <w:rPr>
                <w:rFonts w:ascii="Times New Roman" w:hAnsi="Times New Roman"/>
              </w:rPr>
              <w:t>Воспроизводство лесов и лесоразведение</w:t>
            </w:r>
          </w:p>
        </w:tc>
        <w:tc>
          <w:tcPr>
            <w:tcW w:w="1103" w:type="dxa"/>
            <w:tcBorders>
              <w:top w:val="single" w:sz="4" w:space="0" w:color="auto"/>
              <w:left w:val="single" w:sz="4" w:space="0" w:color="auto"/>
              <w:bottom w:val="single" w:sz="4" w:space="0" w:color="auto"/>
              <w:right w:val="single" w:sz="4" w:space="0" w:color="auto"/>
            </w:tcBorders>
            <w:hideMark/>
          </w:tcPr>
          <w:p w14:paraId="1D79F487" w14:textId="77777777" w:rsidR="006815B3" w:rsidRPr="003D46C3" w:rsidRDefault="006815B3" w:rsidP="006815B3">
            <w:pPr>
              <w:pStyle w:val="aa"/>
              <w:rPr>
                <w:rFonts w:ascii="Times New Roman" w:hAnsi="Times New Roman"/>
              </w:rPr>
            </w:pPr>
            <w:r w:rsidRPr="003D46C3">
              <w:rPr>
                <w:rFonts w:ascii="Times New Roman" w:hAnsi="Times New Roman"/>
              </w:rPr>
              <w:t>млн. руб.</w:t>
            </w:r>
          </w:p>
        </w:tc>
        <w:tc>
          <w:tcPr>
            <w:tcW w:w="1264" w:type="dxa"/>
            <w:tcBorders>
              <w:top w:val="single" w:sz="4" w:space="0" w:color="auto"/>
              <w:left w:val="single" w:sz="4" w:space="0" w:color="auto"/>
              <w:bottom w:val="single" w:sz="4" w:space="0" w:color="auto"/>
              <w:right w:val="single" w:sz="4" w:space="0" w:color="auto"/>
            </w:tcBorders>
            <w:hideMark/>
          </w:tcPr>
          <w:p w14:paraId="6AA69B35" w14:textId="77777777" w:rsidR="006815B3" w:rsidRPr="003D46C3" w:rsidRDefault="006815B3" w:rsidP="00AC1084">
            <w:pPr>
              <w:pStyle w:val="aa"/>
              <w:jc w:val="center"/>
              <w:rPr>
                <w:rFonts w:ascii="Times New Roman" w:hAnsi="Times New Roman"/>
              </w:rPr>
            </w:pPr>
            <w:r w:rsidRPr="003D46C3">
              <w:rPr>
                <w:rFonts w:ascii="Times New Roman" w:hAnsi="Times New Roman"/>
              </w:rPr>
              <w:t>0</w:t>
            </w:r>
          </w:p>
        </w:tc>
        <w:tc>
          <w:tcPr>
            <w:tcW w:w="1264" w:type="dxa"/>
            <w:tcBorders>
              <w:top w:val="single" w:sz="4" w:space="0" w:color="auto"/>
              <w:left w:val="single" w:sz="4" w:space="0" w:color="auto"/>
              <w:bottom w:val="single" w:sz="4" w:space="0" w:color="auto"/>
              <w:right w:val="single" w:sz="4" w:space="0" w:color="auto"/>
            </w:tcBorders>
            <w:hideMark/>
          </w:tcPr>
          <w:p w14:paraId="149D3AFD" w14:textId="77777777" w:rsidR="006815B3" w:rsidRPr="003D46C3" w:rsidRDefault="006815B3" w:rsidP="00AC1084">
            <w:pPr>
              <w:pStyle w:val="aa"/>
              <w:jc w:val="center"/>
              <w:rPr>
                <w:rFonts w:ascii="Times New Roman" w:hAnsi="Times New Roman"/>
              </w:rPr>
            </w:pPr>
            <w:r w:rsidRPr="003D46C3">
              <w:rPr>
                <w:rFonts w:ascii="Times New Roman" w:hAnsi="Times New Roman"/>
              </w:rPr>
              <w:t>0</w:t>
            </w:r>
          </w:p>
        </w:tc>
        <w:tc>
          <w:tcPr>
            <w:tcW w:w="1331" w:type="dxa"/>
            <w:tcBorders>
              <w:top w:val="single" w:sz="4" w:space="0" w:color="auto"/>
              <w:left w:val="single" w:sz="4" w:space="0" w:color="auto"/>
              <w:bottom w:val="single" w:sz="4" w:space="0" w:color="auto"/>
              <w:right w:val="single" w:sz="4" w:space="0" w:color="auto"/>
            </w:tcBorders>
            <w:hideMark/>
          </w:tcPr>
          <w:p w14:paraId="6EECC39D" w14:textId="77777777" w:rsidR="006815B3" w:rsidRPr="003D46C3" w:rsidRDefault="006815B3" w:rsidP="00AC1084">
            <w:pPr>
              <w:pStyle w:val="aa"/>
              <w:jc w:val="center"/>
              <w:rPr>
                <w:rFonts w:ascii="Times New Roman" w:hAnsi="Times New Roman"/>
              </w:rPr>
            </w:pPr>
            <w:r w:rsidRPr="003D46C3">
              <w:rPr>
                <w:rFonts w:ascii="Times New Roman" w:hAnsi="Times New Roman"/>
              </w:rPr>
              <w:t>0</w:t>
            </w:r>
          </w:p>
        </w:tc>
      </w:tr>
      <w:tr w:rsidR="003D46C3" w:rsidRPr="003D46C3" w14:paraId="34827EC4" w14:textId="77777777" w:rsidTr="00AC1084">
        <w:tc>
          <w:tcPr>
            <w:tcW w:w="4644" w:type="dxa"/>
            <w:tcBorders>
              <w:top w:val="single" w:sz="4" w:space="0" w:color="auto"/>
              <w:left w:val="single" w:sz="4" w:space="0" w:color="auto"/>
              <w:bottom w:val="single" w:sz="4" w:space="0" w:color="auto"/>
              <w:right w:val="single" w:sz="4" w:space="0" w:color="auto"/>
            </w:tcBorders>
            <w:hideMark/>
          </w:tcPr>
          <w:p w14:paraId="43470715" w14:textId="77777777" w:rsidR="006815B3" w:rsidRPr="003D46C3" w:rsidRDefault="006815B3" w:rsidP="00AC1084">
            <w:pPr>
              <w:pStyle w:val="aa"/>
              <w:jc w:val="both"/>
              <w:rPr>
                <w:rFonts w:ascii="Times New Roman" w:hAnsi="Times New Roman"/>
              </w:rPr>
            </w:pPr>
            <w:r w:rsidRPr="003D46C3">
              <w:rPr>
                <w:rFonts w:ascii="Times New Roman" w:hAnsi="Times New Roman"/>
              </w:rPr>
              <w:t>в т.ч. лесовосстановление</w:t>
            </w:r>
          </w:p>
        </w:tc>
        <w:tc>
          <w:tcPr>
            <w:tcW w:w="1103" w:type="dxa"/>
            <w:tcBorders>
              <w:top w:val="single" w:sz="4" w:space="0" w:color="auto"/>
              <w:left w:val="single" w:sz="4" w:space="0" w:color="auto"/>
              <w:bottom w:val="single" w:sz="4" w:space="0" w:color="auto"/>
              <w:right w:val="single" w:sz="4" w:space="0" w:color="auto"/>
            </w:tcBorders>
            <w:hideMark/>
          </w:tcPr>
          <w:p w14:paraId="16E79749" w14:textId="77777777" w:rsidR="006815B3" w:rsidRPr="003D46C3" w:rsidRDefault="006815B3" w:rsidP="006815B3">
            <w:pPr>
              <w:pStyle w:val="aa"/>
              <w:rPr>
                <w:rFonts w:ascii="Times New Roman" w:hAnsi="Times New Roman"/>
              </w:rPr>
            </w:pPr>
            <w:r w:rsidRPr="003D46C3">
              <w:rPr>
                <w:rFonts w:ascii="Times New Roman" w:hAnsi="Times New Roman"/>
              </w:rPr>
              <w:t>млн. руб.</w:t>
            </w:r>
          </w:p>
        </w:tc>
        <w:tc>
          <w:tcPr>
            <w:tcW w:w="1264" w:type="dxa"/>
            <w:tcBorders>
              <w:top w:val="single" w:sz="4" w:space="0" w:color="auto"/>
              <w:left w:val="single" w:sz="4" w:space="0" w:color="auto"/>
              <w:bottom w:val="single" w:sz="4" w:space="0" w:color="auto"/>
              <w:right w:val="single" w:sz="4" w:space="0" w:color="auto"/>
            </w:tcBorders>
            <w:hideMark/>
          </w:tcPr>
          <w:p w14:paraId="4DA37926" w14:textId="77777777" w:rsidR="006815B3" w:rsidRPr="003D46C3" w:rsidRDefault="006815B3" w:rsidP="00AC1084">
            <w:pPr>
              <w:pStyle w:val="aa"/>
              <w:jc w:val="center"/>
              <w:rPr>
                <w:rFonts w:ascii="Times New Roman" w:hAnsi="Times New Roman"/>
              </w:rPr>
            </w:pPr>
            <w:r w:rsidRPr="003D46C3">
              <w:rPr>
                <w:rFonts w:ascii="Times New Roman" w:hAnsi="Times New Roman"/>
              </w:rPr>
              <w:t>0</w:t>
            </w:r>
          </w:p>
        </w:tc>
        <w:tc>
          <w:tcPr>
            <w:tcW w:w="1264" w:type="dxa"/>
            <w:tcBorders>
              <w:top w:val="single" w:sz="4" w:space="0" w:color="auto"/>
              <w:left w:val="single" w:sz="4" w:space="0" w:color="auto"/>
              <w:bottom w:val="single" w:sz="4" w:space="0" w:color="auto"/>
              <w:right w:val="single" w:sz="4" w:space="0" w:color="auto"/>
            </w:tcBorders>
            <w:hideMark/>
          </w:tcPr>
          <w:p w14:paraId="136B9866" w14:textId="77777777" w:rsidR="006815B3" w:rsidRPr="003D46C3" w:rsidRDefault="006815B3" w:rsidP="00AC1084">
            <w:pPr>
              <w:pStyle w:val="aa"/>
              <w:jc w:val="center"/>
              <w:rPr>
                <w:rFonts w:ascii="Times New Roman" w:hAnsi="Times New Roman"/>
              </w:rPr>
            </w:pPr>
            <w:r w:rsidRPr="003D46C3">
              <w:rPr>
                <w:rFonts w:ascii="Times New Roman" w:hAnsi="Times New Roman"/>
              </w:rPr>
              <w:t>0</w:t>
            </w:r>
          </w:p>
        </w:tc>
        <w:tc>
          <w:tcPr>
            <w:tcW w:w="1331" w:type="dxa"/>
            <w:tcBorders>
              <w:top w:val="single" w:sz="4" w:space="0" w:color="auto"/>
              <w:left w:val="single" w:sz="4" w:space="0" w:color="auto"/>
              <w:bottom w:val="single" w:sz="4" w:space="0" w:color="auto"/>
              <w:right w:val="single" w:sz="4" w:space="0" w:color="auto"/>
            </w:tcBorders>
            <w:hideMark/>
          </w:tcPr>
          <w:p w14:paraId="21C2429E" w14:textId="77777777" w:rsidR="006815B3" w:rsidRPr="003D46C3" w:rsidRDefault="006815B3" w:rsidP="00AC1084">
            <w:pPr>
              <w:pStyle w:val="aa"/>
              <w:jc w:val="center"/>
              <w:rPr>
                <w:rFonts w:ascii="Times New Roman" w:hAnsi="Times New Roman"/>
              </w:rPr>
            </w:pPr>
            <w:r w:rsidRPr="003D46C3">
              <w:rPr>
                <w:rFonts w:ascii="Times New Roman" w:hAnsi="Times New Roman"/>
              </w:rPr>
              <w:t>0</w:t>
            </w:r>
          </w:p>
        </w:tc>
      </w:tr>
      <w:tr w:rsidR="003D46C3" w:rsidRPr="003D46C3" w14:paraId="3897721B" w14:textId="77777777" w:rsidTr="00AC1084">
        <w:tc>
          <w:tcPr>
            <w:tcW w:w="4644" w:type="dxa"/>
            <w:tcBorders>
              <w:top w:val="single" w:sz="4" w:space="0" w:color="auto"/>
              <w:left w:val="single" w:sz="4" w:space="0" w:color="auto"/>
              <w:bottom w:val="single" w:sz="4" w:space="0" w:color="auto"/>
              <w:right w:val="single" w:sz="4" w:space="0" w:color="auto"/>
            </w:tcBorders>
            <w:hideMark/>
          </w:tcPr>
          <w:p w14:paraId="0D45F71A" w14:textId="77777777" w:rsidR="006815B3" w:rsidRPr="003D46C3" w:rsidRDefault="006815B3" w:rsidP="00AC1084">
            <w:pPr>
              <w:pStyle w:val="aa"/>
              <w:jc w:val="both"/>
              <w:rPr>
                <w:rFonts w:ascii="Times New Roman" w:hAnsi="Times New Roman"/>
              </w:rPr>
            </w:pPr>
            <w:r w:rsidRPr="003D46C3">
              <w:rPr>
                <w:rFonts w:ascii="Times New Roman" w:hAnsi="Times New Roman"/>
              </w:rPr>
              <w:t>Лесоустройство</w:t>
            </w:r>
          </w:p>
        </w:tc>
        <w:tc>
          <w:tcPr>
            <w:tcW w:w="1103" w:type="dxa"/>
            <w:tcBorders>
              <w:top w:val="single" w:sz="4" w:space="0" w:color="auto"/>
              <w:left w:val="single" w:sz="4" w:space="0" w:color="auto"/>
              <w:bottom w:val="single" w:sz="4" w:space="0" w:color="auto"/>
              <w:right w:val="single" w:sz="4" w:space="0" w:color="auto"/>
            </w:tcBorders>
            <w:hideMark/>
          </w:tcPr>
          <w:p w14:paraId="50256860" w14:textId="77777777" w:rsidR="006815B3" w:rsidRPr="003D46C3" w:rsidRDefault="006815B3" w:rsidP="006815B3">
            <w:pPr>
              <w:pStyle w:val="aa"/>
              <w:rPr>
                <w:rFonts w:ascii="Times New Roman" w:hAnsi="Times New Roman"/>
              </w:rPr>
            </w:pPr>
            <w:r w:rsidRPr="003D46C3">
              <w:rPr>
                <w:rFonts w:ascii="Times New Roman" w:hAnsi="Times New Roman"/>
              </w:rPr>
              <w:t>млн. руб.</w:t>
            </w:r>
          </w:p>
        </w:tc>
        <w:tc>
          <w:tcPr>
            <w:tcW w:w="1264" w:type="dxa"/>
            <w:tcBorders>
              <w:top w:val="single" w:sz="4" w:space="0" w:color="auto"/>
              <w:left w:val="single" w:sz="4" w:space="0" w:color="auto"/>
              <w:bottom w:val="single" w:sz="4" w:space="0" w:color="auto"/>
              <w:right w:val="single" w:sz="4" w:space="0" w:color="auto"/>
            </w:tcBorders>
            <w:hideMark/>
          </w:tcPr>
          <w:p w14:paraId="4622131A" w14:textId="77777777" w:rsidR="006815B3" w:rsidRPr="003D46C3" w:rsidRDefault="006815B3" w:rsidP="00AC1084">
            <w:pPr>
              <w:pStyle w:val="aa"/>
              <w:jc w:val="center"/>
              <w:rPr>
                <w:rFonts w:ascii="Times New Roman" w:hAnsi="Times New Roman"/>
              </w:rPr>
            </w:pPr>
            <w:r w:rsidRPr="003D46C3">
              <w:rPr>
                <w:rFonts w:ascii="Times New Roman" w:hAnsi="Times New Roman"/>
              </w:rPr>
              <w:t>0</w:t>
            </w:r>
          </w:p>
        </w:tc>
        <w:tc>
          <w:tcPr>
            <w:tcW w:w="1264" w:type="dxa"/>
            <w:tcBorders>
              <w:top w:val="single" w:sz="4" w:space="0" w:color="auto"/>
              <w:left w:val="single" w:sz="4" w:space="0" w:color="auto"/>
              <w:bottom w:val="single" w:sz="4" w:space="0" w:color="auto"/>
              <w:right w:val="single" w:sz="4" w:space="0" w:color="auto"/>
            </w:tcBorders>
            <w:hideMark/>
          </w:tcPr>
          <w:p w14:paraId="24439953" w14:textId="77777777" w:rsidR="006815B3" w:rsidRPr="003D46C3" w:rsidRDefault="006815B3" w:rsidP="00AC1084">
            <w:pPr>
              <w:pStyle w:val="aa"/>
              <w:jc w:val="center"/>
              <w:rPr>
                <w:rFonts w:ascii="Times New Roman" w:hAnsi="Times New Roman"/>
              </w:rPr>
            </w:pPr>
            <w:r w:rsidRPr="003D46C3">
              <w:rPr>
                <w:rFonts w:ascii="Times New Roman" w:hAnsi="Times New Roman"/>
              </w:rPr>
              <w:t>0</w:t>
            </w:r>
          </w:p>
        </w:tc>
        <w:tc>
          <w:tcPr>
            <w:tcW w:w="1331" w:type="dxa"/>
            <w:tcBorders>
              <w:top w:val="single" w:sz="4" w:space="0" w:color="auto"/>
              <w:left w:val="single" w:sz="4" w:space="0" w:color="auto"/>
              <w:bottom w:val="single" w:sz="4" w:space="0" w:color="auto"/>
              <w:right w:val="single" w:sz="4" w:space="0" w:color="auto"/>
            </w:tcBorders>
            <w:hideMark/>
          </w:tcPr>
          <w:p w14:paraId="505DC690" w14:textId="77777777" w:rsidR="006815B3" w:rsidRPr="003D46C3" w:rsidRDefault="006815B3" w:rsidP="00AC1084">
            <w:pPr>
              <w:pStyle w:val="aa"/>
              <w:jc w:val="center"/>
              <w:rPr>
                <w:rFonts w:ascii="Times New Roman" w:hAnsi="Times New Roman"/>
              </w:rPr>
            </w:pPr>
            <w:r w:rsidRPr="003D46C3">
              <w:rPr>
                <w:rFonts w:ascii="Times New Roman" w:hAnsi="Times New Roman"/>
              </w:rPr>
              <w:t>0</w:t>
            </w:r>
          </w:p>
        </w:tc>
      </w:tr>
      <w:tr w:rsidR="003D46C3" w:rsidRPr="003D46C3" w14:paraId="007DA550" w14:textId="77777777" w:rsidTr="00AC1084">
        <w:trPr>
          <w:trHeight w:val="230"/>
        </w:trPr>
        <w:tc>
          <w:tcPr>
            <w:tcW w:w="4644" w:type="dxa"/>
            <w:tcBorders>
              <w:top w:val="single" w:sz="4" w:space="0" w:color="auto"/>
              <w:left w:val="single" w:sz="4" w:space="0" w:color="auto"/>
              <w:bottom w:val="single" w:sz="4" w:space="0" w:color="auto"/>
              <w:right w:val="single" w:sz="4" w:space="0" w:color="auto"/>
            </w:tcBorders>
            <w:hideMark/>
          </w:tcPr>
          <w:p w14:paraId="25014FF3" w14:textId="75875A42" w:rsidR="006815B3" w:rsidRPr="003D46C3" w:rsidRDefault="006815B3" w:rsidP="00AC1084">
            <w:pPr>
              <w:pStyle w:val="aa"/>
              <w:jc w:val="both"/>
              <w:rPr>
                <w:rFonts w:ascii="Times New Roman" w:hAnsi="Times New Roman"/>
              </w:rPr>
            </w:pPr>
            <w:r w:rsidRPr="003D46C3">
              <w:rPr>
                <w:rFonts w:ascii="Times New Roman" w:hAnsi="Times New Roman"/>
              </w:rPr>
              <w:t xml:space="preserve">Отвод и </w:t>
            </w:r>
            <w:r w:rsidR="00AC1084" w:rsidRPr="003D46C3">
              <w:rPr>
                <w:rFonts w:ascii="Times New Roman" w:hAnsi="Times New Roman"/>
              </w:rPr>
              <w:t>таксация лесосек</w:t>
            </w:r>
          </w:p>
        </w:tc>
        <w:tc>
          <w:tcPr>
            <w:tcW w:w="1103" w:type="dxa"/>
            <w:tcBorders>
              <w:top w:val="single" w:sz="4" w:space="0" w:color="auto"/>
              <w:left w:val="single" w:sz="4" w:space="0" w:color="auto"/>
              <w:bottom w:val="single" w:sz="4" w:space="0" w:color="auto"/>
              <w:right w:val="single" w:sz="4" w:space="0" w:color="auto"/>
            </w:tcBorders>
            <w:hideMark/>
          </w:tcPr>
          <w:p w14:paraId="3E64E476" w14:textId="77777777" w:rsidR="006815B3" w:rsidRPr="003D46C3" w:rsidRDefault="006815B3" w:rsidP="006815B3">
            <w:pPr>
              <w:pStyle w:val="aa"/>
              <w:rPr>
                <w:rFonts w:ascii="Times New Roman" w:hAnsi="Times New Roman"/>
              </w:rPr>
            </w:pPr>
            <w:r w:rsidRPr="003D46C3">
              <w:rPr>
                <w:rFonts w:ascii="Times New Roman" w:hAnsi="Times New Roman"/>
              </w:rPr>
              <w:t>млн. руб.</w:t>
            </w:r>
          </w:p>
        </w:tc>
        <w:tc>
          <w:tcPr>
            <w:tcW w:w="1264" w:type="dxa"/>
            <w:tcBorders>
              <w:top w:val="single" w:sz="4" w:space="0" w:color="auto"/>
              <w:left w:val="single" w:sz="4" w:space="0" w:color="auto"/>
              <w:bottom w:val="single" w:sz="4" w:space="0" w:color="auto"/>
              <w:right w:val="single" w:sz="4" w:space="0" w:color="auto"/>
            </w:tcBorders>
            <w:hideMark/>
          </w:tcPr>
          <w:p w14:paraId="3F9D4BC6" w14:textId="77777777" w:rsidR="006815B3" w:rsidRPr="003D46C3" w:rsidRDefault="006815B3" w:rsidP="00AC1084">
            <w:pPr>
              <w:pStyle w:val="aa"/>
              <w:jc w:val="center"/>
              <w:rPr>
                <w:rFonts w:ascii="Times New Roman" w:hAnsi="Times New Roman"/>
              </w:rPr>
            </w:pPr>
            <w:r w:rsidRPr="003D46C3">
              <w:rPr>
                <w:rFonts w:ascii="Times New Roman" w:hAnsi="Times New Roman"/>
              </w:rPr>
              <w:t>0</w:t>
            </w:r>
          </w:p>
        </w:tc>
        <w:tc>
          <w:tcPr>
            <w:tcW w:w="1264" w:type="dxa"/>
            <w:tcBorders>
              <w:top w:val="single" w:sz="4" w:space="0" w:color="auto"/>
              <w:left w:val="single" w:sz="4" w:space="0" w:color="auto"/>
              <w:bottom w:val="single" w:sz="4" w:space="0" w:color="auto"/>
              <w:right w:val="single" w:sz="4" w:space="0" w:color="auto"/>
            </w:tcBorders>
            <w:hideMark/>
          </w:tcPr>
          <w:p w14:paraId="1070BAA8" w14:textId="77777777" w:rsidR="006815B3" w:rsidRPr="003D46C3" w:rsidRDefault="006815B3" w:rsidP="00AC1084">
            <w:pPr>
              <w:pStyle w:val="aa"/>
              <w:jc w:val="center"/>
              <w:rPr>
                <w:rFonts w:ascii="Times New Roman" w:hAnsi="Times New Roman"/>
              </w:rPr>
            </w:pPr>
            <w:r w:rsidRPr="003D46C3">
              <w:rPr>
                <w:rFonts w:ascii="Times New Roman" w:hAnsi="Times New Roman"/>
              </w:rPr>
              <w:t>0</w:t>
            </w:r>
          </w:p>
        </w:tc>
        <w:tc>
          <w:tcPr>
            <w:tcW w:w="1331" w:type="dxa"/>
            <w:tcBorders>
              <w:top w:val="single" w:sz="4" w:space="0" w:color="auto"/>
              <w:left w:val="single" w:sz="4" w:space="0" w:color="auto"/>
              <w:bottom w:val="single" w:sz="4" w:space="0" w:color="auto"/>
              <w:right w:val="single" w:sz="4" w:space="0" w:color="auto"/>
            </w:tcBorders>
            <w:hideMark/>
          </w:tcPr>
          <w:p w14:paraId="4FB57CB2" w14:textId="77777777" w:rsidR="006815B3" w:rsidRPr="003D46C3" w:rsidRDefault="006815B3" w:rsidP="00AC1084">
            <w:pPr>
              <w:pStyle w:val="aa"/>
              <w:jc w:val="center"/>
              <w:rPr>
                <w:rFonts w:ascii="Times New Roman" w:hAnsi="Times New Roman"/>
              </w:rPr>
            </w:pPr>
            <w:r w:rsidRPr="003D46C3">
              <w:rPr>
                <w:rFonts w:ascii="Times New Roman" w:hAnsi="Times New Roman"/>
              </w:rPr>
              <w:t>0</w:t>
            </w:r>
          </w:p>
        </w:tc>
      </w:tr>
      <w:tr w:rsidR="003D46C3" w:rsidRPr="003D46C3" w14:paraId="5164CCD6" w14:textId="77777777" w:rsidTr="00AC1084">
        <w:tc>
          <w:tcPr>
            <w:tcW w:w="4644" w:type="dxa"/>
            <w:tcBorders>
              <w:top w:val="single" w:sz="4" w:space="0" w:color="auto"/>
              <w:left w:val="single" w:sz="4" w:space="0" w:color="auto"/>
              <w:bottom w:val="single" w:sz="4" w:space="0" w:color="auto"/>
              <w:right w:val="single" w:sz="4" w:space="0" w:color="auto"/>
            </w:tcBorders>
            <w:hideMark/>
          </w:tcPr>
          <w:p w14:paraId="6F3BB012" w14:textId="77777777" w:rsidR="006815B3" w:rsidRPr="003D46C3" w:rsidRDefault="006815B3" w:rsidP="00AC1084">
            <w:pPr>
              <w:pStyle w:val="aa"/>
              <w:jc w:val="both"/>
              <w:rPr>
                <w:rFonts w:ascii="Times New Roman" w:hAnsi="Times New Roman"/>
              </w:rPr>
            </w:pPr>
            <w:r w:rsidRPr="003D46C3">
              <w:rPr>
                <w:rFonts w:ascii="Times New Roman" w:hAnsi="Times New Roman"/>
              </w:rPr>
              <w:t>Общий объем финансирования лесного хозяйства</w:t>
            </w:r>
          </w:p>
        </w:tc>
        <w:tc>
          <w:tcPr>
            <w:tcW w:w="1103" w:type="dxa"/>
            <w:tcBorders>
              <w:top w:val="single" w:sz="4" w:space="0" w:color="auto"/>
              <w:left w:val="single" w:sz="4" w:space="0" w:color="auto"/>
              <w:bottom w:val="single" w:sz="4" w:space="0" w:color="auto"/>
              <w:right w:val="single" w:sz="4" w:space="0" w:color="auto"/>
            </w:tcBorders>
            <w:hideMark/>
          </w:tcPr>
          <w:p w14:paraId="5FDEA3B7" w14:textId="77777777" w:rsidR="006815B3" w:rsidRPr="003D46C3" w:rsidRDefault="006815B3" w:rsidP="006815B3">
            <w:pPr>
              <w:pStyle w:val="aa"/>
              <w:rPr>
                <w:rFonts w:ascii="Times New Roman" w:hAnsi="Times New Roman"/>
              </w:rPr>
            </w:pPr>
            <w:r w:rsidRPr="003D46C3">
              <w:rPr>
                <w:rFonts w:ascii="Times New Roman" w:hAnsi="Times New Roman"/>
              </w:rPr>
              <w:t>млн. руб.</w:t>
            </w:r>
          </w:p>
        </w:tc>
        <w:tc>
          <w:tcPr>
            <w:tcW w:w="1264" w:type="dxa"/>
            <w:tcBorders>
              <w:top w:val="single" w:sz="4" w:space="0" w:color="auto"/>
              <w:left w:val="single" w:sz="4" w:space="0" w:color="auto"/>
              <w:bottom w:val="single" w:sz="4" w:space="0" w:color="auto"/>
              <w:right w:val="single" w:sz="4" w:space="0" w:color="auto"/>
            </w:tcBorders>
            <w:hideMark/>
          </w:tcPr>
          <w:p w14:paraId="7B3B8E8D" w14:textId="77777777" w:rsidR="006815B3" w:rsidRPr="003D46C3" w:rsidRDefault="006815B3" w:rsidP="00AC1084">
            <w:pPr>
              <w:pStyle w:val="aa"/>
              <w:jc w:val="center"/>
              <w:rPr>
                <w:rFonts w:ascii="Times New Roman" w:hAnsi="Times New Roman"/>
              </w:rPr>
            </w:pPr>
            <w:r w:rsidRPr="003D46C3">
              <w:rPr>
                <w:rFonts w:ascii="Times New Roman" w:hAnsi="Times New Roman"/>
              </w:rPr>
              <w:t>8,1</w:t>
            </w:r>
          </w:p>
        </w:tc>
        <w:tc>
          <w:tcPr>
            <w:tcW w:w="1264" w:type="dxa"/>
            <w:tcBorders>
              <w:top w:val="single" w:sz="4" w:space="0" w:color="auto"/>
              <w:left w:val="single" w:sz="4" w:space="0" w:color="auto"/>
              <w:bottom w:val="single" w:sz="4" w:space="0" w:color="auto"/>
              <w:right w:val="single" w:sz="4" w:space="0" w:color="auto"/>
            </w:tcBorders>
            <w:hideMark/>
          </w:tcPr>
          <w:p w14:paraId="36D8A6B8" w14:textId="77777777" w:rsidR="006815B3" w:rsidRPr="003D46C3" w:rsidRDefault="006815B3" w:rsidP="00AC1084">
            <w:pPr>
              <w:pStyle w:val="aa"/>
              <w:jc w:val="center"/>
              <w:rPr>
                <w:rFonts w:ascii="Times New Roman" w:hAnsi="Times New Roman"/>
              </w:rPr>
            </w:pPr>
            <w:r w:rsidRPr="003D46C3">
              <w:rPr>
                <w:rFonts w:ascii="Times New Roman" w:hAnsi="Times New Roman"/>
              </w:rPr>
              <w:t>11,5</w:t>
            </w:r>
          </w:p>
        </w:tc>
        <w:tc>
          <w:tcPr>
            <w:tcW w:w="1331" w:type="dxa"/>
            <w:tcBorders>
              <w:top w:val="single" w:sz="4" w:space="0" w:color="auto"/>
              <w:left w:val="single" w:sz="4" w:space="0" w:color="auto"/>
              <w:bottom w:val="single" w:sz="4" w:space="0" w:color="auto"/>
              <w:right w:val="single" w:sz="4" w:space="0" w:color="auto"/>
            </w:tcBorders>
            <w:hideMark/>
          </w:tcPr>
          <w:p w14:paraId="30809F1C" w14:textId="77777777" w:rsidR="006815B3" w:rsidRPr="003D46C3" w:rsidRDefault="006815B3" w:rsidP="00AC1084">
            <w:pPr>
              <w:pStyle w:val="aa"/>
              <w:jc w:val="center"/>
              <w:rPr>
                <w:rFonts w:ascii="Times New Roman" w:hAnsi="Times New Roman"/>
              </w:rPr>
            </w:pPr>
            <w:r w:rsidRPr="003D46C3">
              <w:rPr>
                <w:rFonts w:ascii="Times New Roman" w:hAnsi="Times New Roman"/>
              </w:rPr>
              <w:t>142</w:t>
            </w:r>
          </w:p>
        </w:tc>
      </w:tr>
      <w:tr w:rsidR="003D46C3" w:rsidRPr="003D46C3" w14:paraId="0612EB10" w14:textId="77777777" w:rsidTr="00AC1084">
        <w:tc>
          <w:tcPr>
            <w:tcW w:w="4644" w:type="dxa"/>
            <w:tcBorders>
              <w:top w:val="single" w:sz="4" w:space="0" w:color="auto"/>
              <w:left w:val="single" w:sz="4" w:space="0" w:color="auto"/>
              <w:bottom w:val="single" w:sz="4" w:space="0" w:color="auto"/>
              <w:right w:val="single" w:sz="4" w:space="0" w:color="auto"/>
            </w:tcBorders>
            <w:hideMark/>
          </w:tcPr>
          <w:p w14:paraId="23131B84" w14:textId="67C0ADE3" w:rsidR="006815B3" w:rsidRPr="003D46C3" w:rsidRDefault="00AC1084" w:rsidP="00AC1084">
            <w:pPr>
              <w:pStyle w:val="aa"/>
              <w:jc w:val="both"/>
              <w:rPr>
                <w:rFonts w:ascii="Times New Roman" w:hAnsi="Times New Roman"/>
              </w:rPr>
            </w:pPr>
            <w:r w:rsidRPr="003D46C3">
              <w:rPr>
                <w:rFonts w:ascii="Times New Roman" w:hAnsi="Times New Roman"/>
              </w:rPr>
              <w:t xml:space="preserve">           </w:t>
            </w:r>
            <w:r w:rsidR="006815B3" w:rsidRPr="003D46C3">
              <w:rPr>
                <w:rFonts w:ascii="Times New Roman" w:hAnsi="Times New Roman"/>
              </w:rPr>
              <w:t>в том числе</w:t>
            </w:r>
            <w:r w:rsidRPr="003D46C3">
              <w:rPr>
                <w:rFonts w:ascii="Times New Roman" w:hAnsi="Times New Roman"/>
              </w:rPr>
              <w:t>:</w:t>
            </w:r>
          </w:p>
        </w:tc>
        <w:tc>
          <w:tcPr>
            <w:tcW w:w="1103" w:type="dxa"/>
            <w:tcBorders>
              <w:top w:val="single" w:sz="4" w:space="0" w:color="auto"/>
              <w:left w:val="single" w:sz="4" w:space="0" w:color="auto"/>
              <w:bottom w:val="single" w:sz="4" w:space="0" w:color="auto"/>
              <w:right w:val="single" w:sz="4" w:space="0" w:color="auto"/>
            </w:tcBorders>
          </w:tcPr>
          <w:p w14:paraId="2F134E67" w14:textId="77777777" w:rsidR="006815B3" w:rsidRPr="003D46C3" w:rsidRDefault="006815B3" w:rsidP="006815B3">
            <w:pPr>
              <w:pStyle w:val="aa"/>
              <w:rPr>
                <w:rFonts w:ascii="Times New Roman" w:hAnsi="Times New Roman"/>
              </w:rPr>
            </w:pPr>
          </w:p>
        </w:tc>
        <w:tc>
          <w:tcPr>
            <w:tcW w:w="1264" w:type="dxa"/>
            <w:tcBorders>
              <w:top w:val="single" w:sz="4" w:space="0" w:color="auto"/>
              <w:left w:val="single" w:sz="4" w:space="0" w:color="auto"/>
              <w:bottom w:val="single" w:sz="4" w:space="0" w:color="auto"/>
              <w:right w:val="single" w:sz="4" w:space="0" w:color="auto"/>
            </w:tcBorders>
          </w:tcPr>
          <w:p w14:paraId="12B388C8" w14:textId="77777777" w:rsidR="006815B3" w:rsidRPr="003D46C3" w:rsidRDefault="006815B3" w:rsidP="00AC1084">
            <w:pPr>
              <w:pStyle w:val="aa"/>
              <w:jc w:val="center"/>
              <w:rPr>
                <w:rFonts w:ascii="Times New Roman" w:hAnsi="Times New Roman"/>
              </w:rPr>
            </w:pPr>
          </w:p>
        </w:tc>
        <w:tc>
          <w:tcPr>
            <w:tcW w:w="1264" w:type="dxa"/>
            <w:tcBorders>
              <w:top w:val="single" w:sz="4" w:space="0" w:color="auto"/>
              <w:left w:val="single" w:sz="4" w:space="0" w:color="auto"/>
              <w:bottom w:val="single" w:sz="4" w:space="0" w:color="auto"/>
              <w:right w:val="single" w:sz="4" w:space="0" w:color="auto"/>
            </w:tcBorders>
          </w:tcPr>
          <w:p w14:paraId="0C931F73" w14:textId="77777777" w:rsidR="006815B3" w:rsidRPr="003D46C3" w:rsidRDefault="006815B3" w:rsidP="00AC1084">
            <w:pPr>
              <w:pStyle w:val="aa"/>
              <w:jc w:val="center"/>
              <w:rPr>
                <w:rFonts w:ascii="Times New Roman" w:hAnsi="Times New Roman"/>
              </w:rPr>
            </w:pPr>
          </w:p>
        </w:tc>
        <w:tc>
          <w:tcPr>
            <w:tcW w:w="1331" w:type="dxa"/>
            <w:tcBorders>
              <w:top w:val="single" w:sz="4" w:space="0" w:color="auto"/>
              <w:left w:val="single" w:sz="4" w:space="0" w:color="auto"/>
              <w:bottom w:val="single" w:sz="4" w:space="0" w:color="auto"/>
              <w:right w:val="single" w:sz="4" w:space="0" w:color="auto"/>
            </w:tcBorders>
          </w:tcPr>
          <w:p w14:paraId="032A3A80" w14:textId="77777777" w:rsidR="006815B3" w:rsidRPr="003D46C3" w:rsidRDefault="006815B3" w:rsidP="00AC1084">
            <w:pPr>
              <w:pStyle w:val="aa"/>
              <w:jc w:val="center"/>
              <w:rPr>
                <w:rFonts w:ascii="Times New Roman" w:hAnsi="Times New Roman"/>
              </w:rPr>
            </w:pPr>
          </w:p>
        </w:tc>
      </w:tr>
      <w:tr w:rsidR="003D46C3" w:rsidRPr="003D46C3" w14:paraId="218EAC01" w14:textId="77777777" w:rsidTr="00AC1084">
        <w:trPr>
          <w:trHeight w:val="315"/>
        </w:trPr>
        <w:tc>
          <w:tcPr>
            <w:tcW w:w="4644" w:type="dxa"/>
            <w:tcBorders>
              <w:top w:val="single" w:sz="4" w:space="0" w:color="auto"/>
              <w:left w:val="single" w:sz="4" w:space="0" w:color="auto"/>
              <w:bottom w:val="single" w:sz="4" w:space="0" w:color="auto"/>
              <w:right w:val="single" w:sz="4" w:space="0" w:color="auto"/>
            </w:tcBorders>
            <w:hideMark/>
          </w:tcPr>
          <w:p w14:paraId="1ED07EE3" w14:textId="77777777" w:rsidR="006815B3" w:rsidRPr="003D46C3" w:rsidRDefault="006815B3" w:rsidP="00AC1084">
            <w:pPr>
              <w:pStyle w:val="aa"/>
              <w:jc w:val="both"/>
              <w:rPr>
                <w:rFonts w:ascii="Times New Roman" w:hAnsi="Times New Roman"/>
              </w:rPr>
            </w:pPr>
            <w:r w:rsidRPr="003D46C3">
              <w:rPr>
                <w:rFonts w:ascii="Times New Roman" w:hAnsi="Times New Roman"/>
              </w:rPr>
              <w:t>средства федерального бюджета</w:t>
            </w:r>
          </w:p>
        </w:tc>
        <w:tc>
          <w:tcPr>
            <w:tcW w:w="1103" w:type="dxa"/>
            <w:tcBorders>
              <w:top w:val="single" w:sz="4" w:space="0" w:color="auto"/>
              <w:left w:val="single" w:sz="4" w:space="0" w:color="auto"/>
              <w:bottom w:val="single" w:sz="4" w:space="0" w:color="auto"/>
              <w:right w:val="single" w:sz="4" w:space="0" w:color="auto"/>
            </w:tcBorders>
            <w:hideMark/>
          </w:tcPr>
          <w:p w14:paraId="3FA08C2B" w14:textId="77777777" w:rsidR="006815B3" w:rsidRPr="003D46C3" w:rsidRDefault="006815B3" w:rsidP="006815B3">
            <w:pPr>
              <w:pStyle w:val="aa"/>
              <w:rPr>
                <w:rFonts w:ascii="Times New Roman" w:hAnsi="Times New Roman"/>
              </w:rPr>
            </w:pPr>
            <w:r w:rsidRPr="003D46C3">
              <w:rPr>
                <w:rFonts w:ascii="Times New Roman" w:hAnsi="Times New Roman"/>
              </w:rPr>
              <w:t>млн. руб.</w:t>
            </w:r>
          </w:p>
        </w:tc>
        <w:tc>
          <w:tcPr>
            <w:tcW w:w="1264" w:type="dxa"/>
            <w:tcBorders>
              <w:top w:val="single" w:sz="4" w:space="0" w:color="auto"/>
              <w:left w:val="single" w:sz="4" w:space="0" w:color="auto"/>
              <w:bottom w:val="single" w:sz="4" w:space="0" w:color="auto"/>
              <w:right w:val="single" w:sz="4" w:space="0" w:color="auto"/>
            </w:tcBorders>
          </w:tcPr>
          <w:p w14:paraId="3E1B821C" w14:textId="7CFAD5B5" w:rsidR="006815B3" w:rsidRPr="003D46C3" w:rsidRDefault="006815B3" w:rsidP="00AC1084">
            <w:pPr>
              <w:pStyle w:val="aa"/>
              <w:jc w:val="center"/>
              <w:rPr>
                <w:rFonts w:ascii="Times New Roman" w:hAnsi="Times New Roman"/>
              </w:rPr>
            </w:pPr>
            <w:r w:rsidRPr="003D46C3">
              <w:rPr>
                <w:rFonts w:ascii="Times New Roman" w:hAnsi="Times New Roman"/>
              </w:rPr>
              <w:t>7,3</w:t>
            </w:r>
          </w:p>
        </w:tc>
        <w:tc>
          <w:tcPr>
            <w:tcW w:w="1264" w:type="dxa"/>
            <w:tcBorders>
              <w:top w:val="single" w:sz="4" w:space="0" w:color="auto"/>
              <w:left w:val="single" w:sz="4" w:space="0" w:color="auto"/>
              <w:bottom w:val="single" w:sz="4" w:space="0" w:color="auto"/>
              <w:right w:val="single" w:sz="4" w:space="0" w:color="auto"/>
            </w:tcBorders>
            <w:hideMark/>
          </w:tcPr>
          <w:p w14:paraId="405B32FB" w14:textId="77777777" w:rsidR="006815B3" w:rsidRPr="003D46C3" w:rsidRDefault="006815B3" w:rsidP="00AC1084">
            <w:pPr>
              <w:pStyle w:val="aa"/>
              <w:jc w:val="center"/>
              <w:rPr>
                <w:rFonts w:ascii="Times New Roman" w:hAnsi="Times New Roman"/>
              </w:rPr>
            </w:pPr>
            <w:r w:rsidRPr="003D46C3">
              <w:rPr>
                <w:rFonts w:ascii="Times New Roman" w:hAnsi="Times New Roman"/>
              </w:rPr>
              <w:t>10,8</w:t>
            </w:r>
          </w:p>
        </w:tc>
        <w:tc>
          <w:tcPr>
            <w:tcW w:w="1331" w:type="dxa"/>
            <w:tcBorders>
              <w:top w:val="single" w:sz="4" w:space="0" w:color="auto"/>
              <w:left w:val="single" w:sz="4" w:space="0" w:color="auto"/>
              <w:bottom w:val="single" w:sz="4" w:space="0" w:color="auto"/>
              <w:right w:val="single" w:sz="4" w:space="0" w:color="auto"/>
            </w:tcBorders>
            <w:hideMark/>
          </w:tcPr>
          <w:p w14:paraId="05BF939D" w14:textId="77777777" w:rsidR="006815B3" w:rsidRPr="003D46C3" w:rsidRDefault="006815B3" w:rsidP="00AC1084">
            <w:pPr>
              <w:pStyle w:val="aa"/>
              <w:jc w:val="center"/>
              <w:rPr>
                <w:rFonts w:ascii="Times New Roman" w:hAnsi="Times New Roman"/>
              </w:rPr>
            </w:pPr>
            <w:r w:rsidRPr="003D46C3">
              <w:rPr>
                <w:rFonts w:ascii="Times New Roman" w:hAnsi="Times New Roman"/>
              </w:rPr>
              <w:t>147,9</w:t>
            </w:r>
          </w:p>
        </w:tc>
      </w:tr>
      <w:tr w:rsidR="003D46C3" w:rsidRPr="003D46C3" w14:paraId="75AFA3DD" w14:textId="77777777" w:rsidTr="00AC1084">
        <w:tc>
          <w:tcPr>
            <w:tcW w:w="4644" w:type="dxa"/>
            <w:tcBorders>
              <w:top w:val="single" w:sz="4" w:space="0" w:color="auto"/>
              <w:left w:val="single" w:sz="4" w:space="0" w:color="auto"/>
              <w:bottom w:val="single" w:sz="4" w:space="0" w:color="auto"/>
              <w:right w:val="single" w:sz="4" w:space="0" w:color="auto"/>
            </w:tcBorders>
            <w:hideMark/>
          </w:tcPr>
          <w:p w14:paraId="79695E27" w14:textId="77777777" w:rsidR="006815B3" w:rsidRPr="003D46C3" w:rsidRDefault="006815B3" w:rsidP="00AC1084">
            <w:pPr>
              <w:pStyle w:val="aa"/>
              <w:jc w:val="both"/>
              <w:rPr>
                <w:rFonts w:ascii="Times New Roman" w:hAnsi="Times New Roman"/>
              </w:rPr>
            </w:pPr>
            <w:r w:rsidRPr="003D46C3">
              <w:rPr>
                <w:rFonts w:ascii="Times New Roman" w:hAnsi="Times New Roman"/>
              </w:rPr>
              <w:t>средства регионального бюджета</w:t>
            </w:r>
          </w:p>
        </w:tc>
        <w:tc>
          <w:tcPr>
            <w:tcW w:w="1103" w:type="dxa"/>
            <w:tcBorders>
              <w:top w:val="single" w:sz="4" w:space="0" w:color="auto"/>
              <w:left w:val="single" w:sz="4" w:space="0" w:color="auto"/>
              <w:bottom w:val="single" w:sz="4" w:space="0" w:color="auto"/>
              <w:right w:val="single" w:sz="4" w:space="0" w:color="auto"/>
            </w:tcBorders>
            <w:hideMark/>
          </w:tcPr>
          <w:p w14:paraId="5A4DFC6C" w14:textId="77777777" w:rsidR="006815B3" w:rsidRPr="003D46C3" w:rsidRDefault="006815B3" w:rsidP="006815B3">
            <w:pPr>
              <w:pStyle w:val="aa"/>
              <w:rPr>
                <w:rFonts w:ascii="Times New Roman" w:hAnsi="Times New Roman"/>
              </w:rPr>
            </w:pPr>
            <w:r w:rsidRPr="003D46C3">
              <w:rPr>
                <w:rFonts w:ascii="Times New Roman" w:hAnsi="Times New Roman"/>
              </w:rPr>
              <w:t>млн. руб.</w:t>
            </w:r>
          </w:p>
        </w:tc>
        <w:tc>
          <w:tcPr>
            <w:tcW w:w="1264" w:type="dxa"/>
            <w:tcBorders>
              <w:top w:val="single" w:sz="4" w:space="0" w:color="auto"/>
              <w:left w:val="single" w:sz="4" w:space="0" w:color="auto"/>
              <w:bottom w:val="single" w:sz="4" w:space="0" w:color="auto"/>
              <w:right w:val="single" w:sz="4" w:space="0" w:color="auto"/>
            </w:tcBorders>
            <w:hideMark/>
          </w:tcPr>
          <w:p w14:paraId="7CD9979E" w14:textId="77777777" w:rsidR="006815B3" w:rsidRPr="003D46C3" w:rsidRDefault="006815B3" w:rsidP="00AC1084">
            <w:pPr>
              <w:pStyle w:val="aa"/>
              <w:jc w:val="center"/>
              <w:rPr>
                <w:rFonts w:ascii="Times New Roman" w:hAnsi="Times New Roman"/>
              </w:rPr>
            </w:pPr>
            <w:r w:rsidRPr="003D46C3">
              <w:rPr>
                <w:rFonts w:ascii="Times New Roman" w:hAnsi="Times New Roman"/>
              </w:rPr>
              <w:t>0,8</w:t>
            </w:r>
          </w:p>
        </w:tc>
        <w:tc>
          <w:tcPr>
            <w:tcW w:w="1264" w:type="dxa"/>
            <w:tcBorders>
              <w:top w:val="single" w:sz="4" w:space="0" w:color="auto"/>
              <w:left w:val="single" w:sz="4" w:space="0" w:color="auto"/>
              <w:bottom w:val="single" w:sz="4" w:space="0" w:color="auto"/>
              <w:right w:val="single" w:sz="4" w:space="0" w:color="auto"/>
            </w:tcBorders>
            <w:hideMark/>
          </w:tcPr>
          <w:p w14:paraId="429A872D" w14:textId="77777777" w:rsidR="006815B3" w:rsidRPr="003D46C3" w:rsidRDefault="006815B3" w:rsidP="00AC1084">
            <w:pPr>
              <w:pStyle w:val="aa"/>
              <w:jc w:val="center"/>
              <w:rPr>
                <w:rFonts w:ascii="Times New Roman" w:hAnsi="Times New Roman"/>
              </w:rPr>
            </w:pPr>
            <w:r w:rsidRPr="003D46C3">
              <w:rPr>
                <w:rFonts w:ascii="Times New Roman" w:hAnsi="Times New Roman"/>
              </w:rPr>
              <w:t>0,7</w:t>
            </w:r>
          </w:p>
        </w:tc>
        <w:tc>
          <w:tcPr>
            <w:tcW w:w="1331" w:type="dxa"/>
            <w:tcBorders>
              <w:top w:val="single" w:sz="4" w:space="0" w:color="auto"/>
              <w:left w:val="single" w:sz="4" w:space="0" w:color="auto"/>
              <w:bottom w:val="single" w:sz="4" w:space="0" w:color="auto"/>
              <w:right w:val="single" w:sz="4" w:space="0" w:color="auto"/>
            </w:tcBorders>
            <w:hideMark/>
          </w:tcPr>
          <w:p w14:paraId="3D40B013" w14:textId="77777777" w:rsidR="006815B3" w:rsidRPr="003D46C3" w:rsidRDefault="006815B3" w:rsidP="00AC1084">
            <w:pPr>
              <w:pStyle w:val="aa"/>
              <w:jc w:val="center"/>
              <w:rPr>
                <w:rFonts w:ascii="Times New Roman" w:hAnsi="Times New Roman"/>
              </w:rPr>
            </w:pPr>
            <w:r w:rsidRPr="003D46C3">
              <w:rPr>
                <w:rFonts w:ascii="Times New Roman" w:hAnsi="Times New Roman"/>
              </w:rPr>
              <w:t>87,5</w:t>
            </w:r>
          </w:p>
        </w:tc>
      </w:tr>
      <w:tr w:rsidR="003D46C3" w:rsidRPr="003D46C3" w14:paraId="01552095" w14:textId="77777777" w:rsidTr="00AC1084">
        <w:tc>
          <w:tcPr>
            <w:tcW w:w="4644" w:type="dxa"/>
            <w:tcBorders>
              <w:top w:val="single" w:sz="4" w:space="0" w:color="auto"/>
              <w:left w:val="single" w:sz="4" w:space="0" w:color="auto"/>
              <w:bottom w:val="single" w:sz="4" w:space="0" w:color="auto"/>
              <w:right w:val="single" w:sz="4" w:space="0" w:color="auto"/>
            </w:tcBorders>
            <w:hideMark/>
          </w:tcPr>
          <w:p w14:paraId="6E2E42C1" w14:textId="77777777" w:rsidR="006815B3" w:rsidRPr="003D46C3" w:rsidRDefault="006815B3" w:rsidP="00AC1084">
            <w:pPr>
              <w:pStyle w:val="aa"/>
              <w:jc w:val="both"/>
              <w:rPr>
                <w:rFonts w:ascii="Times New Roman" w:hAnsi="Times New Roman"/>
              </w:rPr>
            </w:pPr>
            <w:r w:rsidRPr="003D46C3">
              <w:rPr>
                <w:rFonts w:ascii="Times New Roman" w:hAnsi="Times New Roman"/>
              </w:rPr>
              <w:t>средства местных бюджетов</w:t>
            </w:r>
          </w:p>
        </w:tc>
        <w:tc>
          <w:tcPr>
            <w:tcW w:w="1103" w:type="dxa"/>
            <w:tcBorders>
              <w:top w:val="single" w:sz="4" w:space="0" w:color="auto"/>
              <w:left w:val="single" w:sz="4" w:space="0" w:color="auto"/>
              <w:bottom w:val="single" w:sz="4" w:space="0" w:color="auto"/>
              <w:right w:val="single" w:sz="4" w:space="0" w:color="auto"/>
            </w:tcBorders>
            <w:hideMark/>
          </w:tcPr>
          <w:p w14:paraId="7FC3CE7C" w14:textId="77777777" w:rsidR="006815B3" w:rsidRPr="003D46C3" w:rsidRDefault="006815B3" w:rsidP="006815B3">
            <w:pPr>
              <w:pStyle w:val="aa"/>
              <w:rPr>
                <w:rFonts w:ascii="Times New Roman" w:hAnsi="Times New Roman"/>
              </w:rPr>
            </w:pPr>
            <w:r w:rsidRPr="003D46C3">
              <w:rPr>
                <w:rFonts w:ascii="Times New Roman" w:hAnsi="Times New Roman"/>
              </w:rPr>
              <w:t>млн. руб.</w:t>
            </w:r>
          </w:p>
        </w:tc>
        <w:tc>
          <w:tcPr>
            <w:tcW w:w="1264" w:type="dxa"/>
            <w:tcBorders>
              <w:top w:val="single" w:sz="4" w:space="0" w:color="auto"/>
              <w:left w:val="single" w:sz="4" w:space="0" w:color="auto"/>
              <w:bottom w:val="single" w:sz="4" w:space="0" w:color="auto"/>
              <w:right w:val="single" w:sz="4" w:space="0" w:color="auto"/>
            </w:tcBorders>
            <w:hideMark/>
          </w:tcPr>
          <w:p w14:paraId="15D56C4D" w14:textId="77777777" w:rsidR="006815B3" w:rsidRPr="003D46C3" w:rsidRDefault="006815B3" w:rsidP="00AC1084">
            <w:pPr>
              <w:pStyle w:val="aa"/>
              <w:jc w:val="center"/>
              <w:rPr>
                <w:rFonts w:ascii="Times New Roman" w:hAnsi="Times New Roman"/>
              </w:rPr>
            </w:pPr>
            <w:r w:rsidRPr="003D46C3">
              <w:rPr>
                <w:rFonts w:ascii="Times New Roman" w:hAnsi="Times New Roman"/>
              </w:rPr>
              <w:t>0</w:t>
            </w:r>
          </w:p>
        </w:tc>
        <w:tc>
          <w:tcPr>
            <w:tcW w:w="1264" w:type="dxa"/>
            <w:tcBorders>
              <w:top w:val="single" w:sz="4" w:space="0" w:color="auto"/>
              <w:left w:val="single" w:sz="4" w:space="0" w:color="auto"/>
              <w:bottom w:val="single" w:sz="4" w:space="0" w:color="auto"/>
              <w:right w:val="single" w:sz="4" w:space="0" w:color="auto"/>
            </w:tcBorders>
            <w:hideMark/>
          </w:tcPr>
          <w:p w14:paraId="37A88630" w14:textId="77777777" w:rsidR="006815B3" w:rsidRPr="003D46C3" w:rsidRDefault="006815B3" w:rsidP="00AC1084">
            <w:pPr>
              <w:pStyle w:val="aa"/>
              <w:jc w:val="center"/>
              <w:rPr>
                <w:rFonts w:ascii="Times New Roman" w:hAnsi="Times New Roman"/>
              </w:rPr>
            </w:pPr>
            <w:r w:rsidRPr="003D46C3">
              <w:rPr>
                <w:rFonts w:ascii="Times New Roman" w:hAnsi="Times New Roman"/>
              </w:rPr>
              <w:t>0</w:t>
            </w:r>
          </w:p>
        </w:tc>
        <w:tc>
          <w:tcPr>
            <w:tcW w:w="1331" w:type="dxa"/>
            <w:tcBorders>
              <w:top w:val="single" w:sz="4" w:space="0" w:color="auto"/>
              <w:left w:val="single" w:sz="4" w:space="0" w:color="auto"/>
              <w:bottom w:val="single" w:sz="4" w:space="0" w:color="auto"/>
              <w:right w:val="single" w:sz="4" w:space="0" w:color="auto"/>
            </w:tcBorders>
            <w:hideMark/>
          </w:tcPr>
          <w:p w14:paraId="5730AC76" w14:textId="77777777" w:rsidR="006815B3" w:rsidRPr="003D46C3" w:rsidRDefault="006815B3" w:rsidP="00AC1084">
            <w:pPr>
              <w:pStyle w:val="aa"/>
              <w:jc w:val="center"/>
              <w:rPr>
                <w:rFonts w:ascii="Times New Roman" w:hAnsi="Times New Roman"/>
              </w:rPr>
            </w:pPr>
            <w:r w:rsidRPr="003D46C3">
              <w:rPr>
                <w:rFonts w:ascii="Times New Roman" w:hAnsi="Times New Roman"/>
              </w:rPr>
              <w:t>0</w:t>
            </w:r>
          </w:p>
        </w:tc>
      </w:tr>
      <w:tr w:rsidR="00AC1084" w:rsidRPr="003D46C3" w14:paraId="5009003D" w14:textId="77777777" w:rsidTr="00AC1084">
        <w:tc>
          <w:tcPr>
            <w:tcW w:w="4644" w:type="dxa"/>
            <w:tcBorders>
              <w:top w:val="single" w:sz="4" w:space="0" w:color="auto"/>
              <w:left w:val="single" w:sz="4" w:space="0" w:color="auto"/>
              <w:bottom w:val="single" w:sz="4" w:space="0" w:color="auto"/>
              <w:right w:val="single" w:sz="4" w:space="0" w:color="auto"/>
            </w:tcBorders>
            <w:hideMark/>
          </w:tcPr>
          <w:p w14:paraId="39CFB551" w14:textId="77777777" w:rsidR="006815B3" w:rsidRPr="003D46C3" w:rsidRDefault="006815B3" w:rsidP="00AC1084">
            <w:pPr>
              <w:pStyle w:val="aa"/>
              <w:jc w:val="both"/>
              <w:rPr>
                <w:rFonts w:ascii="Times New Roman" w:hAnsi="Times New Roman"/>
              </w:rPr>
            </w:pPr>
            <w:r w:rsidRPr="003D46C3">
              <w:rPr>
                <w:rFonts w:ascii="Times New Roman" w:hAnsi="Times New Roman"/>
              </w:rPr>
              <w:t>внебюджетные источники</w:t>
            </w:r>
          </w:p>
        </w:tc>
        <w:tc>
          <w:tcPr>
            <w:tcW w:w="1103" w:type="dxa"/>
            <w:tcBorders>
              <w:top w:val="single" w:sz="4" w:space="0" w:color="auto"/>
              <w:left w:val="single" w:sz="4" w:space="0" w:color="auto"/>
              <w:bottom w:val="single" w:sz="4" w:space="0" w:color="auto"/>
              <w:right w:val="single" w:sz="4" w:space="0" w:color="auto"/>
            </w:tcBorders>
            <w:hideMark/>
          </w:tcPr>
          <w:p w14:paraId="706BBF50" w14:textId="77777777" w:rsidR="006815B3" w:rsidRPr="003D46C3" w:rsidRDefault="006815B3" w:rsidP="006815B3">
            <w:pPr>
              <w:pStyle w:val="aa"/>
              <w:rPr>
                <w:rFonts w:ascii="Times New Roman" w:hAnsi="Times New Roman"/>
              </w:rPr>
            </w:pPr>
            <w:r w:rsidRPr="003D46C3">
              <w:rPr>
                <w:rFonts w:ascii="Times New Roman" w:hAnsi="Times New Roman"/>
              </w:rPr>
              <w:t>млн. руб.</w:t>
            </w:r>
          </w:p>
        </w:tc>
        <w:tc>
          <w:tcPr>
            <w:tcW w:w="1264" w:type="dxa"/>
            <w:tcBorders>
              <w:top w:val="single" w:sz="4" w:space="0" w:color="auto"/>
              <w:left w:val="single" w:sz="4" w:space="0" w:color="auto"/>
              <w:bottom w:val="single" w:sz="4" w:space="0" w:color="auto"/>
              <w:right w:val="single" w:sz="4" w:space="0" w:color="auto"/>
            </w:tcBorders>
            <w:hideMark/>
          </w:tcPr>
          <w:p w14:paraId="70975207" w14:textId="77777777" w:rsidR="006815B3" w:rsidRPr="003D46C3" w:rsidRDefault="006815B3" w:rsidP="00AC1084">
            <w:pPr>
              <w:pStyle w:val="aa"/>
              <w:jc w:val="center"/>
              <w:rPr>
                <w:rFonts w:ascii="Times New Roman" w:hAnsi="Times New Roman"/>
              </w:rPr>
            </w:pPr>
            <w:r w:rsidRPr="003D46C3">
              <w:rPr>
                <w:rFonts w:ascii="Times New Roman" w:hAnsi="Times New Roman"/>
              </w:rPr>
              <w:t>0</w:t>
            </w:r>
          </w:p>
        </w:tc>
        <w:tc>
          <w:tcPr>
            <w:tcW w:w="1264" w:type="dxa"/>
            <w:tcBorders>
              <w:top w:val="single" w:sz="4" w:space="0" w:color="auto"/>
              <w:left w:val="single" w:sz="4" w:space="0" w:color="auto"/>
              <w:bottom w:val="single" w:sz="4" w:space="0" w:color="auto"/>
              <w:right w:val="single" w:sz="4" w:space="0" w:color="auto"/>
            </w:tcBorders>
            <w:hideMark/>
          </w:tcPr>
          <w:p w14:paraId="7832BB05" w14:textId="77777777" w:rsidR="006815B3" w:rsidRPr="003D46C3" w:rsidRDefault="006815B3" w:rsidP="00AC1084">
            <w:pPr>
              <w:pStyle w:val="aa"/>
              <w:jc w:val="center"/>
              <w:rPr>
                <w:rFonts w:ascii="Times New Roman" w:hAnsi="Times New Roman"/>
              </w:rPr>
            </w:pPr>
            <w:r w:rsidRPr="003D46C3">
              <w:rPr>
                <w:rFonts w:ascii="Times New Roman" w:hAnsi="Times New Roman"/>
              </w:rPr>
              <w:t>0</w:t>
            </w:r>
          </w:p>
        </w:tc>
        <w:tc>
          <w:tcPr>
            <w:tcW w:w="1331" w:type="dxa"/>
            <w:tcBorders>
              <w:top w:val="single" w:sz="4" w:space="0" w:color="auto"/>
              <w:left w:val="single" w:sz="4" w:space="0" w:color="auto"/>
              <w:bottom w:val="single" w:sz="4" w:space="0" w:color="auto"/>
              <w:right w:val="single" w:sz="4" w:space="0" w:color="auto"/>
            </w:tcBorders>
            <w:hideMark/>
          </w:tcPr>
          <w:p w14:paraId="4D3D9EFC" w14:textId="77777777" w:rsidR="006815B3" w:rsidRPr="003D46C3" w:rsidRDefault="006815B3" w:rsidP="00AC1084">
            <w:pPr>
              <w:pStyle w:val="aa"/>
              <w:jc w:val="center"/>
              <w:rPr>
                <w:rFonts w:ascii="Times New Roman" w:hAnsi="Times New Roman"/>
              </w:rPr>
            </w:pPr>
            <w:r w:rsidRPr="003D46C3">
              <w:rPr>
                <w:rFonts w:ascii="Times New Roman" w:hAnsi="Times New Roman"/>
              </w:rPr>
              <w:t>0</w:t>
            </w:r>
          </w:p>
        </w:tc>
      </w:tr>
    </w:tbl>
    <w:p w14:paraId="045B0413" w14:textId="77777777" w:rsidR="006815B3" w:rsidRPr="003D46C3" w:rsidRDefault="006815B3" w:rsidP="006815B3">
      <w:pPr>
        <w:pStyle w:val="aa"/>
        <w:jc w:val="center"/>
      </w:pPr>
    </w:p>
    <w:p w14:paraId="3A1CB204" w14:textId="77777777" w:rsidR="00E009E0" w:rsidRPr="003D46C3" w:rsidRDefault="00E009E0" w:rsidP="00FF1F04">
      <w:pPr>
        <w:pStyle w:val="1"/>
        <w:jc w:val="center"/>
        <w:rPr>
          <w:rFonts w:ascii="Times New Roman" w:hAnsi="Times New Roman" w:cs="Times New Roman"/>
          <w:sz w:val="28"/>
          <w:szCs w:val="28"/>
        </w:rPr>
      </w:pPr>
      <w:r w:rsidRPr="003D46C3">
        <w:rPr>
          <w:rFonts w:ascii="Times New Roman" w:hAnsi="Times New Roman" w:cs="Times New Roman"/>
          <w:sz w:val="28"/>
          <w:szCs w:val="28"/>
        </w:rPr>
        <w:lastRenderedPageBreak/>
        <w:t>Малое и среднее предпринимательство</w:t>
      </w:r>
    </w:p>
    <w:p w14:paraId="079B7FD8" w14:textId="77777777" w:rsidR="00325457" w:rsidRPr="003D46C3" w:rsidRDefault="00325457" w:rsidP="00325457">
      <w:pPr>
        <w:ind w:firstLine="708"/>
      </w:pPr>
      <w:bookmarkStart w:id="11" w:name="_Hlk150522069"/>
      <w:r w:rsidRPr="003D46C3">
        <w:t xml:space="preserve">Малое и среднее предпринимательство - неотъемлемая часть экономической системы Кезского района. </w:t>
      </w:r>
    </w:p>
    <w:p w14:paraId="50A7FFE2" w14:textId="2AEAF5A3" w:rsidR="008E0255" w:rsidRPr="003D46C3" w:rsidRDefault="008E0255" w:rsidP="009F0167">
      <w:pPr>
        <w:ind w:firstLine="708"/>
      </w:pPr>
      <w:r w:rsidRPr="003D46C3">
        <w:t xml:space="preserve">По итогам 9 месяцев 2024 года на территории Кезского района в Едином реестре субъектов малого и среднего предпринимательства Федеральной налоговой службы Российской Федерации зарегистрировано </w:t>
      </w:r>
      <w:bookmarkStart w:id="12" w:name="_Hlk182577850"/>
      <w:r w:rsidR="008A6291" w:rsidRPr="003D46C3">
        <w:t>5</w:t>
      </w:r>
      <w:r w:rsidR="00115080" w:rsidRPr="003D46C3">
        <w:t>20</w:t>
      </w:r>
      <w:r w:rsidR="008A6291" w:rsidRPr="003D46C3">
        <w:t xml:space="preserve"> субъектов малого и среднего предпринимательства (далее – МСП, субъекты МСП), в том числе: 58 юридических лиц</w:t>
      </w:r>
      <w:r w:rsidR="00115080" w:rsidRPr="003D46C3">
        <w:t xml:space="preserve"> (9 месяцев 2023 года – 56)</w:t>
      </w:r>
      <w:r w:rsidR="008A6291" w:rsidRPr="003D46C3">
        <w:t>, 4</w:t>
      </w:r>
      <w:r w:rsidR="00115080" w:rsidRPr="003D46C3">
        <w:t>62</w:t>
      </w:r>
      <w:r w:rsidR="008A6291" w:rsidRPr="003D46C3">
        <w:t xml:space="preserve"> индивидуальных предпринимателя (9 месяцев 2023 года – </w:t>
      </w:r>
      <w:r w:rsidR="00115080" w:rsidRPr="003D46C3">
        <w:t>307</w:t>
      </w:r>
      <w:r w:rsidR="008A6291" w:rsidRPr="003D46C3">
        <w:t xml:space="preserve">). К категории микропредприятий относятся </w:t>
      </w:r>
      <w:r w:rsidR="00115080" w:rsidRPr="003D46C3">
        <w:t>88</w:t>
      </w:r>
      <w:r w:rsidR="008A6291" w:rsidRPr="003D46C3">
        <w:t>% субъектов предпринимательства, к категории малых предприятий 5%.</w:t>
      </w:r>
    </w:p>
    <w:bookmarkEnd w:id="12"/>
    <w:p w14:paraId="576ADFBF" w14:textId="4E80B914" w:rsidR="0042483D" w:rsidRPr="003D46C3" w:rsidRDefault="00325457" w:rsidP="0042483D">
      <w:pPr>
        <w:ind w:firstLine="708"/>
      </w:pPr>
      <w:r w:rsidRPr="003D46C3">
        <w:t xml:space="preserve">Субъектами малого и среднего предпринимательства осуществляется деятельность практически во всех отраслях производственной и непроизводственной сферы, что обусловливает стратегический характер малого и среднего предпринимательства, определяющий устойчивое развитие экономики района. </w:t>
      </w:r>
      <w:r w:rsidR="008A6291" w:rsidRPr="003D46C3">
        <w:t xml:space="preserve">Анализируя рынок предпринимательской деятельности, а именно занятость субъектов в различных экономических отраслях в Кезском районе лидером является сфера </w:t>
      </w:r>
      <w:r w:rsidR="00A5039E" w:rsidRPr="003D46C3">
        <w:t xml:space="preserve">торговли, процент занятости составляет – 47,6%. </w:t>
      </w:r>
      <w:r w:rsidR="00F476E4" w:rsidRPr="003D46C3">
        <w:t>На втором месте находится деятельность транспортных и грузовых перевозок – 6,8% (в том числе ремонтные работы), сфера лесоводства, лесозаготовки (в том числе распиловка и строгание древесины)- 6,2%, сельское хозяйс</w:t>
      </w:r>
      <w:r w:rsidR="009B70A4" w:rsidRPr="003D46C3">
        <w:t xml:space="preserve">тво -4%, </w:t>
      </w:r>
      <w:r w:rsidR="0042483D" w:rsidRPr="003D46C3">
        <w:t>деятельность ресторанов и услуг общественного питания - 2%.  Кроме этого, субъекты осуществляют деятельность в сферах: предоставление гостиничных услуг, юридических и консалтинговых услуг, деятельности в области права и бухгалтерского учета</w:t>
      </w:r>
      <w:r w:rsidR="00F26D90" w:rsidRPr="003D46C3">
        <w:t xml:space="preserve">, операций с недвижимым имуществом. </w:t>
      </w:r>
    </w:p>
    <w:p w14:paraId="503EBBC8" w14:textId="48FDF281" w:rsidR="009F0167" w:rsidRPr="003D46C3" w:rsidRDefault="00FF2801" w:rsidP="0032286A">
      <w:pPr>
        <w:ind w:firstLine="708"/>
      </w:pPr>
      <w:r w:rsidRPr="003D46C3">
        <w:t xml:space="preserve">На территории Кезского района зафиксирована активная динамика развития количества плательщиков налога на профессиональный доход </w:t>
      </w:r>
      <w:bookmarkStart w:id="13" w:name="_Hlk182578218"/>
      <w:r w:rsidRPr="003D46C3">
        <w:t xml:space="preserve">в </w:t>
      </w:r>
      <w:r w:rsidR="00DD599B" w:rsidRPr="003D46C3">
        <w:t xml:space="preserve">1,3 раза (с 744 до 986 человека) </w:t>
      </w:r>
      <w:bookmarkEnd w:id="13"/>
      <w:r w:rsidR="00DD599B" w:rsidRPr="003D46C3">
        <w:t xml:space="preserve">(далее- самозанятость), которая отражает успех экспериментального подхода. Специальный режим </w:t>
      </w:r>
      <w:r w:rsidR="002D4C7E" w:rsidRPr="003D46C3">
        <w:t>стал одним</w:t>
      </w:r>
      <w:r w:rsidR="00DD599B" w:rsidRPr="003D46C3">
        <w:t xml:space="preserve"> из наиболее удобных и выгодных </w:t>
      </w:r>
      <w:r w:rsidR="002D4C7E" w:rsidRPr="003D46C3">
        <w:t>форм бизнес-старта</w:t>
      </w:r>
      <w:r w:rsidR="00DD599B" w:rsidRPr="003D46C3">
        <w:t xml:space="preserve">, позволяющий </w:t>
      </w:r>
      <w:r w:rsidR="002D4C7E" w:rsidRPr="003D46C3">
        <w:t xml:space="preserve">сохранить собственное дело даже в неблагоприятных экономических условиях в рамках малозатратных форм. На сегодняшний день самозанятость стала неотъемлемой частью предпринимательства, формирующая </w:t>
      </w:r>
      <w:r w:rsidR="0032286A" w:rsidRPr="003D46C3">
        <w:t xml:space="preserve">надежную основу для создания новых более крупных субъектов бизнеса. </w:t>
      </w:r>
    </w:p>
    <w:p w14:paraId="0CF8ACAC" w14:textId="514D22E4" w:rsidR="00740BC1" w:rsidRPr="003D46C3" w:rsidRDefault="00EF05A6" w:rsidP="00740BC1">
      <w:pPr>
        <w:ind w:firstLine="708"/>
      </w:pPr>
      <w:r w:rsidRPr="003D46C3">
        <w:rPr>
          <w:sz w:val="23"/>
          <w:szCs w:val="23"/>
        </w:rPr>
        <w:t>Приоритетными видами деятельности являются парикмахерские, косметологические услуги, услуги по перевозке пассажиров и грузов, зрелищно-развлекательные услуги.</w:t>
      </w:r>
    </w:p>
    <w:p w14:paraId="0C3F0D82" w14:textId="77777777" w:rsidR="00466A74" w:rsidRPr="003D46C3" w:rsidRDefault="00466A74" w:rsidP="00DE5872">
      <w:pPr>
        <w:pStyle w:val="aa"/>
        <w:ind w:firstLine="708"/>
        <w:jc w:val="both"/>
        <w:rPr>
          <w:rFonts w:ascii="Times New Roman" w:eastAsia="Times New Roman" w:hAnsi="Times New Roman"/>
          <w:sz w:val="24"/>
          <w:szCs w:val="24"/>
          <w:lang w:eastAsia="ru-RU"/>
        </w:rPr>
      </w:pPr>
      <w:r w:rsidRPr="003D46C3">
        <w:rPr>
          <w:rFonts w:ascii="Times New Roman" w:eastAsia="Times New Roman" w:hAnsi="Times New Roman"/>
          <w:sz w:val="24"/>
          <w:szCs w:val="24"/>
          <w:lang w:eastAsia="ru-RU"/>
        </w:rPr>
        <w:t xml:space="preserve">За 9 месяцев  2024 года объявлено 45 электронных аукционов для субъектов малого предпринимательства на 86 161,5 тыс. руб., заключено 45 муниципальных контрактов на 73 274,0 тыс. руб., 15 открытых конкурса в электронной форме на 87 169,0 тыс. руб., заключено 15 контрактов на 79 241,00 тыс. руб., 34 запроса котировок на 27 198,3 тыс.руб., заключено 24 контрактов на 19 334,3 тыс. руб. </w:t>
      </w:r>
    </w:p>
    <w:p w14:paraId="1F2569F7" w14:textId="4BA94C4D" w:rsidR="00DE5872" w:rsidRPr="003D46C3" w:rsidRDefault="00DE5872" w:rsidP="00DE5872">
      <w:pPr>
        <w:pStyle w:val="aa"/>
        <w:ind w:firstLine="708"/>
        <w:jc w:val="both"/>
        <w:rPr>
          <w:rFonts w:ascii="Times New Roman" w:hAnsi="Times New Roman"/>
          <w:sz w:val="24"/>
          <w:szCs w:val="24"/>
        </w:rPr>
      </w:pPr>
      <w:r w:rsidRPr="003D46C3">
        <w:rPr>
          <w:rFonts w:ascii="Times New Roman" w:hAnsi="Times New Roman"/>
          <w:sz w:val="24"/>
          <w:szCs w:val="24"/>
        </w:rPr>
        <w:t xml:space="preserve">С начала 2021 года важным в работе остается заключение социальных контрактов с малоимущими гражданами по следующим направлениям: трудоустройство, открытие ИП, развитие личного подсобного хозяйства или собственного дела, трудная жизненная ситуация. </w:t>
      </w:r>
      <w:bookmarkStart w:id="14" w:name="_Hlk182578531"/>
      <w:r w:rsidRPr="003D46C3">
        <w:rPr>
          <w:rFonts w:ascii="Times New Roman" w:hAnsi="Times New Roman"/>
          <w:sz w:val="24"/>
          <w:szCs w:val="24"/>
        </w:rPr>
        <w:t>За 9 месяцев  20</w:t>
      </w:r>
      <w:r w:rsidR="00C55048" w:rsidRPr="003D46C3">
        <w:rPr>
          <w:rFonts w:ascii="Times New Roman" w:hAnsi="Times New Roman"/>
          <w:sz w:val="24"/>
          <w:szCs w:val="24"/>
        </w:rPr>
        <w:t>24</w:t>
      </w:r>
      <w:r w:rsidRPr="003D46C3">
        <w:rPr>
          <w:rFonts w:ascii="Times New Roman" w:hAnsi="Times New Roman"/>
          <w:sz w:val="24"/>
          <w:szCs w:val="24"/>
        </w:rPr>
        <w:t xml:space="preserve"> года заключено </w:t>
      </w:r>
      <w:r w:rsidR="00C55048" w:rsidRPr="003D46C3">
        <w:rPr>
          <w:rFonts w:ascii="Times New Roman" w:hAnsi="Times New Roman"/>
          <w:sz w:val="24"/>
          <w:szCs w:val="24"/>
        </w:rPr>
        <w:t>77</w:t>
      </w:r>
      <w:r w:rsidR="00946120" w:rsidRPr="003D46C3">
        <w:rPr>
          <w:rFonts w:ascii="Times New Roman" w:hAnsi="Times New Roman"/>
          <w:sz w:val="24"/>
          <w:szCs w:val="24"/>
        </w:rPr>
        <w:t xml:space="preserve"> социальных контракта на общую сумму </w:t>
      </w:r>
      <w:r w:rsidR="00C55048" w:rsidRPr="003D46C3">
        <w:rPr>
          <w:rFonts w:ascii="Times New Roman" w:hAnsi="Times New Roman"/>
          <w:sz w:val="24"/>
          <w:szCs w:val="24"/>
        </w:rPr>
        <w:t>7406,561 тыс.</w:t>
      </w:r>
      <w:r w:rsidR="00946120" w:rsidRPr="003D46C3">
        <w:rPr>
          <w:rFonts w:ascii="Times New Roman" w:hAnsi="Times New Roman"/>
          <w:sz w:val="24"/>
          <w:szCs w:val="24"/>
        </w:rPr>
        <w:t xml:space="preserve"> рублей (9 месяцев 20</w:t>
      </w:r>
      <w:r w:rsidR="00C55048" w:rsidRPr="003D46C3">
        <w:rPr>
          <w:rFonts w:ascii="Times New Roman" w:hAnsi="Times New Roman"/>
          <w:sz w:val="24"/>
          <w:szCs w:val="24"/>
        </w:rPr>
        <w:t>23</w:t>
      </w:r>
      <w:r w:rsidR="00946120" w:rsidRPr="003D46C3">
        <w:rPr>
          <w:rFonts w:ascii="Times New Roman" w:hAnsi="Times New Roman"/>
          <w:sz w:val="24"/>
          <w:szCs w:val="24"/>
        </w:rPr>
        <w:t xml:space="preserve"> года -  </w:t>
      </w:r>
      <w:r w:rsidR="00C55048" w:rsidRPr="003D46C3">
        <w:rPr>
          <w:rFonts w:ascii="Times New Roman" w:hAnsi="Times New Roman"/>
          <w:sz w:val="24"/>
          <w:szCs w:val="24"/>
        </w:rPr>
        <w:t>82</w:t>
      </w:r>
      <w:r w:rsidRPr="003D46C3">
        <w:rPr>
          <w:rFonts w:ascii="Times New Roman" w:hAnsi="Times New Roman"/>
          <w:sz w:val="24"/>
          <w:szCs w:val="24"/>
        </w:rPr>
        <w:t xml:space="preserve"> социальных контракта на общую сумму </w:t>
      </w:r>
      <w:r w:rsidR="00C55048" w:rsidRPr="003D46C3">
        <w:rPr>
          <w:rFonts w:ascii="Times New Roman" w:hAnsi="Times New Roman"/>
          <w:sz w:val="24"/>
          <w:szCs w:val="24"/>
        </w:rPr>
        <w:t>9465,57</w:t>
      </w:r>
      <w:r w:rsidRPr="003D46C3">
        <w:rPr>
          <w:rFonts w:ascii="Times New Roman" w:hAnsi="Times New Roman"/>
          <w:sz w:val="24"/>
          <w:szCs w:val="24"/>
        </w:rPr>
        <w:t xml:space="preserve"> тыс.</w:t>
      </w:r>
      <w:r w:rsidR="003E1B98" w:rsidRPr="003D46C3">
        <w:rPr>
          <w:rFonts w:ascii="Times New Roman" w:hAnsi="Times New Roman"/>
          <w:sz w:val="24"/>
          <w:szCs w:val="24"/>
        </w:rPr>
        <w:t xml:space="preserve"> </w:t>
      </w:r>
      <w:r w:rsidRPr="003D46C3">
        <w:rPr>
          <w:rFonts w:ascii="Times New Roman" w:hAnsi="Times New Roman"/>
          <w:sz w:val="24"/>
          <w:szCs w:val="24"/>
        </w:rPr>
        <w:t>руб.</w:t>
      </w:r>
      <w:r w:rsidR="00946120" w:rsidRPr="003D46C3">
        <w:rPr>
          <w:rFonts w:ascii="Times New Roman" w:hAnsi="Times New Roman"/>
          <w:sz w:val="24"/>
          <w:szCs w:val="24"/>
        </w:rPr>
        <w:t>)</w:t>
      </w:r>
      <w:r w:rsidRPr="003D46C3">
        <w:rPr>
          <w:rFonts w:ascii="Times New Roman" w:hAnsi="Times New Roman"/>
          <w:sz w:val="24"/>
          <w:szCs w:val="24"/>
        </w:rPr>
        <w:t xml:space="preserve">, из них: </w:t>
      </w:r>
      <w:r w:rsidR="00C55048" w:rsidRPr="003D46C3">
        <w:rPr>
          <w:rFonts w:ascii="Times New Roman" w:hAnsi="Times New Roman"/>
          <w:sz w:val="24"/>
          <w:szCs w:val="24"/>
        </w:rPr>
        <w:t>66</w:t>
      </w:r>
      <w:r w:rsidRPr="003D46C3">
        <w:rPr>
          <w:rFonts w:ascii="Times New Roman" w:hAnsi="Times New Roman"/>
          <w:sz w:val="24"/>
          <w:szCs w:val="24"/>
        </w:rPr>
        <w:t xml:space="preserve"> – на поиск работы и трудоустройство, </w:t>
      </w:r>
      <w:r w:rsidR="00946120" w:rsidRPr="003D46C3">
        <w:rPr>
          <w:rFonts w:ascii="Times New Roman" w:hAnsi="Times New Roman"/>
          <w:sz w:val="24"/>
          <w:szCs w:val="24"/>
        </w:rPr>
        <w:t xml:space="preserve">а так же в связи с трудной жизненной ситуацией, </w:t>
      </w:r>
      <w:r w:rsidR="00C55048" w:rsidRPr="003D46C3">
        <w:rPr>
          <w:rFonts w:ascii="Times New Roman" w:hAnsi="Times New Roman"/>
          <w:sz w:val="24"/>
          <w:szCs w:val="24"/>
        </w:rPr>
        <w:t>11</w:t>
      </w:r>
      <w:r w:rsidR="00946120" w:rsidRPr="003D46C3">
        <w:rPr>
          <w:rFonts w:ascii="Times New Roman" w:hAnsi="Times New Roman"/>
          <w:sz w:val="24"/>
          <w:szCs w:val="24"/>
        </w:rPr>
        <w:t xml:space="preserve"> – на открытие собственного дела, в том числе </w:t>
      </w:r>
      <w:r w:rsidR="00C55048" w:rsidRPr="003D46C3">
        <w:rPr>
          <w:rFonts w:ascii="Times New Roman" w:hAnsi="Times New Roman"/>
          <w:sz w:val="24"/>
          <w:szCs w:val="24"/>
        </w:rPr>
        <w:t>4</w:t>
      </w:r>
      <w:r w:rsidR="00946120" w:rsidRPr="003D46C3">
        <w:rPr>
          <w:rFonts w:ascii="Times New Roman" w:hAnsi="Times New Roman"/>
          <w:sz w:val="24"/>
          <w:szCs w:val="24"/>
        </w:rPr>
        <w:t xml:space="preserve"> на развитие личного подсобного хозяйства. </w:t>
      </w:r>
    </w:p>
    <w:bookmarkEnd w:id="14"/>
    <w:p w14:paraId="5B2B8710" w14:textId="32D6EDE0" w:rsidR="007D0F3B" w:rsidRPr="003D46C3" w:rsidRDefault="007D0F3B" w:rsidP="007D0F3B">
      <w:pPr>
        <w:pStyle w:val="aa"/>
        <w:ind w:firstLine="708"/>
        <w:jc w:val="both"/>
        <w:rPr>
          <w:rFonts w:ascii="Times New Roman" w:hAnsi="Times New Roman"/>
          <w:sz w:val="24"/>
          <w:szCs w:val="24"/>
        </w:rPr>
      </w:pPr>
      <w:r w:rsidRPr="003D46C3">
        <w:rPr>
          <w:rFonts w:ascii="Times New Roman" w:hAnsi="Times New Roman"/>
          <w:sz w:val="24"/>
          <w:szCs w:val="24"/>
        </w:rPr>
        <w:t xml:space="preserve">В администрации Кезского района действует система прямой обратной связи с бизнесом. Одной из площадок для взаимодействия и предоставления информационно-консультационной поддержки является группа в ВК «Совет предпринимателей», в которой состоит </w:t>
      </w:r>
      <w:r w:rsidR="00C55048" w:rsidRPr="003D46C3">
        <w:rPr>
          <w:rFonts w:ascii="Times New Roman" w:hAnsi="Times New Roman"/>
          <w:sz w:val="24"/>
          <w:szCs w:val="24"/>
        </w:rPr>
        <w:t>90</w:t>
      </w:r>
      <w:r w:rsidRPr="003D46C3">
        <w:rPr>
          <w:rFonts w:ascii="Times New Roman" w:hAnsi="Times New Roman"/>
          <w:sz w:val="24"/>
          <w:szCs w:val="24"/>
        </w:rPr>
        <w:t xml:space="preserve"> участника. Общение со специалистами администрации организовано в режиме 24 часа в сутки. Предпринимателям оперативно доводится информация о принимаемых мерах поддержки. </w:t>
      </w:r>
    </w:p>
    <w:p w14:paraId="12CEEE68" w14:textId="044313AA" w:rsidR="007D0F3B" w:rsidRPr="003D46C3" w:rsidRDefault="007D0F3B" w:rsidP="007D0F3B">
      <w:pPr>
        <w:pStyle w:val="aa"/>
        <w:ind w:firstLine="708"/>
        <w:jc w:val="both"/>
        <w:rPr>
          <w:rFonts w:ascii="Times New Roman" w:hAnsi="Times New Roman"/>
          <w:sz w:val="24"/>
          <w:szCs w:val="24"/>
        </w:rPr>
      </w:pPr>
      <w:r w:rsidRPr="003D46C3">
        <w:rPr>
          <w:rFonts w:ascii="Times New Roman" w:hAnsi="Times New Roman"/>
          <w:sz w:val="24"/>
          <w:szCs w:val="24"/>
        </w:rPr>
        <w:lastRenderedPageBreak/>
        <w:t xml:space="preserve">В отчетном периоде в Микрокредитную компанию Удмуртский фонд развития предпринимательства обратились 3 субъекта малого и среднего предпринимательства на общую сумму </w:t>
      </w:r>
      <w:r w:rsidR="0062639D" w:rsidRPr="003D46C3">
        <w:rPr>
          <w:rFonts w:ascii="Times New Roman" w:hAnsi="Times New Roman"/>
          <w:sz w:val="24"/>
          <w:szCs w:val="24"/>
        </w:rPr>
        <w:t>7080</w:t>
      </w:r>
      <w:r w:rsidRPr="003D46C3">
        <w:rPr>
          <w:rFonts w:ascii="Times New Roman" w:hAnsi="Times New Roman"/>
          <w:sz w:val="24"/>
          <w:szCs w:val="24"/>
        </w:rPr>
        <w:t xml:space="preserve"> </w:t>
      </w:r>
      <w:r w:rsidR="0062639D" w:rsidRPr="003D46C3">
        <w:rPr>
          <w:rFonts w:ascii="Times New Roman" w:hAnsi="Times New Roman"/>
          <w:sz w:val="24"/>
          <w:szCs w:val="24"/>
        </w:rPr>
        <w:t>тыс</w:t>
      </w:r>
      <w:r w:rsidRPr="003D46C3">
        <w:rPr>
          <w:rFonts w:ascii="Times New Roman" w:hAnsi="Times New Roman"/>
          <w:sz w:val="24"/>
          <w:szCs w:val="24"/>
        </w:rPr>
        <w:t xml:space="preserve">. руб. </w:t>
      </w:r>
      <w:r w:rsidR="0062639D" w:rsidRPr="003D46C3">
        <w:rPr>
          <w:rFonts w:ascii="Times New Roman" w:hAnsi="Times New Roman"/>
          <w:sz w:val="24"/>
          <w:szCs w:val="24"/>
        </w:rPr>
        <w:t xml:space="preserve">Один </w:t>
      </w:r>
      <w:r w:rsidRPr="003D46C3">
        <w:rPr>
          <w:rFonts w:ascii="Times New Roman" w:hAnsi="Times New Roman"/>
          <w:sz w:val="24"/>
          <w:szCs w:val="24"/>
        </w:rPr>
        <w:t>заявител</w:t>
      </w:r>
      <w:r w:rsidR="0062639D" w:rsidRPr="003D46C3">
        <w:rPr>
          <w:rFonts w:ascii="Times New Roman" w:hAnsi="Times New Roman"/>
          <w:sz w:val="24"/>
          <w:szCs w:val="24"/>
        </w:rPr>
        <w:t>ь</w:t>
      </w:r>
      <w:r w:rsidRPr="003D46C3">
        <w:rPr>
          <w:rFonts w:ascii="Times New Roman" w:hAnsi="Times New Roman"/>
          <w:sz w:val="24"/>
          <w:szCs w:val="24"/>
        </w:rPr>
        <w:t xml:space="preserve"> получил</w:t>
      </w:r>
      <w:r w:rsidR="0062639D" w:rsidRPr="003D46C3">
        <w:rPr>
          <w:rFonts w:ascii="Times New Roman" w:hAnsi="Times New Roman"/>
          <w:sz w:val="24"/>
          <w:szCs w:val="24"/>
        </w:rPr>
        <w:t xml:space="preserve"> займ на сумму 800 тыс. руб., </w:t>
      </w:r>
      <w:r w:rsidR="00C55048" w:rsidRPr="003D46C3">
        <w:rPr>
          <w:rFonts w:ascii="Times New Roman" w:hAnsi="Times New Roman"/>
          <w:sz w:val="24"/>
          <w:szCs w:val="24"/>
        </w:rPr>
        <w:t>двум другим</w:t>
      </w:r>
      <w:r w:rsidR="00937239" w:rsidRPr="003D46C3">
        <w:rPr>
          <w:rFonts w:ascii="Times New Roman" w:hAnsi="Times New Roman"/>
          <w:sz w:val="24"/>
          <w:szCs w:val="24"/>
        </w:rPr>
        <w:t xml:space="preserve"> заявителям </w:t>
      </w:r>
      <w:r w:rsidR="00C55048" w:rsidRPr="003D46C3">
        <w:rPr>
          <w:rFonts w:ascii="Times New Roman" w:hAnsi="Times New Roman"/>
          <w:sz w:val="24"/>
          <w:szCs w:val="24"/>
        </w:rPr>
        <w:t>отказано в</w:t>
      </w:r>
      <w:r w:rsidR="0062639D" w:rsidRPr="003D46C3">
        <w:rPr>
          <w:rFonts w:ascii="Times New Roman" w:hAnsi="Times New Roman"/>
          <w:sz w:val="24"/>
          <w:szCs w:val="24"/>
        </w:rPr>
        <w:t xml:space="preserve"> предоставлении займа </w:t>
      </w:r>
      <w:r w:rsidR="00C55048" w:rsidRPr="003D46C3">
        <w:rPr>
          <w:rFonts w:ascii="Times New Roman" w:hAnsi="Times New Roman"/>
          <w:sz w:val="24"/>
          <w:szCs w:val="24"/>
        </w:rPr>
        <w:t>по причине</w:t>
      </w:r>
      <w:r w:rsidR="00937239" w:rsidRPr="003D46C3">
        <w:rPr>
          <w:rFonts w:ascii="Times New Roman" w:hAnsi="Times New Roman"/>
          <w:sz w:val="24"/>
          <w:szCs w:val="24"/>
        </w:rPr>
        <w:t xml:space="preserve"> неудовлетворительного финансового </w:t>
      </w:r>
      <w:r w:rsidR="00C55048" w:rsidRPr="003D46C3">
        <w:rPr>
          <w:rFonts w:ascii="Times New Roman" w:hAnsi="Times New Roman"/>
          <w:sz w:val="24"/>
          <w:szCs w:val="24"/>
        </w:rPr>
        <w:t>положения и</w:t>
      </w:r>
      <w:r w:rsidR="00937239" w:rsidRPr="003D46C3">
        <w:rPr>
          <w:rFonts w:ascii="Times New Roman" w:hAnsi="Times New Roman"/>
          <w:sz w:val="24"/>
          <w:szCs w:val="24"/>
        </w:rPr>
        <w:t xml:space="preserve"> отказе в получении займа.</w:t>
      </w:r>
    </w:p>
    <w:p w14:paraId="279CCF71" w14:textId="77777777" w:rsidR="007D0F3B" w:rsidRPr="003D46C3" w:rsidRDefault="007D0F3B" w:rsidP="007D0F3B">
      <w:pPr>
        <w:pStyle w:val="aa"/>
        <w:jc w:val="both"/>
        <w:rPr>
          <w:rFonts w:ascii="Times New Roman" w:hAnsi="Times New Roman"/>
          <w:sz w:val="24"/>
          <w:szCs w:val="24"/>
        </w:rPr>
      </w:pPr>
    </w:p>
    <w:bookmarkEnd w:id="11"/>
    <w:p w14:paraId="3D1A5495" w14:textId="6DD113A8" w:rsidR="00A13426" w:rsidRPr="003D46C3" w:rsidRDefault="00A13426" w:rsidP="00FF1F04">
      <w:pPr>
        <w:jc w:val="center"/>
        <w:rPr>
          <w:b/>
          <w:sz w:val="28"/>
          <w:szCs w:val="28"/>
        </w:rPr>
      </w:pPr>
      <w:r w:rsidRPr="003D46C3">
        <w:rPr>
          <w:b/>
          <w:sz w:val="28"/>
          <w:szCs w:val="28"/>
        </w:rPr>
        <w:t>Потребительский рынок</w:t>
      </w:r>
      <w:r w:rsidR="008A382E" w:rsidRPr="003D46C3">
        <w:rPr>
          <w:b/>
          <w:sz w:val="28"/>
          <w:szCs w:val="28"/>
        </w:rPr>
        <w:t xml:space="preserve"> </w:t>
      </w:r>
    </w:p>
    <w:p w14:paraId="60199E46" w14:textId="77777777" w:rsidR="008A382E" w:rsidRPr="003D46C3" w:rsidRDefault="008A382E" w:rsidP="00FF1F04">
      <w:pPr>
        <w:jc w:val="center"/>
        <w:rPr>
          <w:b/>
          <w:sz w:val="28"/>
          <w:szCs w:val="28"/>
        </w:rPr>
      </w:pPr>
    </w:p>
    <w:p w14:paraId="5EC4F186" w14:textId="77777777" w:rsidR="00700754" w:rsidRPr="003D46C3" w:rsidRDefault="00700754" w:rsidP="00700754">
      <w:pPr>
        <w:ind w:rightChars="-1" w:right="-2"/>
        <w:rPr>
          <w:lang w:eastAsia="ar-SA"/>
        </w:rPr>
      </w:pPr>
      <w:r w:rsidRPr="003D46C3">
        <w:rPr>
          <w:rFonts w:cs="Tahoma"/>
        </w:rPr>
        <w:t xml:space="preserve">            </w:t>
      </w:r>
      <w:r w:rsidRPr="003D46C3">
        <w:rPr>
          <w:lang w:eastAsia="ar-SA"/>
        </w:rPr>
        <w:t xml:space="preserve">Потребительский рынок – один из основных секторов экономики Кезского района. </w:t>
      </w:r>
      <w:r w:rsidRPr="003D46C3">
        <w:t>Его главные задачи - удовлетворение спроса населения на потребительские товары и услуги, обеспечение качества и безопасности их предоставления, территориальной доступности товаров и услуг по всей территории района</w:t>
      </w:r>
    </w:p>
    <w:p w14:paraId="5F6E5C1D" w14:textId="06196831" w:rsidR="00302695" w:rsidRPr="003D46C3" w:rsidRDefault="00302695" w:rsidP="00302695">
      <w:pPr>
        <w:pStyle w:val="aa"/>
        <w:ind w:firstLine="708"/>
        <w:jc w:val="both"/>
        <w:rPr>
          <w:rFonts w:ascii="Times New Roman" w:eastAsia="Times New Roman" w:hAnsi="Times New Roman"/>
          <w:sz w:val="24"/>
          <w:szCs w:val="24"/>
        </w:rPr>
      </w:pPr>
      <w:r w:rsidRPr="003D46C3">
        <w:rPr>
          <w:rFonts w:ascii="Times New Roman" w:eastAsia="Times New Roman" w:hAnsi="Times New Roman"/>
          <w:sz w:val="24"/>
          <w:szCs w:val="24"/>
        </w:rPr>
        <w:t>Инфраструктура потребительского рынка муниципального образования представлена предприятиями различных типов, видов, форм и включает 198 торговых точки, предоставляющих широкий ассортимент продовольственных и непродовольственных товаров, торговая площадь которых составляет 14642,37 кв. м.</w:t>
      </w:r>
      <w:r w:rsidRPr="003D46C3">
        <w:rPr>
          <w:rFonts w:ascii="Times New Roman" w:hAnsi="Times New Roman"/>
          <w:sz w:val="24"/>
          <w:szCs w:val="24"/>
        </w:rPr>
        <w:t xml:space="preserve"> </w:t>
      </w:r>
      <w:r w:rsidRPr="003D46C3">
        <w:rPr>
          <w:rFonts w:ascii="Times New Roman" w:hAnsi="Times New Roman"/>
          <w:bCs/>
          <w:sz w:val="24"/>
          <w:szCs w:val="24"/>
        </w:rPr>
        <w:t xml:space="preserve">    Потребительский </w:t>
      </w:r>
      <w:r w:rsidRPr="003D46C3">
        <w:rPr>
          <w:rFonts w:ascii="Times New Roman" w:hAnsi="Times New Roman"/>
          <w:sz w:val="24"/>
          <w:szCs w:val="24"/>
        </w:rPr>
        <w:t xml:space="preserve">рынок района </w:t>
      </w:r>
      <w:r w:rsidRPr="003D46C3">
        <w:rPr>
          <w:rFonts w:ascii="Times New Roman" w:hAnsi="Times New Roman"/>
          <w:bCs/>
          <w:sz w:val="24"/>
          <w:szCs w:val="24"/>
        </w:rPr>
        <w:t>в</w:t>
      </w:r>
      <w:r w:rsidRPr="003D46C3">
        <w:rPr>
          <w:rFonts w:ascii="Times New Roman" w:hAnsi="Times New Roman"/>
          <w:sz w:val="24"/>
          <w:szCs w:val="24"/>
        </w:rPr>
        <w:t xml:space="preserve"> </w:t>
      </w:r>
      <w:r w:rsidRPr="003D46C3">
        <w:rPr>
          <w:rFonts w:ascii="Times New Roman" w:hAnsi="Times New Roman"/>
          <w:bCs/>
          <w:sz w:val="24"/>
          <w:szCs w:val="24"/>
        </w:rPr>
        <w:t>достаточном</w:t>
      </w:r>
      <w:r w:rsidRPr="003D46C3">
        <w:rPr>
          <w:rFonts w:ascii="Times New Roman" w:hAnsi="Times New Roman"/>
          <w:sz w:val="24"/>
          <w:szCs w:val="24"/>
        </w:rPr>
        <w:t xml:space="preserve"> </w:t>
      </w:r>
      <w:r w:rsidRPr="003D46C3">
        <w:rPr>
          <w:rFonts w:ascii="Times New Roman" w:hAnsi="Times New Roman"/>
          <w:bCs/>
          <w:sz w:val="24"/>
          <w:szCs w:val="24"/>
        </w:rPr>
        <w:t>количестве</w:t>
      </w:r>
      <w:r w:rsidRPr="003D46C3">
        <w:rPr>
          <w:rFonts w:ascii="Times New Roman" w:hAnsi="Times New Roman"/>
          <w:sz w:val="24"/>
          <w:szCs w:val="24"/>
        </w:rPr>
        <w:t xml:space="preserve"> </w:t>
      </w:r>
      <w:r w:rsidRPr="003D46C3">
        <w:rPr>
          <w:rFonts w:ascii="Times New Roman" w:hAnsi="Times New Roman"/>
          <w:bCs/>
          <w:sz w:val="24"/>
          <w:szCs w:val="24"/>
        </w:rPr>
        <w:t>насыщен</w:t>
      </w:r>
      <w:r w:rsidRPr="003D46C3">
        <w:rPr>
          <w:rFonts w:ascii="Times New Roman" w:hAnsi="Times New Roman"/>
          <w:sz w:val="24"/>
          <w:szCs w:val="24"/>
        </w:rPr>
        <w:t xml:space="preserve"> </w:t>
      </w:r>
      <w:r w:rsidRPr="003D46C3">
        <w:rPr>
          <w:rFonts w:ascii="Times New Roman" w:hAnsi="Times New Roman"/>
          <w:bCs/>
          <w:sz w:val="24"/>
          <w:szCs w:val="24"/>
        </w:rPr>
        <w:t>предприятиями</w:t>
      </w:r>
      <w:r w:rsidRPr="003D46C3">
        <w:rPr>
          <w:rFonts w:ascii="Times New Roman" w:hAnsi="Times New Roman"/>
          <w:sz w:val="24"/>
          <w:szCs w:val="24"/>
        </w:rPr>
        <w:t xml:space="preserve"> </w:t>
      </w:r>
      <w:r w:rsidRPr="003D46C3">
        <w:rPr>
          <w:rFonts w:ascii="Times New Roman" w:hAnsi="Times New Roman"/>
          <w:bCs/>
          <w:sz w:val="24"/>
          <w:szCs w:val="24"/>
        </w:rPr>
        <w:t>торговли</w:t>
      </w:r>
      <w:r w:rsidRPr="003D46C3">
        <w:rPr>
          <w:rFonts w:ascii="Times New Roman" w:hAnsi="Times New Roman"/>
          <w:sz w:val="24"/>
          <w:szCs w:val="24"/>
        </w:rPr>
        <w:t xml:space="preserve">. </w:t>
      </w:r>
      <w:r w:rsidRPr="003D46C3">
        <w:rPr>
          <w:rFonts w:ascii="Times New Roman" w:eastAsia="Times New Roman" w:hAnsi="Times New Roman"/>
          <w:sz w:val="24"/>
          <w:szCs w:val="24"/>
        </w:rPr>
        <w:t>Обеспеченность населения количеством стационарных торговых объектов – 109 кв.м. в расчете на 10000 чел. населения, при минимальной обеспеченности 52 кв.м.</w:t>
      </w:r>
    </w:p>
    <w:p w14:paraId="27D0B873" w14:textId="24A2D3A8" w:rsidR="00302695" w:rsidRPr="003D46C3" w:rsidRDefault="00302695" w:rsidP="00302695">
      <w:pPr>
        <w:pStyle w:val="aa"/>
        <w:jc w:val="both"/>
        <w:rPr>
          <w:rFonts w:ascii="Times New Roman" w:eastAsia="Times New Roman" w:hAnsi="Times New Roman"/>
          <w:sz w:val="24"/>
          <w:szCs w:val="24"/>
        </w:rPr>
      </w:pPr>
      <w:r w:rsidRPr="003D46C3">
        <w:rPr>
          <w:rFonts w:ascii="Times New Roman" w:hAnsi="Times New Roman"/>
          <w:sz w:val="24"/>
          <w:szCs w:val="24"/>
        </w:rPr>
        <w:tab/>
      </w:r>
      <w:r w:rsidRPr="003D46C3">
        <w:rPr>
          <w:rFonts w:ascii="Times New Roman" w:eastAsia="Times New Roman" w:hAnsi="Times New Roman"/>
          <w:sz w:val="24"/>
          <w:szCs w:val="24"/>
        </w:rPr>
        <w:t>По состоянию на 01.01.2024 на территории района действуют 3</w:t>
      </w:r>
      <w:r w:rsidR="006F75D1" w:rsidRPr="003D46C3">
        <w:rPr>
          <w:rFonts w:ascii="Times New Roman" w:eastAsia="Times New Roman" w:hAnsi="Times New Roman"/>
          <w:sz w:val="24"/>
          <w:szCs w:val="24"/>
        </w:rPr>
        <w:t>0</w:t>
      </w:r>
      <w:r w:rsidRPr="003D46C3">
        <w:rPr>
          <w:rFonts w:ascii="Times New Roman" w:eastAsia="Times New Roman" w:hAnsi="Times New Roman"/>
          <w:sz w:val="24"/>
          <w:szCs w:val="24"/>
        </w:rPr>
        <w:t xml:space="preserve"> предприяти</w:t>
      </w:r>
      <w:r w:rsidR="006F75D1" w:rsidRPr="003D46C3">
        <w:rPr>
          <w:rFonts w:ascii="Times New Roman" w:eastAsia="Times New Roman" w:hAnsi="Times New Roman"/>
          <w:sz w:val="24"/>
          <w:szCs w:val="24"/>
        </w:rPr>
        <w:t>й</w:t>
      </w:r>
      <w:r w:rsidRPr="003D46C3">
        <w:rPr>
          <w:rFonts w:ascii="Times New Roman" w:eastAsia="Times New Roman" w:hAnsi="Times New Roman"/>
          <w:sz w:val="24"/>
          <w:szCs w:val="24"/>
        </w:rPr>
        <w:t xml:space="preserve"> общественного питания, из них общедоступных – 12 (10 - кафе, 1- столовая, 1-магазин), 2 столовые при промышленных предприятиях, 16 столовых образовательных учреждений и 49 объектов бытового обслуживания.</w:t>
      </w:r>
    </w:p>
    <w:p w14:paraId="0EE5B834" w14:textId="77777777" w:rsidR="00302695" w:rsidRPr="003D46C3" w:rsidRDefault="00302695" w:rsidP="00302695">
      <w:pPr>
        <w:pStyle w:val="aa"/>
        <w:ind w:firstLine="567"/>
        <w:jc w:val="both"/>
        <w:rPr>
          <w:rFonts w:ascii="Times New Roman" w:hAnsi="Times New Roman"/>
          <w:sz w:val="24"/>
          <w:szCs w:val="24"/>
        </w:rPr>
      </w:pPr>
      <w:r w:rsidRPr="003D46C3">
        <w:rPr>
          <w:rFonts w:ascii="Times New Roman" w:hAnsi="Times New Roman"/>
          <w:sz w:val="24"/>
          <w:szCs w:val="24"/>
        </w:rPr>
        <w:t xml:space="preserve">  За 9 месяцев 2024 года оборот розничной торговли составил 1061 млн. рублей, что в фактических ценах на 8,3 % выше соответствующего периода 2023 года (9 месяцев 2023 года – 979,6 млн. рублей). </w:t>
      </w:r>
    </w:p>
    <w:p w14:paraId="1DD85A0A" w14:textId="77777777" w:rsidR="00302695" w:rsidRPr="003D46C3" w:rsidRDefault="00302695" w:rsidP="00302695">
      <w:pPr>
        <w:pStyle w:val="aa"/>
        <w:ind w:firstLine="709"/>
        <w:jc w:val="both"/>
        <w:rPr>
          <w:rFonts w:ascii="Times New Roman" w:hAnsi="Times New Roman"/>
          <w:sz w:val="24"/>
          <w:szCs w:val="24"/>
        </w:rPr>
      </w:pPr>
      <w:r w:rsidRPr="003D46C3">
        <w:rPr>
          <w:rFonts w:ascii="Times New Roman" w:hAnsi="Times New Roman"/>
          <w:sz w:val="24"/>
          <w:szCs w:val="24"/>
        </w:rPr>
        <w:t xml:space="preserve">Рост товарооборота в 2024 году обусловлен в первую очередь трансформацией потребительского поведения, изменением направлений, приоритетов и предложений предпринимательства. На территории Кезского района работают продовольственные ритейлеры федерального масштаба, магазины торговых сетей «Магнит у дома», «Магнит Косметик», «Пятерочка», «Красное&amp;Белое». Функционируют пункты выдачи интернет-магазинов «Озон», «Вайлдбериз».  </w:t>
      </w:r>
    </w:p>
    <w:p w14:paraId="6D47BF0B" w14:textId="735670BA" w:rsidR="00700754" w:rsidRPr="003D46C3" w:rsidRDefault="00700754" w:rsidP="00302695">
      <w:pPr>
        <w:shd w:val="clear" w:color="auto" w:fill="FFFFFF"/>
        <w:rPr>
          <w:rFonts w:ascii="yandex-sans" w:hAnsi="yandex-sans"/>
        </w:rPr>
      </w:pPr>
      <w:r w:rsidRPr="003D46C3">
        <w:tab/>
        <w:t>Развитие инфраструктуры потребительского рынка муниципального района крайне неоднородно.</w:t>
      </w:r>
      <w:r w:rsidRPr="003D46C3">
        <w:rPr>
          <w:rFonts w:ascii="yandex-sans" w:hAnsi="yandex-sans"/>
        </w:rPr>
        <w:t xml:space="preserve"> На долю территориального о</w:t>
      </w:r>
      <w:r w:rsidR="005637BE" w:rsidRPr="003D46C3">
        <w:rPr>
          <w:rFonts w:ascii="yandex-sans" w:hAnsi="yandex-sans"/>
        </w:rPr>
        <w:t>тдела</w:t>
      </w:r>
      <w:r w:rsidRPr="003D46C3">
        <w:rPr>
          <w:rFonts w:ascii="yandex-sans" w:hAnsi="yandex-sans"/>
        </w:rPr>
        <w:t xml:space="preserve"> «Кезский» приходится 76% от общего количества торговых объектов, расположенных на территории муниципального района, соответственно оставшиеся 24% приходятся на долю сельских населенных пунктов.</w:t>
      </w:r>
    </w:p>
    <w:p w14:paraId="7478F903" w14:textId="015BF99B" w:rsidR="00700754" w:rsidRPr="003D46C3" w:rsidRDefault="00700754" w:rsidP="00187F89">
      <w:r w:rsidRPr="003D46C3">
        <w:rPr>
          <w:rFonts w:ascii="yandex-sans" w:hAnsi="yandex-sans"/>
        </w:rPr>
        <w:tab/>
      </w:r>
      <w:r w:rsidRPr="003D46C3">
        <w:t xml:space="preserve">В целях создания условий для улучшения организации и качества торгового обслуживания населения, повышения доступности товаров для населения района Администрацией района утверждена схема размещения нестационарных торговых объектов, расположенных на земельных участках, зданиях, строениях, сооружениях, находящихся в государственной или муниципальной собственности. В настоящее время в схему включено </w:t>
      </w:r>
      <w:r w:rsidR="00302695" w:rsidRPr="003D46C3">
        <w:t xml:space="preserve">6 </w:t>
      </w:r>
      <w:r w:rsidRPr="003D46C3">
        <w:t>нестационарных торговых объектов. Предоставление права на размещение нестационарных торговых объектов осуществляется в соответствии с Законом УР № 61-РЗ от 05.10.2018 г. «О размещении нестационарных торговых объектов на территории Удмуртской Республики». По всем нестационарным торговым объектам заключены договора аренды земельных участков.  Кроме того, 4 хозяйствующи</w:t>
      </w:r>
      <w:r w:rsidR="006F75D1" w:rsidRPr="003D46C3">
        <w:t>х</w:t>
      </w:r>
      <w:r w:rsidRPr="003D46C3">
        <w:t xml:space="preserve"> субъекта осуществля</w:t>
      </w:r>
      <w:r w:rsidR="006F75D1" w:rsidRPr="003D46C3">
        <w:t>ют</w:t>
      </w:r>
      <w:r w:rsidRPr="003D46C3">
        <w:t xml:space="preserve"> выездн</w:t>
      </w:r>
      <w:r w:rsidR="006F75D1" w:rsidRPr="003D46C3">
        <w:t>ую</w:t>
      </w:r>
      <w:r w:rsidRPr="003D46C3">
        <w:t xml:space="preserve"> торговл</w:t>
      </w:r>
      <w:r w:rsidR="006F75D1" w:rsidRPr="003D46C3">
        <w:t>ю</w:t>
      </w:r>
      <w:r w:rsidRPr="003D46C3">
        <w:t xml:space="preserve"> по 38 населенным пунктам. </w:t>
      </w:r>
    </w:p>
    <w:p w14:paraId="5FF5D735" w14:textId="770E17E5" w:rsidR="00700754" w:rsidRPr="003D46C3" w:rsidRDefault="00700754" w:rsidP="00700754">
      <w:pPr>
        <w:pStyle w:val="aa"/>
        <w:jc w:val="both"/>
        <w:rPr>
          <w:rFonts w:ascii="Times New Roman" w:hAnsi="Times New Roman"/>
          <w:sz w:val="24"/>
          <w:szCs w:val="24"/>
        </w:rPr>
      </w:pPr>
      <w:r w:rsidRPr="003D46C3">
        <w:rPr>
          <w:rFonts w:ascii="Times New Roman" w:hAnsi="Times New Roman"/>
          <w:sz w:val="24"/>
          <w:szCs w:val="24"/>
        </w:rPr>
        <w:tab/>
        <w:t>Наиболее широкую сеть, с охватом большинства населённых пунктов района, по-прежнему, имеют предприятия потребительской кооперации. На сегодня в системе РАЙПО 38 магазинов, из которых 15 расположены в п. Кез. Удельный вес товарооборота этих магазинов составляет 48 %. Остальные 23 магазина расположены в сельской местности и в структуре розничного товарооборота занимают соответственно 52%.</w:t>
      </w:r>
    </w:p>
    <w:p w14:paraId="754DF47A" w14:textId="2AED9230" w:rsidR="00700754" w:rsidRPr="003D46C3" w:rsidRDefault="00700754" w:rsidP="00700754">
      <w:pPr>
        <w:pStyle w:val="aa"/>
        <w:ind w:firstLine="567"/>
        <w:jc w:val="both"/>
        <w:rPr>
          <w:rFonts w:ascii="Times New Roman" w:hAnsi="Times New Roman"/>
          <w:sz w:val="24"/>
          <w:szCs w:val="24"/>
        </w:rPr>
      </w:pPr>
      <w:r w:rsidRPr="003D46C3">
        <w:rPr>
          <w:rFonts w:ascii="Times New Roman" w:hAnsi="Times New Roman"/>
          <w:sz w:val="24"/>
          <w:szCs w:val="24"/>
        </w:rPr>
        <w:lastRenderedPageBreak/>
        <w:t>Структура розничного товарооборота Кезского РАЙПО в разрезе продовольственных и непродовольственных товаров выглядит следующим образом: 88% - доля товаров продовольственной группы и соответственно непродовольственные товары занимают 12% (для сравнения, в 2017 году удельный вес непродовольственных товаров составлял 28%).</w:t>
      </w:r>
    </w:p>
    <w:p w14:paraId="4AA8DF8F" w14:textId="36D4D355" w:rsidR="00700754" w:rsidRPr="003D46C3" w:rsidRDefault="00700754" w:rsidP="00700754">
      <w:pPr>
        <w:pStyle w:val="aa"/>
        <w:ind w:firstLine="567"/>
        <w:jc w:val="both"/>
        <w:rPr>
          <w:rFonts w:ascii="Times New Roman" w:hAnsi="Times New Roman"/>
          <w:sz w:val="24"/>
          <w:szCs w:val="24"/>
        </w:rPr>
      </w:pPr>
      <w:r w:rsidRPr="003D46C3">
        <w:rPr>
          <w:rFonts w:ascii="Times New Roman" w:hAnsi="Times New Roman"/>
          <w:sz w:val="24"/>
          <w:szCs w:val="24"/>
        </w:rPr>
        <w:t xml:space="preserve">В настоящее время удельный вес розничного товарооборота системы потребительской кооперации района в общем розничном товарообороте Кезского района составляет </w:t>
      </w:r>
      <w:r w:rsidR="00050556" w:rsidRPr="003D46C3">
        <w:rPr>
          <w:rFonts w:ascii="Times New Roman" w:hAnsi="Times New Roman"/>
          <w:sz w:val="24"/>
          <w:szCs w:val="24"/>
        </w:rPr>
        <w:t>27,9</w:t>
      </w:r>
      <w:r w:rsidRPr="003D46C3">
        <w:rPr>
          <w:rFonts w:ascii="Times New Roman" w:hAnsi="Times New Roman"/>
          <w:sz w:val="24"/>
          <w:szCs w:val="24"/>
        </w:rPr>
        <w:t>%.</w:t>
      </w:r>
    </w:p>
    <w:p w14:paraId="76C9C620" w14:textId="4E238916" w:rsidR="00A13426" w:rsidRPr="003D46C3" w:rsidRDefault="00A13426" w:rsidP="004E2F23">
      <w:pPr>
        <w:ind w:firstLine="567"/>
      </w:pPr>
      <w:r w:rsidRPr="003D46C3">
        <w:t>В целях обеспечения потребностей населения</w:t>
      </w:r>
      <w:r w:rsidR="00666BA5" w:rsidRPr="003D46C3">
        <w:t>,</w:t>
      </w:r>
      <w:r w:rsidRPr="003D46C3">
        <w:t xml:space="preserve"> создания конкурентной среды на потребительском рынке</w:t>
      </w:r>
      <w:r w:rsidR="00E11A78" w:rsidRPr="003D46C3">
        <w:t xml:space="preserve"> для</w:t>
      </w:r>
      <w:r w:rsidRPr="003D46C3">
        <w:t xml:space="preserve"> поддержки местных товаропроизводителей на территории района действует </w:t>
      </w:r>
      <w:r w:rsidR="00050556" w:rsidRPr="003D46C3">
        <w:t xml:space="preserve">2 универсальные </w:t>
      </w:r>
      <w:r w:rsidRPr="003D46C3">
        <w:t>ярмарк</w:t>
      </w:r>
      <w:r w:rsidR="00050556" w:rsidRPr="003D46C3">
        <w:t>и</w:t>
      </w:r>
      <w:r w:rsidRPr="003D46C3">
        <w:t xml:space="preserve">. </w:t>
      </w:r>
      <w:r w:rsidR="00050556" w:rsidRPr="003D46C3">
        <w:t xml:space="preserve">Это отличная </w:t>
      </w:r>
      <w:r w:rsidRPr="003D46C3">
        <w:t>возможность производителям сельскохозяйственной продукции иметь прямой доступ к местам реализации продукции.</w:t>
      </w:r>
    </w:p>
    <w:p w14:paraId="169ED3FD" w14:textId="77777777" w:rsidR="006F75D1" w:rsidRPr="003D46C3" w:rsidRDefault="006F75D1" w:rsidP="006F75D1">
      <w:pPr>
        <w:pStyle w:val="aa"/>
        <w:jc w:val="center"/>
        <w:rPr>
          <w:rFonts w:ascii="Times New Roman" w:hAnsi="Times New Roman"/>
          <w:b/>
          <w:sz w:val="24"/>
          <w:szCs w:val="24"/>
          <w:lang w:eastAsia="ar-SA"/>
        </w:rPr>
      </w:pPr>
    </w:p>
    <w:p w14:paraId="436B149D" w14:textId="1E46A118" w:rsidR="006F75D1" w:rsidRPr="003D46C3" w:rsidRDefault="006F75D1" w:rsidP="006F75D1">
      <w:pPr>
        <w:pStyle w:val="aa"/>
        <w:jc w:val="center"/>
        <w:rPr>
          <w:rFonts w:ascii="Times New Roman" w:hAnsi="Times New Roman"/>
          <w:b/>
          <w:sz w:val="24"/>
          <w:szCs w:val="24"/>
          <w:lang w:eastAsia="ar-SA"/>
        </w:rPr>
      </w:pPr>
      <w:r w:rsidRPr="003D46C3">
        <w:rPr>
          <w:rFonts w:ascii="Times New Roman" w:hAnsi="Times New Roman"/>
          <w:b/>
          <w:sz w:val="24"/>
          <w:szCs w:val="24"/>
          <w:lang w:eastAsia="ar-SA"/>
        </w:rPr>
        <w:t xml:space="preserve">Основные показатели деятельности потребительских обществ </w:t>
      </w:r>
    </w:p>
    <w:p w14:paraId="7E029A61" w14:textId="77777777" w:rsidR="006F75D1" w:rsidRPr="003D46C3" w:rsidRDefault="006F75D1" w:rsidP="006F75D1">
      <w:pPr>
        <w:pStyle w:val="aa"/>
        <w:jc w:val="center"/>
        <w:rPr>
          <w:rFonts w:ascii="Times New Roman" w:hAnsi="Times New Roman"/>
          <w:b/>
          <w:sz w:val="24"/>
          <w:szCs w:val="24"/>
          <w:lang w:eastAsia="ar-SA"/>
        </w:rPr>
      </w:pPr>
    </w:p>
    <w:tbl>
      <w:tblPr>
        <w:tblW w:w="9492" w:type="dxa"/>
        <w:tblInd w:w="113" w:type="dxa"/>
        <w:tblLayout w:type="fixed"/>
        <w:tblLook w:val="04A0" w:firstRow="1" w:lastRow="0" w:firstColumn="1" w:lastColumn="0" w:noHBand="0" w:noVBand="1"/>
      </w:tblPr>
      <w:tblGrid>
        <w:gridCol w:w="3710"/>
        <w:gridCol w:w="1247"/>
        <w:gridCol w:w="1134"/>
        <w:gridCol w:w="1275"/>
        <w:gridCol w:w="992"/>
        <w:gridCol w:w="1134"/>
      </w:tblGrid>
      <w:tr w:rsidR="003D46C3" w:rsidRPr="003D46C3" w14:paraId="596A15B2" w14:textId="77777777" w:rsidTr="001F0386">
        <w:trPr>
          <w:trHeight w:val="255"/>
        </w:trPr>
        <w:tc>
          <w:tcPr>
            <w:tcW w:w="3710" w:type="dxa"/>
            <w:vMerge w:val="restart"/>
            <w:tcBorders>
              <w:top w:val="single" w:sz="4" w:space="0" w:color="000000"/>
              <w:left w:val="single" w:sz="4" w:space="0" w:color="000000"/>
              <w:bottom w:val="single" w:sz="4" w:space="0" w:color="000000"/>
              <w:right w:val="single" w:sz="4" w:space="0" w:color="auto"/>
            </w:tcBorders>
            <w:shd w:val="clear" w:color="auto" w:fill="auto"/>
            <w:noWrap/>
            <w:vAlign w:val="center"/>
            <w:hideMark/>
          </w:tcPr>
          <w:p w14:paraId="44E98927" w14:textId="77777777" w:rsidR="006F75D1" w:rsidRPr="003D46C3" w:rsidRDefault="006F75D1" w:rsidP="00FD6DB7">
            <w:pPr>
              <w:jc w:val="center"/>
            </w:pPr>
            <w:r w:rsidRPr="003D46C3">
              <w:t>Показатель</w:t>
            </w:r>
          </w:p>
        </w:tc>
        <w:tc>
          <w:tcPr>
            <w:tcW w:w="3656" w:type="dxa"/>
            <w:gridSpan w:val="3"/>
            <w:tcBorders>
              <w:top w:val="single" w:sz="4" w:space="0" w:color="auto"/>
              <w:left w:val="single" w:sz="4" w:space="0" w:color="auto"/>
              <w:bottom w:val="single" w:sz="4" w:space="0" w:color="auto"/>
              <w:right w:val="single" w:sz="4" w:space="0" w:color="auto"/>
            </w:tcBorders>
            <w:vAlign w:val="center"/>
          </w:tcPr>
          <w:p w14:paraId="4E3F7835" w14:textId="77777777" w:rsidR="006F75D1" w:rsidRPr="003D46C3" w:rsidRDefault="006F75D1" w:rsidP="00FD6DB7">
            <w:pPr>
              <w:jc w:val="center"/>
            </w:pPr>
            <w:r w:rsidRPr="003D46C3">
              <w:t xml:space="preserve">в натуральном выражении, тонн </w:t>
            </w:r>
          </w:p>
        </w:tc>
        <w:tc>
          <w:tcPr>
            <w:tcW w:w="2126" w:type="dxa"/>
            <w:gridSpan w:val="2"/>
            <w:tcBorders>
              <w:top w:val="single" w:sz="4" w:space="0" w:color="auto"/>
              <w:left w:val="single" w:sz="4" w:space="0" w:color="auto"/>
              <w:bottom w:val="single" w:sz="4" w:space="0" w:color="auto"/>
              <w:right w:val="single" w:sz="4" w:space="0" w:color="auto"/>
            </w:tcBorders>
            <w:vAlign w:val="center"/>
          </w:tcPr>
          <w:p w14:paraId="73F35754" w14:textId="77777777" w:rsidR="006F75D1" w:rsidRPr="003D46C3" w:rsidRDefault="006F75D1" w:rsidP="00FD6DB7">
            <w:pPr>
              <w:jc w:val="center"/>
            </w:pPr>
            <w:r w:rsidRPr="003D46C3">
              <w:t>Темп роста, %</w:t>
            </w:r>
          </w:p>
        </w:tc>
      </w:tr>
      <w:tr w:rsidR="003D46C3" w:rsidRPr="003D46C3" w14:paraId="1B2C33E1" w14:textId="77777777" w:rsidTr="001F0386">
        <w:trPr>
          <w:trHeight w:val="510"/>
        </w:trPr>
        <w:tc>
          <w:tcPr>
            <w:tcW w:w="3710" w:type="dxa"/>
            <w:vMerge/>
            <w:tcBorders>
              <w:top w:val="single" w:sz="4" w:space="0" w:color="000000"/>
              <w:left w:val="single" w:sz="4" w:space="0" w:color="000000"/>
              <w:bottom w:val="single" w:sz="4" w:space="0" w:color="000000"/>
              <w:right w:val="single" w:sz="4" w:space="0" w:color="auto"/>
            </w:tcBorders>
            <w:vAlign w:val="center"/>
            <w:hideMark/>
          </w:tcPr>
          <w:p w14:paraId="55CF21F5" w14:textId="77777777" w:rsidR="006F75D1" w:rsidRPr="003D46C3" w:rsidRDefault="006F75D1" w:rsidP="00FD6DB7"/>
        </w:tc>
        <w:tc>
          <w:tcPr>
            <w:tcW w:w="1247" w:type="dxa"/>
            <w:tcBorders>
              <w:top w:val="single" w:sz="4" w:space="0" w:color="auto"/>
              <w:left w:val="single" w:sz="4" w:space="0" w:color="auto"/>
              <w:bottom w:val="single" w:sz="4" w:space="0" w:color="auto"/>
              <w:right w:val="single" w:sz="4" w:space="0" w:color="auto"/>
            </w:tcBorders>
            <w:vAlign w:val="center"/>
          </w:tcPr>
          <w:p w14:paraId="06569B1C" w14:textId="24957C5A" w:rsidR="006F75D1" w:rsidRPr="003D46C3" w:rsidRDefault="00050556" w:rsidP="00FD6DB7">
            <w:pPr>
              <w:jc w:val="center"/>
            </w:pPr>
            <w:r w:rsidRPr="003D46C3">
              <w:t xml:space="preserve">9 мес. </w:t>
            </w:r>
            <w:r w:rsidR="006F75D1" w:rsidRPr="003D46C3">
              <w:t>202</w:t>
            </w:r>
            <w:r w:rsidRPr="003D46C3">
              <w:t>3</w:t>
            </w:r>
            <w:r w:rsidR="006F75D1" w:rsidRPr="003D46C3">
              <w:t xml:space="preserve"> год</w:t>
            </w:r>
            <w:r w:rsidRPr="003D46C3">
              <w:t>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893240" w14:textId="39A42ACC" w:rsidR="006F75D1" w:rsidRPr="003D46C3" w:rsidRDefault="006F75D1" w:rsidP="00FD6DB7">
            <w:pPr>
              <w:jc w:val="center"/>
            </w:pPr>
            <w:r w:rsidRPr="003D46C3">
              <w:t>План на 20</w:t>
            </w:r>
            <w:r w:rsidR="00050556" w:rsidRPr="003D46C3">
              <w:t>24</w:t>
            </w:r>
            <w:r w:rsidRPr="003D46C3">
              <w:t xml:space="preserve"> год</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599A1E" w14:textId="33CA79AC" w:rsidR="006F75D1" w:rsidRPr="003D46C3" w:rsidRDefault="00050556" w:rsidP="00FD6DB7">
            <w:pPr>
              <w:jc w:val="center"/>
            </w:pPr>
            <w:r w:rsidRPr="003D46C3">
              <w:t xml:space="preserve">9 мес. </w:t>
            </w:r>
            <w:r w:rsidR="006F75D1" w:rsidRPr="003D46C3">
              <w:t>202</w:t>
            </w:r>
            <w:r w:rsidRPr="003D46C3">
              <w:t>4</w:t>
            </w:r>
            <w:r w:rsidR="006F75D1" w:rsidRPr="003D46C3">
              <w:t xml:space="preserve"> год</w:t>
            </w:r>
            <w:r w:rsidRPr="003D46C3">
              <w:t>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57A34B5" w14:textId="77777777" w:rsidR="006F75D1" w:rsidRPr="003D46C3" w:rsidRDefault="006F75D1" w:rsidP="00FD6DB7">
            <w:pPr>
              <w:jc w:val="center"/>
            </w:pPr>
            <w:r w:rsidRPr="003D46C3">
              <w:t>гр4/гр2*100%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C44EC5C" w14:textId="77777777" w:rsidR="006F75D1" w:rsidRPr="003D46C3" w:rsidRDefault="006F75D1" w:rsidP="00FD6DB7">
            <w:pPr>
              <w:jc w:val="center"/>
            </w:pPr>
            <w:r w:rsidRPr="003D46C3">
              <w:t>гр.4/гр.3*100%</w:t>
            </w:r>
          </w:p>
        </w:tc>
      </w:tr>
      <w:tr w:rsidR="003D46C3" w:rsidRPr="003D46C3" w14:paraId="5E08704B" w14:textId="77777777" w:rsidTr="001F0386">
        <w:trPr>
          <w:trHeight w:val="80"/>
        </w:trPr>
        <w:tc>
          <w:tcPr>
            <w:tcW w:w="3710" w:type="dxa"/>
            <w:tcBorders>
              <w:top w:val="single" w:sz="4" w:space="0" w:color="000000"/>
              <w:left w:val="single" w:sz="4" w:space="0" w:color="000000"/>
              <w:bottom w:val="single" w:sz="4" w:space="0" w:color="000000"/>
              <w:right w:val="single" w:sz="4" w:space="0" w:color="auto"/>
            </w:tcBorders>
            <w:vAlign w:val="center"/>
          </w:tcPr>
          <w:p w14:paraId="09CF09E5" w14:textId="77777777" w:rsidR="006F75D1" w:rsidRPr="003D46C3" w:rsidRDefault="006F75D1" w:rsidP="00FD6DB7">
            <w:pPr>
              <w:jc w:val="center"/>
              <w:rPr>
                <w:sz w:val="20"/>
                <w:szCs w:val="20"/>
              </w:rPr>
            </w:pPr>
            <w:r w:rsidRPr="003D46C3">
              <w:rPr>
                <w:sz w:val="20"/>
                <w:szCs w:val="20"/>
              </w:rPr>
              <w:t>1</w:t>
            </w:r>
          </w:p>
        </w:tc>
        <w:tc>
          <w:tcPr>
            <w:tcW w:w="1247" w:type="dxa"/>
            <w:tcBorders>
              <w:top w:val="single" w:sz="4" w:space="0" w:color="auto"/>
              <w:left w:val="single" w:sz="4" w:space="0" w:color="auto"/>
              <w:bottom w:val="single" w:sz="4" w:space="0" w:color="auto"/>
              <w:right w:val="single" w:sz="4" w:space="0" w:color="auto"/>
            </w:tcBorders>
            <w:vAlign w:val="center"/>
          </w:tcPr>
          <w:p w14:paraId="66BB50C9" w14:textId="77777777" w:rsidR="006F75D1" w:rsidRPr="003D46C3" w:rsidRDefault="006F75D1" w:rsidP="00FD6DB7">
            <w:pPr>
              <w:jc w:val="center"/>
              <w:rPr>
                <w:sz w:val="20"/>
                <w:szCs w:val="20"/>
              </w:rPr>
            </w:pPr>
            <w:r w:rsidRPr="003D46C3">
              <w:rPr>
                <w:sz w:val="20"/>
                <w:szCs w:val="2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B170A82" w14:textId="77777777" w:rsidR="006F75D1" w:rsidRPr="003D46C3" w:rsidRDefault="006F75D1" w:rsidP="00FD6DB7">
            <w:pPr>
              <w:jc w:val="center"/>
              <w:rPr>
                <w:sz w:val="20"/>
                <w:szCs w:val="20"/>
              </w:rPr>
            </w:pPr>
            <w:r w:rsidRPr="003D46C3">
              <w:rPr>
                <w:sz w:val="20"/>
                <w:szCs w:val="20"/>
              </w:rPr>
              <w:t>3</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7DFAEEBF" w14:textId="77777777" w:rsidR="006F75D1" w:rsidRPr="003D46C3" w:rsidRDefault="006F75D1" w:rsidP="00FD6DB7">
            <w:pPr>
              <w:jc w:val="center"/>
              <w:rPr>
                <w:sz w:val="20"/>
                <w:szCs w:val="20"/>
              </w:rPr>
            </w:pPr>
            <w:r w:rsidRPr="003D46C3">
              <w:rPr>
                <w:sz w:val="20"/>
                <w:szCs w:val="20"/>
              </w:rPr>
              <w:t>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EA60735" w14:textId="77777777" w:rsidR="006F75D1" w:rsidRPr="003D46C3" w:rsidRDefault="006F75D1" w:rsidP="00FD6DB7">
            <w:pPr>
              <w:jc w:val="center"/>
              <w:rPr>
                <w:sz w:val="20"/>
                <w:szCs w:val="20"/>
              </w:rPr>
            </w:pPr>
            <w:r w:rsidRPr="003D46C3">
              <w:rPr>
                <w:sz w:val="20"/>
                <w:szCs w:val="20"/>
              </w:rPr>
              <w:t>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26F2C6E" w14:textId="77777777" w:rsidR="006F75D1" w:rsidRPr="003D46C3" w:rsidRDefault="006F75D1" w:rsidP="00FD6DB7">
            <w:pPr>
              <w:jc w:val="center"/>
              <w:rPr>
                <w:sz w:val="20"/>
                <w:szCs w:val="20"/>
              </w:rPr>
            </w:pPr>
            <w:r w:rsidRPr="003D46C3">
              <w:rPr>
                <w:sz w:val="20"/>
                <w:szCs w:val="20"/>
              </w:rPr>
              <w:t>6</w:t>
            </w:r>
          </w:p>
        </w:tc>
      </w:tr>
      <w:tr w:rsidR="003D46C3" w:rsidRPr="003D46C3" w14:paraId="0FD5E5B6" w14:textId="77777777" w:rsidTr="001F0386">
        <w:trPr>
          <w:trHeight w:val="255"/>
        </w:trPr>
        <w:tc>
          <w:tcPr>
            <w:tcW w:w="3710" w:type="dxa"/>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04C8E283" w14:textId="77777777" w:rsidR="006F75D1" w:rsidRPr="003D46C3" w:rsidRDefault="006F75D1" w:rsidP="00FD6DB7">
            <w:r w:rsidRPr="003D46C3">
              <w:t>Всего по производству</w:t>
            </w:r>
          </w:p>
        </w:tc>
        <w:tc>
          <w:tcPr>
            <w:tcW w:w="1247" w:type="dxa"/>
            <w:tcBorders>
              <w:top w:val="single" w:sz="4" w:space="0" w:color="auto"/>
              <w:left w:val="single" w:sz="4" w:space="0" w:color="auto"/>
              <w:bottom w:val="single" w:sz="4" w:space="0" w:color="auto"/>
              <w:right w:val="single" w:sz="4" w:space="0" w:color="auto"/>
            </w:tcBorders>
            <w:vAlign w:val="bottom"/>
          </w:tcPr>
          <w:p w14:paraId="29A67955" w14:textId="6EB7B673" w:rsidR="006F75D1" w:rsidRPr="003D46C3" w:rsidRDefault="001F0386" w:rsidP="00FD6DB7">
            <w:pPr>
              <w:jc w:val="center"/>
            </w:pPr>
            <w:r w:rsidRPr="003D46C3">
              <w:t>916</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897F21" w14:textId="2EC403EC" w:rsidR="006F75D1" w:rsidRPr="003D46C3" w:rsidRDefault="001F0386" w:rsidP="00FD6DB7">
            <w:pPr>
              <w:jc w:val="center"/>
            </w:pPr>
            <w:r w:rsidRPr="003D46C3">
              <w:t>1272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DEF93F" w14:textId="3FAB6BC2" w:rsidR="006F75D1" w:rsidRPr="003D46C3" w:rsidRDefault="001F0386" w:rsidP="00FD6DB7">
            <w:pPr>
              <w:jc w:val="center"/>
            </w:pPr>
            <w:r w:rsidRPr="003D46C3">
              <w:t>910,4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480C9ADC" w14:textId="2708B4E3" w:rsidR="006F75D1" w:rsidRPr="003D46C3" w:rsidRDefault="001F0386" w:rsidP="00FD6DB7">
            <w:pPr>
              <w:jc w:val="center"/>
            </w:pPr>
            <w:r w:rsidRPr="003D46C3">
              <w:t>99,4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269DD3DF" w14:textId="49FB537D" w:rsidR="006F75D1" w:rsidRPr="003D46C3" w:rsidRDefault="001F0386" w:rsidP="00FD6DB7">
            <w:pPr>
              <w:jc w:val="center"/>
            </w:pPr>
            <w:r w:rsidRPr="003D46C3">
              <w:t>72</w:t>
            </w:r>
          </w:p>
        </w:tc>
      </w:tr>
      <w:tr w:rsidR="003D46C3" w:rsidRPr="003D46C3" w14:paraId="763F6897" w14:textId="77777777" w:rsidTr="001F0386">
        <w:trPr>
          <w:trHeight w:val="255"/>
        </w:trPr>
        <w:tc>
          <w:tcPr>
            <w:tcW w:w="3710" w:type="dxa"/>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1BDA2679" w14:textId="77777777" w:rsidR="006F75D1" w:rsidRPr="003D46C3" w:rsidRDefault="006F75D1" w:rsidP="00FD6DB7">
            <w:pPr>
              <w:jc w:val="center"/>
            </w:pPr>
            <w:r w:rsidRPr="003D46C3">
              <w:t>в том числе</w:t>
            </w:r>
          </w:p>
        </w:tc>
        <w:tc>
          <w:tcPr>
            <w:tcW w:w="1247" w:type="dxa"/>
            <w:tcBorders>
              <w:top w:val="single" w:sz="4" w:space="0" w:color="auto"/>
              <w:left w:val="single" w:sz="4" w:space="0" w:color="auto"/>
              <w:bottom w:val="single" w:sz="4" w:space="0" w:color="auto"/>
              <w:right w:val="single" w:sz="4" w:space="0" w:color="auto"/>
            </w:tcBorders>
            <w:vAlign w:val="bottom"/>
          </w:tcPr>
          <w:p w14:paraId="1B02C202" w14:textId="77777777" w:rsidR="006F75D1" w:rsidRPr="003D46C3" w:rsidRDefault="006F75D1" w:rsidP="00FD6DB7">
            <w:pPr>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D9763B" w14:textId="77777777" w:rsidR="006F75D1" w:rsidRPr="003D46C3" w:rsidRDefault="006F75D1" w:rsidP="00FD6DB7">
            <w:pPr>
              <w:jc w:val="cente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99956A" w14:textId="77777777" w:rsidR="006F75D1" w:rsidRPr="003D46C3" w:rsidRDefault="006F75D1" w:rsidP="00FD6DB7">
            <w:pPr>
              <w:jc w:val="cente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1705F780" w14:textId="77777777" w:rsidR="006F75D1" w:rsidRPr="003D46C3" w:rsidRDefault="006F75D1" w:rsidP="00FD6DB7">
            <w:pPr>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5AF4A3DE" w14:textId="77777777" w:rsidR="006F75D1" w:rsidRPr="003D46C3" w:rsidRDefault="006F75D1" w:rsidP="00FD6DB7">
            <w:pPr>
              <w:jc w:val="center"/>
            </w:pPr>
          </w:p>
        </w:tc>
      </w:tr>
      <w:tr w:rsidR="003D46C3" w:rsidRPr="003D46C3" w14:paraId="57BD6699" w14:textId="77777777" w:rsidTr="001F0386">
        <w:trPr>
          <w:trHeight w:val="255"/>
        </w:trPr>
        <w:tc>
          <w:tcPr>
            <w:tcW w:w="3710" w:type="dxa"/>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799C6D1A" w14:textId="77777777" w:rsidR="006F75D1" w:rsidRPr="003D46C3" w:rsidRDefault="006F75D1" w:rsidP="00FD6DB7">
            <w:r w:rsidRPr="003D46C3">
              <w:t>хлеб и х/булочные изделия, всего</w:t>
            </w:r>
          </w:p>
        </w:tc>
        <w:tc>
          <w:tcPr>
            <w:tcW w:w="1247" w:type="dxa"/>
            <w:tcBorders>
              <w:top w:val="single" w:sz="4" w:space="0" w:color="auto"/>
              <w:left w:val="single" w:sz="4" w:space="0" w:color="auto"/>
              <w:bottom w:val="single" w:sz="4" w:space="0" w:color="auto"/>
              <w:right w:val="single" w:sz="4" w:space="0" w:color="auto"/>
            </w:tcBorders>
            <w:vAlign w:val="bottom"/>
          </w:tcPr>
          <w:p w14:paraId="01126F37" w14:textId="52E48E11" w:rsidR="006F75D1" w:rsidRPr="003D46C3" w:rsidRDefault="001F0386" w:rsidP="00FD6DB7">
            <w:pPr>
              <w:jc w:val="center"/>
            </w:pPr>
            <w:r w:rsidRPr="003D46C3">
              <w:t>805,9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4152B1" w14:textId="0E88EEA7" w:rsidR="006F75D1" w:rsidRPr="003D46C3" w:rsidRDefault="001F0386" w:rsidP="00FD6DB7">
            <w:pPr>
              <w:jc w:val="center"/>
            </w:pPr>
            <w:r w:rsidRPr="003D46C3">
              <w:t>1108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0E359B" w14:textId="3D6ABE60" w:rsidR="006F75D1" w:rsidRPr="003D46C3" w:rsidRDefault="001F0386" w:rsidP="00FD6DB7">
            <w:pPr>
              <w:jc w:val="center"/>
            </w:pPr>
            <w:r w:rsidRPr="003D46C3">
              <w:t>802,2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402B506D" w14:textId="6CC0805A" w:rsidR="006F75D1" w:rsidRPr="003D46C3" w:rsidRDefault="001F0386" w:rsidP="00FD6DB7">
            <w:pPr>
              <w:jc w:val="center"/>
            </w:pPr>
            <w:r w:rsidRPr="003D46C3">
              <w:t>99,5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58B94C9F" w14:textId="7BF15CCF" w:rsidR="006F75D1" w:rsidRPr="003D46C3" w:rsidRDefault="001F0386" w:rsidP="00FD6DB7">
            <w:pPr>
              <w:jc w:val="center"/>
            </w:pPr>
            <w:r w:rsidRPr="003D46C3">
              <w:t>72,4</w:t>
            </w:r>
          </w:p>
        </w:tc>
      </w:tr>
      <w:tr w:rsidR="003D46C3" w:rsidRPr="003D46C3" w14:paraId="65E02647" w14:textId="77777777" w:rsidTr="001F0386">
        <w:trPr>
          <w:trHeight w:val="255"/>
        </w:trPr>
        <w:tc>
          <w:tcPr>
            <w:tcW w:w="3710" w:type="dxa"/>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1815D892" w14:textId="77777777" w:rsidR="006F75D1" w:rsidRPr="003D46C3" w:rsidRDefault="006F75D1" w:rsidP="00FD6DB7">
            <w:pPr>
              <w:jc w:val="center"/>
            </w:pPr>
            <w:r w:rsidRPr="003D46C3">
              <w:t>в том числе</w:t>
            </w:r>
          </w:p>
        </w:tc>
        <w:tc>
          <w:tcPr>
            <w:tcW w:w="1247" w:type="dxa"/>
            <w:tcBorders>
              <w:top w:val="single" w:sz="4" w:space="0" w:color="auto"/>
              <w:left w:val="single" w:sz="4" w:space="0" w:color="auto"/>
              <w:bottom w:val="single" w:sz="4" w:space="0" w:color="auto"/>
              <w:right w:val="single" w:sz="4" w:space="0" w:color="auto"/>
            </w:tcBorders>
            <w:vAlign w:val="bottom"/>
          </w:tcPr>
          <w:p w14:paraId="19221C7A" w14:textId="77777777" w:rsidR="006F75D1" w:rsidRPr="003D46C3" w:rsidRDefault="006F75D1" w:rsidP="00FD6DB7">
            <w:pPr>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AB3A14" w14:textId="77777777" w:rsidR="006F75D1" w:rsidRPr="003D46C3" w:rsidRDefault="006F75D1" w:rsidP="00FD6DB7">
            <w:pPr>
              <w:jc w:val="cente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DFEF39" w14:textId="77777777" w:rsidR="006F75D1" w:rsidRPr="003D46C3" w:rsidRDefault="006F75D1" w:rsidP="00FD6DB7">
            <w:pPr>
              <w:jc w:val="cente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2CE9555E" w14:textId="77777777" w:rsidR="006F75D1" w:rsidRPr="003D46C3" w:rsidRDefault="006F75D1" w:rsidP="00FD6DB7">
            <w:pPr>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0E7CD410" w14:textId="77777777" w:rsidR="006F75D1" w:rsidRPr="003D46C3" w:rsidRDefault="006F75D1" w:rsidP="00FD6DB7">
            <w:pPr>
              <w:jc w:val="center"/>
            </w:pPr>
          </w:p>
        </w:tc>
      </w:tr>
      <w:tr w:rsidR="003D46C3" w:rsidRPr="003D46C3" w14:paraId="0CB57941" w14:textId="77777777" w:rsidTr="001F0386">
        <w:trPr>
          <w:trHeight w:val="255"/>
        </w:trPr>
        <w:tc>
          <w:tcPr>
            <w:tcW w:w="3710" w:type="dxa"/>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63296209" w14:textId="77777777" w:rsidR="006F75D1" w:rsidRPr="003D46C3" w:rsidRDefault="006F75D1" w:rsidP="00FD6DB7">
            <w:pPr>
              <w:rPr>
                <w:i/>
                <w:iCs/>
              </w:rPr>
            </w:pPr>
            <w:r w:rsidRPr="003D46C3">
              <w:rPr>
                <w:i/>
                <w:iCs/>
              </w:rPr>
              <w:t xml:space="preserve">     булочные изделия</w:t>
            </w:r>
          </w:p>
        </w:tc>
        <w:tc>
          <w:tcPr>
            <w:tcW w:w="1247" w:type="dxa"/>
            <w:tcBorders>
              <w:top w:val="single" w:sz="4" w:space="0" w:color="auto"/>
              <w:left w:val="single" w:sz="4" w:space="0" w:color="auto"/>
              <w:bottom w:val="single" w:sz="4" w:space="0" w:color="auto"/>
              <w:right w:val="single" w:sz="4" w:space="0" w:color="auto"/>
            </w:tcBorders>
            <w:vAlign w:val="bottom"/>
          </w:tcPr>
          <w:p w14:paraId="45A2D0DB" w14:textId="59DAACEF" w:rsidR="006F75D1" w:rsidRPr="003D46C3" w:rsidRDefault="001F0386" w:rsidP="00FD6DB7">
            <w:pPr>
              <w:jc w:val="center"/>
              <w:rPr>
                <w:i/>
                <w:iCs/>
              </w:rPr>
            </w:pPr>
            <w:r w:rsidRPr="003D46C3">
              <w:rPr>
                <w:i/>
                <w:iCs/>
              </w:rPr>
              <w:t>50,9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333661" w14:textId="08834500" w:rsidR="006F75D1" w:rsidRPr="003D46C3" w:rsidRDefault="001F0386" w:rsidP="00FD6DB7">
            <w:pPr>
              <w:jc w:val="center"/>
              <w:rPr>
                <w:i/>
                <w:iCs/>
              </w:rPr>
            </w:pPr>
            <w:r w:rsidRPr="003D46C3">
              <w:rPr>
                <w:i/>
                <w:iCs/>
              </w:rPr>
              <w:t>62</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B9F264" w14:textId="6D82E39A" w:rsidR="006F75D1" w:rsidRPr="003D46C3" w:rsidRDefault="001F0386" w:rsidP="00FD6DB7">
            <w:pPr>
              <w:jc w:val="center"/>
              <w:rPr>
                <w:i/>
                <w:iCs/>
              </w:rPr>
            </w:pPr>
            <w:r w:rsidRPr="003D46C3">
              <w:rPr>
                <w:i/>
                <w:iCs/>
              </w:rPr>
              <w:t>54,9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6594C749" w14:textId="415A7796" w:rsidR="006F75D1" w:rsidRPr="003D46C3" w:rsidRDefault="001F0386" w:rsidP="00FD6DB7">
            <w:pPr>
              <w:jc w:val="center"/>
              <w:rPr>
                <w:i/>
                <w:iCs/>
              </w:rPr>
            </w:pPr>
            <w:r w:rsidRPr="003D46C3">
              <w:rPr>
                <w:i/>
                <w:iCs/>
              </w:rPr>
              <w:t>107,8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17AE1702" w14:textId="08E53035" w:rsidR="006F75D1" w:rsidRPr="003D46C3" w:rsidRDefault="001F0386" w:rsidP="00FD6DB7">
            <w:pPr>
              <w:jc w:val="center"/>
              <w:rPr>
                <w:i/>
                <w:iCs/>
              </w:rPr>
            </w:pPr>
            <w:r w:rsidRPr="003D46C3">
              <w:rPr>
                <w:i/>
                <w:iCs/>
              </w:rPr>
              <w:t>88,5</w:t>
            </w:r>
          </w:p>
        </w:tc>
      </w:tr>
      <w:tr w:rsidR="003D46C3" w:rsidRPr="003D46C3" w14:paraId="7CBD80FC" w14:textId="77777777" w:rsidTr="001F0386">
        <w:trPr>
          <w:trHeight w:val="255"/>
        </w:trPr>
        <w:tc>
          <w:tcPr>
            <w:tcW w:w="3710" w:type="dxa"/>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28F957B4" w14:textId="77777777" w:rsidR="006F75D1" w:rsidRPr="003D46C3" w:rsidRDefault="006F75D1" w:rsidP="00FD6DB7">
            <w:pPr>
              <w:rPr>
                <w:i/>
                <w:iCs/>
              </w:rPr>
            </w:pPr>
            <w:r w:rsidRPr="003D46C3">
              <w:rPr>
                <w:i/>
                <w:iCs/>
              </w:rPr>
              <w:t xml:space="preserve">     бараночные изделия</w:t>
            </w:r>
          </w:p>
        </w:tc>
        <w:tc>
          <w:tcPr>
            <w:tcW w:w="1247" w:type="dxa"/>
            <w:tcBorders>
              <w:top w:val="single" w:sz="4" w:space="0" w:color="auto"/>
              <w:left w:val="single" w:sz="4" w:space="0" w:color="auto"/>
              <w:bottom w:val="single" w:sz="4" w:space="0" w:color="auto"/>
              <w:right w:val="single" w:sz="4" w:space="0" w:color="auto"/>
            </w:tcBorders>
            <w:vAlign w:val="bottom"/>
          </w:tcPr>
          <w:p w14:paraId="00A66ADD" w14:textId="0AB43350" w:rsidR="006F75D1" w:rsidRPr="003D46C3" w:rsidRDefault="001F0386" w:rsidP="00FD6DB7">
            <w:pPr>
              <w:jc w:val="center"/>
              <w:rPr>
                <w:i/>
                <w:iCs/>
              </w:rPr>
            </w:pPr>
            <w:r w:rsidRPr="003D46C3">
              <w:rPr>
                <w:i/>
                <w:iCs/>
              </w:rPr>
              <w:t>89,1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5E44EE" w14:textId="0549EF85" w:rsidR="006F75D1" w:rsidRPr="003D46C3" w:rsidRDefault="001F0386" w:rsidP="00FD6DB7">
            <w:pPr>
              <w:jc w:val="center"/>
              <w:rPr>
                <w:i/>
                <w:iCs/>
              </w:rPr>
            </w:pPr>
            <w:r w:rsidRPr="003D46C3">
              <w:rPr>
                <w:i/>
                <w:iCs/>
              </w:rPr>
              <w:t>118</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870B1F" w14:textId="249FBF4A" w:rsidR="006F75D1" w:rsidRPr="003D46C3" w:rsidRDefault="001F0386" w:rsidP="00FD6DB7">
            <w:pPr>
              <w:jc w:val="center"/>
              <w:rPr>
                <w:i/>
                <w:iCs/>
              </w:rPr>
            </w:pPr>
            <w:r w:rsidRPr="003D46C3">
              <w:rPr>
                <w:i/>
                <w:iCs/>
              </w:rPr>
              <w:t>89,1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69C26D21" w14:textId="67E332F0" w:rsidR="006F75D1" w:rsidRPr="003D46C3" w:rsidRDefault="001F0386" w:rsidP="00FD6DB7">
            <w:pPr>
              <w:jc w:val="center"/>
              <w:rPr>
                <w:i/>
                <w:iCs/>
              </w:rPr>
            </w:pPr>
            <w:r w:rsidRPr="003D46C3">
              <w:rPr>
                <w:i/>
                <w:iCs/>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62E16A72" w14:textId="59CAE2CB" w:rsidR="006F75D1" w:rsidRPr="003D46C3" w:rsidRDefault="001F0386" w:rsidP="00FD6DB7">
            <w:pPr>
              <w:jc w:val="center"/>
              <w:rPr>
                <w:i/>
                <w:iCs/>
              </w:rPr>
            </w:pPr>
            <w:r w:rsidRPr="003D46C3">
              <w:rPr>
                <w:i/>
                <w:iCs/>
              </w:rPr>
              <w:t>75</w:t>
            </w:r>
          </w:p>
        </w:tc>
      </w:tr>
      <w:tr w:rsidR="003D46C3" w:rsidRPr="003D46C3" w14:paraId="27C96EFA" w14:textId="77777777" w:rsidTr="001F0386">
        <w:trPr>
          <w:trHeight w:val="255"/>
        </w:trPr>
        <w:tc>
          <w:tcPr>
            <w:tcW w:w="3710" w:type="dxa"/>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0D0A4121" w14:textId="77777777" w:rsidR="006F75D1" w:rsidRPr="003D46C3" w:rsidRDefault="006F75D1" w:rsidP="00FD6DB7">
            <w:pPr>
              <w:rPr>
                <w:i/>
                <w:iCs/>
              </w:rPr>
            </w:pPr>
            <w:r w:rsidRPr="003D46C3">
              <w:rPr>
                <w:i/>
                <w:iCs/>
              </w:rPr>
              <w:t xml:space="preserve">     сухарные изделия</w:t>
            </w:r>
          </w:p>
        </w:tc>
        <w:tc>
          <w:tcPr>
            <w:tcW w:w="1247" w:type="dxa"/>
            <w:tcBorders>
              <w:top w:val="single" w:sz="4" w:space="0" w:color="auto"/>
              <w:left w:val="single" w:sz="4" w:space="0" w:color="auto"/>
              <w:bottom w:val="single" w:sz="4" w:space="0" w:color="auto"/>
              <w:right w:val="single" w:sz="4" w:space="0" w:color="auto"/>
            </w:tcBorders>
            <w:vAlign w:val="bottom"/>
          </w:tcPr>
          <w:p w14:paraId="5D7152F2" w14:textId="5852B996" w:rsidR="006F75D1" w:rsidRPr="003D46C3" w:rsidRDefault="001F0386" w:rsidP="00FD6DB7">
            <w:pPr>
              <w:jc w:val="center"/>
              <w:rPr>
                <w:i/>
                <w:iCs/>
              </w:rPr>
            </w:pPr>
            <w:r w:rsidRPr="003D46C3">
              <w:rPr>
                <w:i/>
                <w:iCs/>
              </w:rPr>
              <w:t>43,5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880473" w14:textId="28652E40" w:rsidR="006F75D1" w:rsidRPr="003D46C3" w:rsidRDefault="001F0386" w:rsidP="00FD6DB7">
            <w:pPr>
              <w:jc w:val="center"/>
              <w:rPr>
                <w:i/>
                <w:iCs/>
              </w:rPr>
            </w:pPr>
            <w:r w:rsidRPr="003D46C3">
              <w:rPr>
                <w:i/>
                <w:iCs/>
              </w:rPr>
              <w:t>39</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1F9742" w14:textId="64D68C10" w:rsidR="006F75D1" w:rsidRPr="003D46C3" w:rsidRDefault="001F0386" w:rsidP="00FD6DB7">
            <w:pPr>
              <w:jc w:val="center"/>
              <w:rPr>
                <w:i/>
                <w:iCs/>
              </w:rPr>
            </w:pPr>
            <w:r w:rsidRPr="003D46C3">
              <w:rPr>
                <w:i/>
                <w:iCs/>
              </w:rPr>
              <w:t>47,4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56FA6C88" w14:textId="43CA0171" w:rsidR="006F75D1" w:rsidRPr="003D46C3" w:rsidRDefault="001F0386" w:rsidP="00FD6DB7">
            <w:pPr>
              <w:jc w:val="center"/>
              <w:rPr>
                <w:i/>
                <w:iCs/>
              </w:rPr>
            </w:pPr>
            <w:r w:rsidRPr="003D46C3">
              <w:rPr>
                <w:i/>
                <w:iCs/>
              </w:rPr>
              <w:t>109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60228807" w14:textId="26E10B08" w:rsidR="006F75D1" w:rsidRPr="003D46C3" w:rsidRDefault="001F0386" w:rsidP="00FD6DB7">
            <w:pPr>
              <w:jc w:val="center"/>
              <w:rPr>
                <w:i/>
                <w:iCs/>
              </w:rPr>
            </w:pPr>
            <w:r w:rsidRPr="003D46C3">
              <w:rPr>
                <w:i/>
                <w:iCs/>
              </w:rPr>
              <w:t>121,5</w:t>
            </w:r>
          </w:p>
        </w:tc>
      </w:tr>
      <w:tr w:rsidR="003D46C3" w:rsidRPr="003D46C3" w14:paraId="2E92FF33" w14:textId="77777777" w:rsidTr="001F0386">
        <w:trPr>
          <w:trHeight w:val="255"/>
        </w:trPr>
        <w:tc>
          <w:tcPr>
            <w:tcW w:w="3710" w:type="dxa"/>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75B33F04" w14:textId="77777777" w:rsidR="006F75D1" w:rsidRPr="003D46C3" w:rsidRDefault="006F75D1" w:rsidP="00FD6DB7">
            <w:r w:rsidRPr="003D46C3">
              <w:t>кондитерские изделия</w:t>
            </w:r>
          </w:p>
        </w:tc>
        <w:tc>
          <w:tcPr>
            <w:tcW w:w="1247" w:type="dxa"/>
            <w:tcBorders>
              <w:top w:val="single" w:sz="4" w:space="0" w:color="auto"/>
              <w:left w:val="single" w:sz="4" w:space="0" w:color="auto"/>
              <w:bottom w:val="single" w:sz="4" w:space="0" w:color="auto"/>
              <w:right w:val="single" w:sz="4" w:space="0" w:color="auto"/>
            </w:tcBorders>
            <w:vAlign w:val="bottom"/>
          </w:tcPr>
          <w:p w14:paraId="78856041" w14:textId="518C86D2" w:rsidR="006F75D1" w:rsidRPr="003D46C3" w:rsidRDefault="001F0386" w:rsidP="00FD6DB7">
            <w:pPr>
              <w:jc w:val="center"/>
            </w:pPr>
            <w:r w:rsidRPr="003D46C3">
              <w:t>39,9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CA9BB8" w14:textId="4F1EFDB6" w:rsidR="006F75D1" w:rsidRPr="003D46C3" w:rsidRDefault="001F0386" w:rsidP="00FD6DB7">
            <w:pPr>
              <w:jc w:val="center"/>
            </w:pPr>
            <w:r w:rsidRPr="003D46C3">
              <w:t>57</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C4B04C" w14:textId="30C16D93" w:rsidR="006F75D1" w:rsidRPr="003D46C3" w:rsidRDefault="001F0386" w:rsidP="00FD6DB7">
            <w:pPr>
              <w:jc w:val="center"/>
            </w:pPr>
            <w:r w:rsidRPr="003D46C3">
              <w:t>38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36AC0DE8" w14:textId="61A9606D" w:rsidR="006F75D1" w:rsidRPr="003D46C3" w:rsidRDefault="001F0386" w:rsidP="00FD6DB7">
            <w:pPr>
              <w:jc w:val="center"/>
            </w:pPr>
            <w:r w:rsidRPr="003D46C3">
              <w:t>95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019E3CE6" w14:textId="247F827F" w:rsidR="006F75D1" w:rsidRPr="003D46C3" w:rsidRDefault="001F0386" w:rsidP="00FD6DB7">
            <w:pPr>
              <w:jc w:val="center"/>
            </w:pPr>
            <w:r w:rsidRPr="003D46C3">
              <w:t>67</w:t>
            </w:r>
          </w:p>
        </w:tc>
      </w:tr>
      <w:tr w:rsidR="003D46C3" w:rsidRPr="003D46C3" w14:paraId="1C2DA607" w14:textId="77777777" w:rsidTr="001F0386">
        <w:trPr>
          <w:trHeight w:val="255"/>
        </w:trPr>
        <w:tc>
          <w:tcPr>
            <w:tcW w:w="3710" w:type="dxa"/>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5855117B" w14:textId="77777777" w:rsidR="006F75D1" w:rsidRPr="003D46C3" w:rsidRDefault="006F75D1" w:rsidP="00FD6DB7">
            <w:r w:rsidRPr="003D46C3">
              <w:t>рыбные изделия</w:t>
            </w:r>
          </w:p>
        </w:tc>
        <w:tc>
          <w:tcPr>
            <w:tcW w:w="1247" w:type="dxa"/>
            <w:tcBorders>
              <w:top w:val="single" w:sz="4" w:space="0" w:color="auto"/>
              <w:left w:val="single" w:sz="4" w:space="0" w:color="auto"/>
              <w:bottom w:val="single" w:sz="4" w:space="0" w:color="auto"/>
              <w:right w:val="single" w:sz="4" w:space="0" w:color="auto"/>
            </w:tcBorders>
            <w:vAlign w:val="bottom"/>
          </w:tcPr>
          <w:p w14:paraId="528C8BBD" w14:textId="0F4511FC" w:rsidR="006F75D1" w:rsidRPr="003D46C3" w:rsidRDefault="001F0386" w:rsidP="00FD6DB7">
            <w:pPr>
              <w:jc w:val="center"/>
            </w:pPr>
            <w:r w:rsidRPr="003D46C3">
              <w:t>19,1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D9B0F7" w14:textId="24D14079" w:rsidR="006F75D1" w:rsidRPr="003D46C3" w:rsidRDefault="001F0386" w:rsidP="00FD6DB7">
            <w:pPr>
              <w:jc w:val="center"/>
            </w:pPr>
            <w:r w:rsidRPr="003D46C3">
              <w:t>31</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66F5BB" w14:textId="5A463653" w:rsidR="006F75D1" w:rsidRPr="003D46C3" w:rsidRDefault="001F0386" w:rsidP="00FD6DB7">
            <w:pPr>
              <w:jc w:val="center"/>
            </w:pPr>
            <w:r w:rsidRPr="003D46C3">
              <w:t>18,1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2EEDE678" w14:textId="7A1059D1" w:rsidR="006F75D1" w:rsidRPr="003D46C3" w:rsidRDefault="001F0386" w:rsidP="00FD6DB7">
            <w:pPr>
              <w:jc w:val="center"/>
            </w:pPr>
            <w:r w:rsidRPr="003D46C3">
              <w:t>95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77AF53C5" w14:textId="00E92907" w:rsidR="006F75D1" w:rsidRPr="003D46C3" w:rsidRDefault="001F0386" w:rsidP="00FD6DB7">
            <w:pPr>
              <w:jc w:val="center"/>
            </w:pPr>
            <w:r w:rsidRPr="003D46C3">
              <w:t>58,4</w:t>
            </w:r>
          </w:p>
        </w:tc>
      </w:tr>
      <w:tr w:rsidR="001F0386" w:rsidRPr="003D46C3" w14:paraId="259EED6D" w14:textId="77777777" w:rsidTr="001F0386">
        <w:trPr>
          <w:trHeight w:val="255"/>
        </w:trPr>
        <w:tc>
          <w:tcPr>
            <w:tcW w:w="3710" w:type="dxa"/>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1E471EF4" w14:textId="77777777" w:rsidR="006F75D1" w:rsidRPr="003D46C3" w:rsidRDefault="006F75D1" w:rsidP="00FD6DB7">
            <w:r w:rsidRPr="003D46C3">
              <w:t>мясные полуфабрикаты</w:t>
            </w:r>
          </w:p>
        </w:tc>
        <w:tc>
          <w:tcPr>
            <w:tcW w:w="1247" w:type="dxa"/>
            <w:tcBorders>
              <w:top w:val="single" w:sz="4" w:space="0" w:color="auto"/>
              <w:left w:val="single" w:sz="4" w:space="0" w:color="auto"/>
              <w:bottom w:val="single" w:sz="4" w:space="0" w:color="auto"/>
              <w:right w:val="single" w:sz="4" w:space="0" w:color="auto"/>
            </w:tcBorders>
            <w:vAlign w:val="bottom"/>
          </w:tcPr>
          <w:p w14:paraId="297B4A43" w14:textId="62354571" w:rsidR="006F75D1" w:rsidRPr="003D46C3" w:rsidRDefault="001F0386" w:rsidP="00FD6DB7">
            <w:pPr>
              <w:jc w:val="center"/>
            </w:pPr>
            <w:r w:rsidRPr="003D46C3">
              <w:t>51,1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DCBB16" w14:textId="4BBF8E23" w:rsidR="006F75D1" w:rsidRPr="003D46C3" w:rsidRDefault="001F0386" w:rsidP="00FD6DB7">
            <w:pPr>
              <w:jc w:val="center"/>
            </w:pPr>
            <w:r w:rsidRPr="003D46C3">
              <w:t>76</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023786" w14:textId="5914E8B9" w:rsidR="006F75D1" w:rsidRPr="003D46C3" w:rsidRDefault="001F0386" w:rsidP="00FD6DB7">
            <w:pPr>
              <w:jc w:val="center"/>
            </w:pPr>
            <w:r w:rsidRPr="003D46C3">
              <w:t>52,1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0418E554" w14:textId="74486B56" w:rsidR="006F75D1" w:rsidRPr="003D46C3" w:rsidRDefault="001F0386" w:rsidP="00FD6DB7">
            <w:pPr>
              <w:jc w:val="center"/>
            </w:pPr>
            <w:r w:rsidRPr="003D46C3">
              <w:t>101,9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4A226C3B" w14:textId="7F7A0D12" w:rsidR="006F75D1" w:rsidRPr="003D46C3" w:rsidRDefault="001F0386" w:rsidP="00FD6DB7">
            <w:pPr>
              <w:jc w:val="center"/>
            </w:pPr>
            <w:r w:rsidRPr="003D46C3">
              <w:t>68,5</w:t>
            </w:r>
          </w:p>
        </w:tc>
      </w:tr>
    </w:tbl>
    <w:p w14:paraId="5D0727D7" w14:textId="77777777" w:rsidR="006F75D1" w:rsidRPr="003D46C3" w:rsidRDefault="006F75D1" w:rsidP="006F75D1">
      <w:pPr>
        <w:pStyle w:val="aa"/>
        <w:ind w:firstLine="567"/>
        <w:jc w:val="both"/>
        <w:rPr>
          <w:rFonts w:ascii="Times New Roman" w:hAnsi="Times New Roman"/>
          <w:sz w:val="24"/>
          <w:szCs w:val="24"/>
        </w:rPr>
      </w:pPr>
    </w:p>
    <w:p w14:paraId="76905A9D" w14:textId="77777777" w:rsidR="006F75D1" w:rsidRPr="003D46C3" w:rsidRDefault="006F75D1" w:rsidP="006F75D1">
      <w:pPr>
        <w:pStyle w:val="aa"/>
        <w:ind w:firstLine="567"/>
        <w:jc w:val="both"/>
        <w:rPr>
          <w:rFonts w:ascii="Times New Roman" w:hAnsi="Times New Roman"/>
          <w:sz w:val="24"/>
          <w:szCs w:val="24"/>
        </w:rPr>
      </w:pPr>
      <w:r w:rsidRPr="003D46C3">
        <w:rPr>
          <w:rFonts w:ascii="Times New Roman" w:hAnsi="Times New Roman"/>
          <w:sz w:val="24"/>
          <w:szCs w:val="24"/>
        </w:rPr>
        <w:t xml:space="preserve"> Бесперебойная и ритмичная производственная деятельность, торговля и экономические показатели работы предприятия во многом зависят от состояния и условий организации заготовительной деятельности. От того, на сколько успешно и вовремя решаются проблемы жителей села, зависит их благополучие, поэтому райпо уделяет большое внимание стратегии развития заготовительной деятельности, созданию единой цепочки от поля до прилавков. Кезское РАЙПО остается самым надежным и единственным партнером на селе по приему от населения излишков сельскохозяйственной продукции, лекарственно- технического   сырья, дикоросов, и их реализации.</w:t>
      </w:r>
    </w:p>
    <w:p w14:paraId="1AF12E60" w14:textId="77777777" w:rsidR="006F75D1" w:rsidRPr="003D46C3" w:rsidRDefault="006F75D1" w:rsidP="006F75D1">
      <w:pPr>
        <w:pStyle w:val="aa"/>
        <w:ind w:firstLine="567"/>
        <w:jc w:val="both"/>
        <w:rPr>
          <w:rFonts w:ascii="Times New Roman" w:hAnsi="Times New Roman"/>
          <w:sz w:val="24"/>
          <w:szCs w:val="24"/>
        </w:rPr>
      </w:pPr>
      <w:r w:rsidRPr="003D46C3">
        <w:rPr>
          <w:rFonts w:ascii="Times New Roman" w:hAnsi="Times New Roman"/>
          <w:sz w:val="24"/>
          <w:szCs w:val="24"/>
        </w:rPr>
        <w:t xml:space="preserve">Закупая излишки сельскохозяйственной продукции и сырья, потребкооперация стимулирует развитие личных подобных, крестьянско-фермерских хозяйств, снижает напряженность на рынке труда, способствует росту доходов сельчан. </w:t>
      </w:r>
    </w:p>
    <w:p w14:paraId="318CDDBC" w14:textId="5C0C8C18" w:rsidR="006F75D1" w:rsidRPr="003D46C3" w:rsidRDefault="006F75D1" w:rsidP="006F75D1">
      <w:pPr>
        <w:pStyle w:val="aa"/>
        <w:ind w:firstLine="567"/>
        <w:jc w:val="both"/>
        <w:rPr>
          <w:rFonts w:ascii="Times New Roman" w:hAnsi="Times New Roman"/>
          <w:sz w:val="24"/>
          <w:szCs w:val="24"/>
        </w:rPr>
      </w:pPr>
      <w:r w:rsidRPr="003D46C3">
        <w:rPr>
          <w:rFonts w:ascii="Times New Roman" w:hAnsi="Times New Roman"/>
          <w:sz w:val="24"/>
          <w:szCs w:val="24"/>
        </w:rPr>
        <w:t>Основные виды закупаемой продукции: мясо, овощи, картофель, дикорастущие ягоды, плоды, грибы, кожевенное, лекарственно техническое, вторичное сырье.</w:t>
      </w:r>
    </w:p>
    <w:p w14:paraId="04234C5E" w14:textId="77777777" w:rsidR="006F75D1" w:rsidRPr="003D46C3" w:rsidRDefault="006F75D1" w:rsidP="006F75D1">
      <w:pPr>
        <w:shd w:val="clear" w:color="auto" w:fill="FFFFFF"/>
        <w:jc w:val="center"/>
        <w:rPr>
          <w:b/>
          <w:bCs/>
        </w:rPr>
      </w:pPr>
    </w:p>
    <w:p w14:paraId="5935682C" w14:textId="77777777" w:rsidR="006F75D1" w:rsidRPr="003D46C3" w:rsidRDefault="006F75D1" w:rsidP="006F75D1">
      <w:pPr>
        <w:shd w:val="clear" w:color="auto" w:fill="FFFFFF"/>
        <w:jc w:val="center"/>
        <w:rPr>
          <w:b/>
          <w:bCs/>
        </w:rPr>
      </w:pPr>
      <w:r w:rsidRPr="003D46C3">
        <w:rPr>
          <w:b/>
          <w:bCs/>
        </w:rPr>
        <w:t xml:space="preserve">Заготовительный оборот </w:t>
      </w:r>
    </w:p>
    <w:tbl>
      <w:tblPr>
        <w:tblW w:w="10154" w:type="dxa"/>
        <w:tblInd w:w="113" w:type="dxa"/>
        <w:tblLayout w:type="fixed"/>
        <w:tblLook w:val="04A0" w:firstRow="1" w:lastRow="0" w:firstColumn="1" w:lastColumn="0" w:noHBand="0" w:noVBand="1"/>
      </w:tblPr>
      <w:tblGrid>
        <w:gridCol w:w="2859"/>
        <w:gridCol w:w="1274"/>
        <w:gridCol w:w="1249"/>
        <w:gridCol w:w="996"/>
        <w:gridCol w:w="1272"/>
        <w:gridCol w:w="1134"/>
        <w:gridCol w:w="1134"/>
        <w:gridCol w:w="236"/>
      </w:tblGrid>
      <w:tr w:rsidR="003D46C3" w:rsidRPr="003D46C3" w14:paraId="70F08610" w14:textId="77777777" w:rsidTr="001F0386">
        <w:trPr>
          <w:gridAfter w:val="1"/>
          <w:wAfter w:w="236" w:type="dxa"/>
          <w:trHeight w:val="315"/>
        </w:trPr>
        <w:tc>
          <w:tcPr>
            <w:tcW w:w="28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EA3866" w14:textId="77777777" w:rsidR="006F75D1" w:rsidRPr="003D46C3" w:rsidRDefault="006F75D1" w:rsidP="00FD6DB7">
            <w:pPr>
              <w:jc w:val="center"/>
            </w:pPr>
            <w:r w:rsidRPr="003D46C3">
              <w:t>Показатель</w:t>
            </w:r>
          </w:p>
        </w:tc>
        <w:tc>
          <w:tcPr>
            <w:tcW w:w="127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48287C8" w14:textId="77777777" w:rsidR="006F75D1" w:rsidRPr="003D46C3" w:rsidRDefault="006F75D1" w:rsidP="00FD6DB7">
            <w:r w:rsidRPr="003D46C3">
              <w:t>Ед. измер.</w:t>
            </w:r>
          </w:p>
        </w:tc>
        <w:tc>
          <w:tcPr>
            <w:tcW w:w="1249" w:type="dxa"/>
            <w:vMerge w:val="restart"/>
            <w:tcBorders>
              <w:top w:val="single" w:sz="4" w:space="0" w:color="000000"/>
              <w:left w:val="single" w:sz="4" w:space="0" w:color="000000"/>
              <w:right w:val="single" w:sz="4" w:space="0" w:color="000000"/>
            </w:tcBorders>
            <w:vAlign w:val="center"/>
          </w:tcPr>
          <w:p w14:paraId="7E9FDEB1" w14:textId="53F35771" w:rsidR="006F75D1" w:rsidRPr="003D46C3" w:rsidRDefault="001F0386" w:rsidP="00FD6DB7">
            <w:pPr>
              <w:jc w:val="center"/>
            </w:pPr>
            <w:r w:rsidRPr="003D46C3">
              <w:t xml:space="preserve">9 мес. </w:t>
            </w:r>
            <w:r w:rsidR="006F75D1" w:rsidRPr="003D46C3">
              <w:t>202</w:t>
            </w:r>
            <w:r w:rsidRPr="003D46C3">
              <w:t>3 года</w:t>
            </w:r>
          </w:p>
        </w:tc>
        <w:tc>
          <w:tcPr>
            <w:tcW w:w="996" w:type="dxa"/>
            <w:vMerge w:val="restart"/>
            <w:tcBorders>
              <w:top w:val="single" w:sz="4" w:space="0" w:color="000000"/>
              <w:left w:val="single" w:sz="4" w:space="0" w:color="000000"/>
              <w:bottom w:val="single" w:sz="4" w:space="0" w:color="auto"/>
              <w:right w:val="single" w:sz="4" w:space="0" w:color="000000"/>
            </w:tcBorders>
            <w:shd w:val="clear" w:color="auto" w:fill="auto"/>
            <w:vAlign w:val="center"/>
            <w:hideMark/>
          </w:tcPr>
          <w:p w14:paraId="562F20BD" w14:textId="6DCCBFD7" w:rsidR="006F75D1" w:rsidRPr="003D46C3" w:rsidRDefault="006F75D1" w:rsidP="00FD6DB7">
            <w:pPr>
              <w:jc w:val="center"/>
            </w:pPr>
            <w:r w:rsidRPr="003D46C3">
              <w:t>План на 202</w:t>
            </w:r>
            <w:r w:rsidR="001F0386" w:rsidRPr="003D46C3">
              <w:t>4</w:t>
            </w:r>
            <w:r w:rsidRPr="003D46C3">
              <w:t xml:space="preserve"> год</w:t>
            </w:r>
          </w:p>
        </w:tc>
        <w:tc>
          <w:tcPr>
            <w:tcW w:w="1272" w:type="dxa"/>
            <w:vMerge w:val="restart"/>
            <w:tcBorders>
              <w:top w:val="single" w:sz="4" w:space="0" w:color="000000"/>
              <w:left w:val="single" w:sz="4" w:space="0" w:color="000000"/>
              <w:bottom w:val="single" w:sz="4" w:space="0" w:color="auto"/>
              <w:right w:val="single" w:sz="4" w:space="0" w:color="auto"/>
            </w:tcBorders>
            <w:shd w:val="clear" w:color="auto" w:fill="auto"/>
            <w:vAlign w:val="center"/>
            <w:hideMark/>
          </w:tcPr>
          <w:p w14:paraId="6907D6FD" w14:textId="265B75FD" w:rsidR="006F75D1" w:rsidRPr="003D46C3" w:rsidRDefault="001F0386" w:rsidP="00FD6DB7">
            <w:pPr>
              <w:jc w:val="center"/>
            </w:pPr>
            <w:r w:rsidRPr="003D46C3">
              <w:t xml:space="preserve">9 мес. </w:t>
            </w:r>
            <w:r w:rsidR="006F75D1" w:rsidRPr="003D46C3">
              <w:t>202</w:t>
            </w:r>
            <w:r w:rsidRPr="003D46C3">
              <w:t>4 года</w:t>
            </w:r>
          </w:p>
        </w:tc>
        <w:tc>
          <w:tcPr>
            <w:tcW w:w="2268" w:type="dxa"/>
            <w:gridSpan w:val="2"/>
            <w:tcBorders>
              <w:top w:val="single" w:sz="4" w:space="0" w:color="000000"/>
              <w:left w:val="single" w:sz="4" w:space="0" w:color="auto"/>
              <w:bottom w:val="single" w:sz="4" w:space="0" w:color="auto"/>
              <w:right w:val="single" w:sz="4" w:space="0" w:color="000000"/>
            </w:tcBorders>
            <w:shd w:val="clear" w:color="auto" w:fill="auto"/>
            <w:vAlign w:val="center"/>
          </w:tcPr>
          <w:p w14:paraId="6CCF8A10" w14:textId="77777777" w:rsidR="006F75D1" w:rsidRPr="003D46C3" w:rsidRDefault="006F75D1" w:rsidP="00FD6DB7">
            <w:pPr>
              <w:jc w:val="center"/>
            </w:pPr>
            <w:r w:rsidRPr="003D46C3">
              <w:t>Темп роста, %</w:t>
            </w:r>
          </w:p>
        </w:tc>
      </w:tr>
      <w:tr w:rsidR="003D46C3" w:rsidRPr="003D46C3" w14:paraId="7A2CC545" w14:textId="77777777" w:rsidTr="001F0386">
        <w:trPr>
          <w:gridAfter w:val="1"/>
          <w:wAfter w:w="236" w:type="dxa"/>
          <w:trHeight w:val="276"/>
        </w:trPr>
        <w:tc>
          <w:tcPr>
            <w:tcW w:w="28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541690" w14:textId="77777777" w:rsidR="006F75D1" w:rsidRPr="003D46C3" w:rsidRDefault="006F75D1" w:rsidP="00FD6DB7">
            <w:pPr>
              <w:jc w:val="center"/>
            </w:pPr>
          </w:p>
        </w:tc>
        <w:tc>
          <w:tcPr>
            <w:tcW w:w="127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F26ACD" w14:textId="77777777" w:rsidR="006F75D1" w:rsidRPr="003D46C3" w:rsidRDefault="006F75D1" w:rsidP="00FD6DB7"/>
        </w:tc>
        <w:tc>
          <w:tcPr>
            <w:tcW w:w="1249" w:type="dxa"/>
            <w:vMerge/>
            <w:tcBorders>
              <w:top w:val="single" w:sz="4" w:space="0" w:color="000000"/>
              <w:left w:val="single" w:sz="4" w:space="0" w:color="000000"/>
              <w:right w:val="single" w:sz="4" w:space="0" w:color="000000"/>
            </w:tcBorders>
            <w:vAlign w:val="center"/>
          </w:tcPr>
          <w:p w14:paraId="58F8282B" w14:textId="77777777" w:rsidR="006F75D1" w:rsidRPr="003D46C3" w:rsidRDefault="006F75D1" w:rsidP="00FD6DB7">
            <w:pPr>
              <w:jc w:val="center"/>
            </w:pPr>
          </w:p>
        </w:tc>
        <w:tc>
          <w:tcPr>
            <w:tcW w:w="996" w:type="dxa"/>
            <w:vMerge/>
            <w:tcBorders>
              <w:top w:val="single" w:sz="4" w:space="0" w:color="000000"/>
              <w:left w:val="single" w:sz="4" w:space="0" w:color="000000"/>
              <w:bottom w:val="single" w:sz="4" w:space="0" w:color="auto"/>
              <w:right w:val="single" w:sz="4" w:space="0" w:color="000000"/>
            </w:tcBorders>
            <w:shd w:val="clear" w:color="auto" w:fill="auto"/>
            <w:vAlign w:val="center"/>
          </w:tcPr>
          <w:p w14:paraId="4329D077" w14:textId="77777777" w:rsidR="006F75D1" w:rsidRPr="003D46C3" w:rsidRDefault="006F75D1" w:rsidP="00FD6DB7"/>
        </w:tc>
        <w:tc>
          <w:tcPr>
            <w:tcW w:w="1272" w:type="dxa"/>
            <w:vMerge/>
            <w:tcBorders>
              <w:top w:val="single" w:sz="4" w:space="0" w:color="000000"/>
              <w:left w:val="single" w:sz="4" w:space="0" w:color="000000"/>
              <w:bottom w:val="single" w:sz="4" w:space="0" w:color="auto"/>
              <w:right w:val="single" w:sz="4" w:space="0" w:color="auto"/>
            </w:tcBorders>
            <w:shd w:val="clear" w:color="auto" w:fill="auto"/>
            <w:vAlign w:val="center"/>
          </w:tcPr>
          <w:p w14:paraId="362F2CB7" w14:textId="77777777" w:rsidR="006F75D1" w:rsidRPr="003D46C3" w:rsidRDefault="006F75D1" w:rsidP="00FD6DB7">
            <w:pPr>
              <w:jc w:val="cente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77626C" w14:textId="77777777" w:rsidR="001F0386" w:rsidRPr="003D46C3" w:rsidRDefault="001F0386" w:rsidP="00FD6DB7">
            <w:pPr>
              <w:jc w:val="center"/>
              <w:rPr>
                <w:sz w:val="20"/>
                <w:szCs w:val="20"/>
              </w:rPr>
            </w:pPr>
            <w:r w:rsidRPr="003D46C3">
              <w:rPr>
                <w:sz w:val="20"/>
                <w:szCs w:val="20"/>
              </w:rPr>
              <w:t xml:space="preserve">9 мес. </w:t>
            </w:r>
            <w:r w:rsidR="006F75D1" w:rsidRPr="003D46C3">
              <w:rPr>
                <w:sz w:val="20"/>
                <w:szCs w:val="20"/>
              </w:rPr>
              <w:t>202</w:t>
            </w:r>
            <w:r w:rsidRPr="003D46C3">
              <w:rPr>
                <w:sz w:val="20"/>
                <w:szCs w:val="20"/>
              </w:rPr>
              <w:t>4</w:t>
            </w:r>
            <w:r w:rsidR="006F75D1" w:rsidRPr="003D46C3">
              <w:rPr>
                <w:sz w:val="20"/>
                <w:szCs w:val="20"/>
              </w:rPr>
              <w:t xml:space="preserve"> г. </w:t>
            </w:r>
            <w:r w:rsidRPr="003D46C3">
              <w:rPr>
                <w:sz w:val="20"/>
                <w:szCs w:val="20"/>
              </w:rPr>
              <w:t>/</w:t>
            </w:r>
            <w:r w:rsidR="006F75D1" w:rsidRPr="003D46C3">
              <w:rPr>
                <w:sz w:val="20"/>
                <w:szCs w:val="20"/>
              </w:rPr>
              <w:t xml:space="preserve"> </w:t>
            </w:r>
          </w:p>
          <w:p w14:paraId="4AD326E5" w14:textId="7D8B9EBC" w:rsidR="006F75D1" w:rsidRPr="003D46C3" w:rsidRDefault="001F0386" w:rsidP="00FD6DB7">
            <w:pPr>
              <w:jc w:val="center"/>
              <w:rPr>
                <w:sz w:val="20"/>
                <w:szCs w:val="20"/>
              </w:rPr>
            </w:pPr>
            <w:r w:rsidRPr="003D46C3">
              <w:rPr>
                <w:sz w:val="20"/>
                <w:szCs w:val="20"/>
              </w:rPr>
              <w:t>9 мес.</w:t>
            </w:r>
            <w:r w:rsidR="006F75D1" w:rsidRPr="003D46C3">
              <w:rPr>
                <w:sz w:val="20"/>
                <w:szCs w:val="20"/>
              </w:rPr>
              <w:t>20</w:t>
            </w:r>
            <w:r w:rsidRPr="003D46C3">
              <w:rPr>
                <w:sz w:val="20"/>
                <w:szCs w:val="20"/>
              </w:rPr>
              <w:t>23</w:t>
            </w:r>
            <w:r w:rsidR="006F75D1" w:rsidRPr="003D46C3">
              <w:rPr>
                <w:sz w:val="20"/>
                <w:szCs w:val="20"/>
              </w:rPr>
              <w:t xml:space="preserve"> г</w:t>
            </w:r>
          </w:p>
        </w:tc>
        <w:tc>
          <w:tcPr>
            <w:tcW w:w="1134" w:type="dxa"/>
            <w:vMerge w:val="restart"/>
            <w:tcBorders>
              <w:top w:val="single" w:sz="4" w:space="0" w:color="auto"/>
              <w:left w:val="single" w:sz="4" w:space="0" w:color="auto"/>
              <w:bottom w:val="single" w:sz="4" w:space="0" w:color="auto"/>
              <w:right w:val="single" w:sz="4" w:space="0" w:color="000000"/>
            </w:tcBorders>
            <w:shd w:val="clear" w:color="auto" w:fill="auto"/>
            <w:vAlign w:val="center"/>
          </w:tcPr>
          <w:p w14:paraId="218804CC" w14:textId="15AA48DD" w:rsidR="006F75D1" w:rsidRPr="003D46C3" w:rsidRDefault="001F0386" w:rsidP="00FD6DB7">
            <w:pPr>
              <w:jc w:val="center"/>
              <w:rPr>
                <w:sz w:val="20"/>
                <w:szCs w:val="20"/>
              </w:rPr>
            </w:pPr>
            <w:r w:rsidRPr="003D46C3">
              <w:rPr>
                <w:sz w:val="20"/>
                <w:szCs w:val="20"/>
              </w:rPr>
              <w:t xml:space="preserve">9 мес. </w:t>
            </w:r>
            <w:r w:rsidR="006F75D1" w:rsidRPr="003D46C3">
              <w:rPr>
                <w:sz w:val="20"/>
                <w:szCs w:val="20"/>
              </w:rPr>
              <w:t>20</w:t>
            </w:r>
            <w:r w:rsidRPr="003D46C3">
              <w:rPr>
                <w:sz w:val="20"/>
                <w:szCs w:val="20"/>
              </w:rPr>
              <w:t>24</w:t>
            </w:r>
            <w:r w:rsidR="006F75D1" w:rsidRPr="003D46C3">
              <w:rPr>
                <w:sz w:val="20"/>
                <w:szCs w:val="20"/>
              </w:rPr>
              <w:t xml:space="preserve"> г.</w:t>
            </w:r>
            <w:r w:rsidRPr="003D46C3">
              <w:rPr>
                <w:sz w:val="20"/>
                <w:szCs w:val="20"/>
              </w:rPr>
              <w:t>/</w:t>
            </w:r>
            <w:r w:rsidR="006F75D1" w:rsidRPr="003D46C3">
              <w:rPr>
                <w:sz w:val="20"/>
                <w:szCs w:val="20"/>
              </w:rPr>
              <w:t xml:space="preserve"> к плану 20</w:t>
            </w:r>
            <w:r w:rsidRPr="003D46C3">
              <w:rPr>
                <w:sz w:val="20"/>
                <w:szCs w:val="20"/>
              </w:rPr>
              <w:t>24 г.</w:t>
            </w:r>
          </w:p>
        </w:tc>
      </w:tr>
      <w:tr w:rsidR="003D46C3" w:rsidRPr="003D46C3" w14:paraId="48FF96BB" w14:textId="77777777" w:rsidTr="001F0386">
        <w:trPr>
          <w:gridAfter w:val="1"/>
          <w:wAfter w:w="236" w:type="dxa"/>
          <w:trHeight w:val="276"/>
        </w:trPr>
        <w:tc>
          <w:tcPr>
            <w:tcW w:w="28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5CAACA" w14:textId="77777777" w:rsidR="001F0386" w:rsidRPr="003D46C3" w:rsidRDefault="001F0386" w:rsidP="00FD6DB7">
            <w:pPr>
              <w:jc w:val="center"/>
            </w:pPr>
          </w:p>
        </w:tc>
        <w:tc>
          <w:tcPr>
            <w:tcW w:w="127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10E126" w14:textId="77777777" w:rsidR="001F0386" w:rsidRPr="003D46C3" w:rsidRDefault="001F0386" w:rsidP="00FD6DB7"/>
        </w:tc>
        <w:tc>
          <w:tcPr>
            <w:tcW w:w="1249" w:type="dxa"/>
            <w:vMerge/>
            <w:tcBorders>
              <w:top w:val="single" w:sz="4" w:space="0" w:color="000000"/>
              <w:left w:val="single" w:sz="4" w:space="0" w:color="000000"/>
              <w:right w:val="single" w:sz="4" w:space="0" w:color="000000"/>
            </w:tcBorders>
            <w:vAlign w:val="center"/>
          </w:tcPr>
          <w:p w14:paraId="379A3982" w14:textId="77777777" w:rsidR="001F0386" w:rsidRPr="003D46C3" w:rsidRDefault="001F0386" w:rsidP="00FD6DB7">
            <w:pPr>
              <w:jc w:val="center"/>
            </w:pPr>
          </w:p>
        </w:tc>
        <w:tc>
          <w:tcPr>
            <w:tcW w:w="996" w:type="dxa"/>
            <w:vMerge/>
            <w:tcBorders>
              <w:top w:val="single" w:sz="4" w:space="0" w:color="000000"/>
              <w:left w:val="single" w:sz="4" w:space="0" w:color="000000"/>
              <w:bottom w:val="single" w:sz="4" w:space="0" w:color="auto"/>
              <w:right w:val="single" w:sz="4" w:space="0" w:color="000000"/>
            </w:tcBorders>
            <w:shd w:val="clear" w:color="auto" w:fill="auto"/>
            <w:vAlign w:val="center"/>
          </w:tcPr>
          <w:p w14:paraId="329D0DBD" w14:textId="77777777" w:rsidR="001F0386" w:rsidRPr="003D46C3" w:rsidRDefault="001F0386" w:rsidP="00FD6DB7"/>
        </w:tc>
        <w:tc>
          <w:tcPr>
            <w:tcW w:w="1272" w:type="dxa"/>
            <w:vMerge/>
            <w:tcBorders>
              <w:top w:val="single" w:sz="4" w:space="0" w:color="000000"/>
              <w:left w:val="single" w:sz="4" w:space="0" w:color="000000"/>
              <w:bottom w:val="single" w:sz="4" w:space="0" w:color="auto"/>
              <w:right w:val="single" w:sz="4" w:space="0" w:color="auto"/>
            </w:tcBorders>
            <w:shd w:val="clear" w:color="auto" w:fill="auto"/>
            <w:vAlign w:val="center"/>
          </w:tcPr>
          <w:p w14:paraId="4E24D983" w14:textId="77777777" w:rsidR="001F0386" w:rsidRPr="003D46C3" w:rsidRDefault="001F0386" w:rsidP="00FD6DB7">
            <w:pPr>
              <w:jc w:val="cente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6B945DC" w14:textId="77777777" w:rsidR="001F0386" w:rsidRPr="003D46C3" w:rsidRDefault="001F0386" w:rsidP="00FD6DB7">
            <w:pPr>
              <w:jc w:val="center"/>
            </w:pPr>
          </w:p>
        </w:tc>
        <w:tc>
          <w:tcPr>
            <w:tcW w:w="1134" w:type="dxa"/>
            <w:vMerge/>
            <w:tcBorders>
              <w:top w:val="single" w:sz="4" w:space="0" w:color="auto"/>
              <w:left w:val="single" w:sz="4" w:space="0" w:color="auto"/>
              <w:bottom w:val="single" w:sz="4" w:space="0" w:color="auto"/>
              <w:right w:val="single" w:sz="4" w:space="0" w:color="000000"/>
            </w:tcBorders>
            <w:shd w:val="clear" w:color="auto" w:fill="auto"/>
            <w:vAlign w:val="center"/>
          </w:tcPr>
          <w:p w14:paraId="3CBA0FDE" w14:textId="77777777" w:rsidR="001F0386" w:rsidRPr="003D46C3" w:rsidRDefault="001F0386" w:rsidP="00FD6DB7">
            <w:pPr>
              <w:jc w:val="center"/>
            </w:pPr>
          </w:p>
        </w:tc>
      </w:tr>
      <w:tr w:rsidR="003D46C3" w:rsidRPr="003D46C3" w14:paraId="7443B8C1" w14:textId="77777777" w:rsidTr="001F0386">
        <w:trPr>
          <w:gridAfter w:val="1"/>
          <w:wAfter w:w="236" w:type="dxa"/>
          <w:trHeight w:val="276"/>
        </w:trPr>
        <w:tc>
          <w:tcPr>
            <w:tcW w:w="28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165CF2" w14:textId="77777777" w:rsidR="001F0386" w:rsidRPr="003D46C3" w:rsidRDefault="001F0386" w:rsidP="00FD6DB7">
            <w:pPr>
              <w:jc w:val="center"/>
            </w:pPr>
          </w:p>
        </w:tc>
        <w:tc>
          <w:tcPr>
            <w:tcW w:w="127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F890FC" w14:textId="77777777" w:rsidR="001F0386" w:rsidRPr="003D46C3" w:rsidRDefault="001F0386" w:rsidP="00FD6DB7"/>
        </w:tc>
        <w:tc>
          <w:tcPr>
            <w:tcW w:w="1249" w:type="dxa"/>
            <w:vMerge/>
            <w:tcBorders>
              <w:top w:val="single" w:sz="4" w:space="0" w:color="000000"/>
              <w:left w:val="single" w:sz="4" w:space="0" w:color="000000"/>
              <w:right w:val="single" w:sz="4" w:space="0" w:color="000000"/>
            </w:tcBorders>
            <w:vAlign w:val="center"/>
          </w:tcPr>
          <w:p w14:paraId="01DEE659" w14:textId="77777777" w:rsidR="001F0386" w:rsidRPr="003D46C3" w:rsidRDefault="001F0386" w:rsidP="00FD6DB7">
            <w:pPr>
              <w:jc w:val="center"/>
            </w:pPr>
          </w:p>
        </w:tc>
        <w:tc>
          <w:tcPr>
            <w:tcW w:w="996" w:type="dxa"/>
            <w:vMerge/>
            <w:tcBorders>
              <w:top w:val="single" w:sz="4" w:space="0" w:color="000000"/>
              <w:left w:val="single" w:sz="4" w:space="0" w:color="000000"/>
              <w:bottom w:val="single" w:sz="4" w:space="0" w:color="auto"/>
              <w:right w:val="single" w:sz="4" w:space="0" w:color="000000"/>
            </w:tcBorders>
            <w:shd w:val="clear" w:color="auto" w:fill="auto"/>
            <w:vAlign w:val="center"/>
          </w:tcPr>
          <w:p w14:paraId="5F378CCB" w14:textId="77777777" w:rsidR="001F0386" w:rsidRPr="003D46C3" w:rsidRDefault="001F0386" w:rsidP="00FD6DB7"/>
        </w:tc>
        <w:tc>
          <w:tcPr>
            <w:tcW w:w="1272" w:type="dxa"/>
            <w:vMerge/>
            <w:tcBorders>
              <w:top w:val="single" w:sz="4" w:space="0" w:color="000000"/>
              <w:left w:val="single" w:sz="4" w:space="0" w:color="000000"/>
              <w:bottom w:val="single" w:sz="4" w:space="0" w:color="auto"/>
              <w:right w:val="single" w:sz="4" w:space="0" w:color="auto"/>
            </w:tcBorders>
            <w:shd w:val="clear" w:color="auto" w:fill="auto"/>
            <w:vAlign w:val="center"/>
          </w:tcPr>
          <w:p w14:paraId="712124E2" w14:textId="77777777" w:rsidR="001F0386" w:rsidRPr="003D46C3" w:rsidRDefault="001F0386" w:rsidP="00FD6DB7">
            <w:pPr>
              <w:jc w:val="cente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F90DA7B" w14:textId="77777777" w:rsidR="001F0386" w:rsidRPr="003D46C3" w:rsidRDefault="001F0386" w:rsidP="00FD6DB7">
            <w:pPr>
              <w:jc w:val="center"/>
            </w:pPr>
          </w:p>
        </w:tc>
        <w:tc>
          <w:tcPr>
            <w:tcW w:w="1134" w:type="dxa"/>
            <w:vMerge/>
            <w:tcBorders>
              <w:top w:val="single" w:sz="4" w:space="0" w:color="auto"/>
              <w:left w:val="single" w:sz="4" w:space="0" w:color="auto"/>
              <w:bottom w:val="single" w:sz="4" w:space="0" w:color="auto"/>
              <w:right w:val="single" w:sz="4" w:space="0" w:color="000000"/>
            </w:tcBorders>
            <w:shd w:val="clear" w:color="auto" w:fill="auto"/>
            <w:vAlign w:val="center"/>
          </w:tcPr>
          <w:p w14:paraId="131A5536" w14:textId="77777777" w:rsidR="001F0386" w:rsidRPr="003D46C3" w:rsidRDefault="001F0386" w:rsidP="00FD6DB7">
            <w:pPr>
              <w:jc w:val="center"/>
            </w:pPr>
          </w:p>
        </w:tc>
      </w:tr>
      <w:tr w:rsidR="003D46C3" w:rsidRPr="003D46C3" w14:paraId="459FDA5B" w14:textId="77777777" w:rsidTr="001F0386">
        <w:trPr>
          <w:gridAfter w:val="1"/>
          <w:wAfter w:w="236" w:type="dxa"/>
          <w:trHeight w:val="276"/>
        </w:trPr>
        <w:tc>
          <w:tcPr>
            <w:tcW w:w="28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2F3A0A" w14:textId="77777777" w:rsidR="001F0386" w:rsidRPr="003D46C3" w:rsidRDefault="001F0386" w:rsidP="00FD6DB7">
            <w:pPr>
              <w:jc w:val="center"/>
            </w:pPr>
          </w:p>
        </w:tc>
        <w:tc>
          <w:tcPr>
            <w:tcW w:w="127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D2956F" w14:textId="77777777" w:rsidR="001F0386" w:rsidRPr="003D46C3" w:rsidRDefault="001F0386" w:rsidP="00FD6DB7"/>
        </w:tc>
        <w:tc>
          <w:tcPr>
            <w:tcW w:w="1249" w:type="dxa"/>
            <w:vMerge/>
            <w:tcBorders>
              <w:top w:val="single" w:sz="4" w:space="0" w:color="000000"/>
              <w:left w:val="single" w:sz="4" w:space="0" w:color="000000"/>
              <w:right w:val="single" w:sz="4" w:space="0" w:color="000000"/>
            </w:tcBorders>
            <w:vAlign w:val="center"/>
          </w:tcPr>
          <w:p w14:paraId="61BB8A48" w14:textId="77777777" w:rsidR="001F0386" w:rsidRPr="003D46C3" w:rsidRDefault="001F0386" w:rsidP="00FD6DB7">
            <w:pPr>
              <w:jc w:val="center"/>
            </w:pPr>
          </w:p>
        </w:tc>
        <w:tc>
          <w:tcPr>
            <w:tcW w:w="996" w:type="dxa"/>
            <w:vMerge/>
            <w:tcBorders>
              <w:top w:val="single" w:sz="4" w:space="0" w:color="000000"/>
              <w:left w:val="single" w:sz="4" w:space="0" w:color="000000"/>
              <w:bottom w:val="single" w:sz="4" w:space="0" w:color="auto"/>
              <w:right w:val="single" w:sz="4" w:space="0" w:color="000000"/>
            </w:tcBorders>
            <w:shd w:val="clear" w:color="auto" w:fill="auto"/>
            <w:vAlign w:val="center"/>
          </w:tcPr>
          <w:p w14:paraId="72B4C684" w14:textId="77777777" w:rsidR="001F0386" w:rsidRPr="003D46C3" w:rsidRDefault="001F0386" w:rsidP="00FD6DB7"/>
        </w:tc>
        <w:tc>
          <w:tcPr>
            <w:tcW w:w="1272" w:type="dxa"/>
            <w:vMerge/>
            <w:tcBorders>
              <w:top w:val="single" w:sz="4" w:space="0" w:color="000000"/>
              <w:left w:val="single" w:sz="4" w:space="0" w:color="000000"/>
              <w:bottom w:val="single" w:sz="4" w:space="0" w:color="auto"/>
              <w:right w:val="single" w:sz="4" w:space="0" w:color="auto"/>
            </w:tcBorders>
            <w:shd w:val="clear" w:color="auto" w:fill="auto"/>
            <w:vAlign w:val="center"/>
          </w:tcPr>
          <w:p w14:paraId="1C30B868" w14:textId="77777777" w:rsidR="001F0386" w:rsidRPr="003D46C3" w:rsidRDefault="001F0386" w:rsidP="00FD6DB7">
            <w:pPr>
              <w:jc w:val="cente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41F2A67" w14:textId="77777777" w:rsidR="001F0386" w:rsidRPr="003D46C3" w:rsidRDefault="001F0386" w:rsidP="00FD6DB7">
            <w:pPr>
              <w:jc w:val="center"/>
            </w:pPr>
          </w:p>
        </w:tc>
        <w:tc>
          <w:tcPr>
            <w:tcW w:w="1134" w:type="dxa"/>
            <w:vMerge/>
            <w:tcBorders>
              <w:top w:val="single" w:sz="4" w:space="0" w:color="auto"/>
              <w:left w:val="single" w:sz="4" w:space="0" w:color="auto"/>
              <w:bottom w:val="single" w:sz="4" w:space="0" w:color="auto"/>
              <w:right w:val="single" w:sz="4" w:space="0" w:color="000000"/>
            </w:tcBorders>
            <w:shd w:val="clear" w:color="auto" w:fill="auto"/>
            <w:vAlign w:val="center"/>
          </w:tcPr>
          <w:p w14:paraId="0AAA62E0" w14:textId="77777777" w:rsidR="001F0386" w:rsidRPr="003D46C3" w:rsidRDefault="001F0386" w:rsidP="00FD6DB7">
            <w:pPr>
              <w:jc w:val="center"/>
            </w:pPr>
          </w:p>
        </w:tc>
      </w:tr>
      <w:tr w:rsidR="003D46C3" w:rsidRPr="003D46C3" w14:paraId="642DB6AB" w14:textId="77777777" w:rsidTr="001F0386">
        <w:trPr>
          <w:trHeight w:val="77"/>
        </w:trPr>
        <w:tc>
          <w:tcPr>
            <w:tcW w:w="2859" w:type="dxa"/>
            <w:vMerge/>
            <w:tcBorders>
              <w:top w:val="single" w:sz="4" w:space="0" w:color="000000"/>
              <w:left w:val="single" w:sz="4" w:space="0" w:color="000000"/>
              <w:bottom w:val="single" w:sz="4" w:space="0" w:color="000000"/>
              <w:right w:val="single" w:sz="4" w:space="0" w:color="000000"/>
            </w:tcBorders>
            <w:vAlign w:val="center"/>
            <w:hideMark/>
          </w:tcPr>
          <w:p w14:paraId="2298ECFE" w14:textId="77777777" w:rsidR="006F75D1" w:rsidRPr="003D46C3" w:rsidRDefault="006F75D1" w:rsidP="00FD6DB7"/>
        </w:tc>
        <w:tc>
          <w:tcPr>
            <w:tcW w:w="1274" w:type="dxa"/>
            <w:vMerge/>
            <w:tcBorders>
              <w:top w:val="single" w:sz="4" w:space="0" w:color="000000"/>
              <w:left w:val="single" w:sz="4" w:space="0" w:color="000000"/>
              <w:bottom w:val="single" w:sz="4" w:space="0" w:color="000000"/>
              <w:right w:val="single" w:sz="4" w:space="0" w:color="000000"/>
            </w:tcBorders>
            <w:vAlign w:val="center"/>
            <w:hideMark/>
          </w:tcPr>
          <w:p w14:paraId="5FC888BD" w14:textId="77777777" w:rsidR="006F75D1" w:rsidRPr="003D46C3" w:rsidRDefault="006F75D1" w:rsidP="00FD6DB7"/>
        </w:tc>
        <w:tc>
          <w:tcPr>
            <w:tcW w:w="1249" w:type="dxa"/>
            <w:vMerge/>
            <w:tcBorders>
              <w:left w:val="single" w:sz="4" w:space="0" w:color="000000"/>
              <w:bottom w:val="single" w:sz="4" w:space="0" w:color="auto"/>
              <w:right w:val="single" w:sz="4" w:space="0" w:color="000000"/>
            </w:tcBorders>
            <w:vAlign w:val="center"/>
          </w:tcPr>
          <w:p w14:paraId="2B32AAE8" w14:textId="77777777" w:rsidR="006F75D1" w:rsidRPr="003D46C3" w:rsidRDefault="006F75D1" w:rsidP="00FD6DB7"/>
        </w:tc>
        <w:tc>
          <w:tcPr>
            <w:tcW w:w="996" w:type="dxa"/>
            <w:vMerge/>
            <w:tcBorders>
              <w:top w:val="single" w:sz="4" w:space="0" w:color="auto"/>
              <w:left w:val="single" w:sz="4" w:space="0" w:color="000000"/>
              <w:bottom w:val="single" w:sz="4" w:space="0" w:color="auto"/>
              <w:right w:val="single" w:sz="4" w:space="0" w:color="auto"/>
            </w:tcBorders>
            <w:vAlign w:val="center"/>
            <w:hideMark/>
          </w:tcPr>
          <w:p w14:paraId="51D33D81" w14:textId="77777777" w:rsidR="006F75D1" w:rsidRPr="003D46C3" w:rsidRDefault="006F75D1" w:rsidP="00FD6DB7"/>
        </w:tc>
        <w:tc>
          <w:tcPr>
            <w:tcW w:w="1272" w:type="dxa"/>
            <w:vMerge/>
            <w:tcBorders>
              <w:top w:val="single" w:sz="4" w:space="0" w:color="auto"/>
              <w:left w:val="single" w:sz="4" w:space="0" w:color="auto"/>
              <w:bottom w:val="single" w:sz="4" w:space="0" w:color="auto"/>
              <w:right w:val="single" w:sz="4" w:space="0" w:color="auto"/>
            </w:tcBorders>
            <w:vAlign w:val="center"/>
            <w:hideMark/>
          </w:tcPr>
          <w:p w14:paraId="2FEB52AF" w14:textId="77777777" w:rsidR="006F75D1" w:rsidRPr="003D46C3" w:rsidRDefault="006F75D1" w:rsidP="00FD6DB7"/>
        </w:tc>
        <w:tc>
          <w:tcPr>
            <w:tcW w:w="1134" w:type="dxa"/>
            <w:vMerge/>
            <w:tcBorders>
              <w:top w:val="single" w:sz="4" w:space="0" w:color="auto"/>
              <w:left w:val="single" w:sz="4" w:space="0" w:color="auto"/>
              <w:bottom w:val="single" w:sz="4" w:space="0" w:color="auto"/>
              <w:right w:val="single" w:sz="4" w:space="0" w:color="auto"/>
            </w:tcBorders>
            <w:vAlign w:val="center"/>
          </w:tcPr>
          <w:p w14:paraId="71CFCEB9" w14:textId="77777777" w:rsidR="006F75D1" w:rsidRPr="003D46C3" w:rsidRDefault="006F75D1" w:rsidP="00FD6DB7"/>
        </w:tc>
        <w:tc>
          <w:tcPr>
            <w:tcW w:w="1134" w:type="dxa"/>
            <w:vMerge/>
            <w:tcBorders>
              <w:top w:val="single" w:sz="4" w:space="0" w:color="auto"/>
              <w:left w:val="single" w:sz="4" w:space="0" w:color="auto"/>
              <w:bottom w:val="single" w:sz="4" w:space="0" w:color="auto"/>
              <w:right w:val="single" w:sz="4" w:space="0" w:color="auto"/>
            </w:tcBorders>
            <w:vAlign w:val="center"/>
          </w:tcPr>
          <w:p w14:paraId="4C3A9687" w14:textId="77777777" w:rsidR="006F75D1" w:rsidRPr="003D46C3" w:rsidRDefault="006F75D1" w:rsidP="00FD6DB7"/>
        </w:tc>
        <w:tc>
          <w:tcPr>
            <w:tcW w:w="236" w:type="dxa"/>
            <w:tcBorders>
              <w:top w:val="nil"/>
              <w:left w:val="single" w:sz="4" w:space="0" w:color="auto"/>
              <w:bottom w:val="nil"/>
              <w:right w:val="nil"/>
            </w:tcBorders>
            <w:shd w:val="clear" w:color="auto" w:fill="auto"/>
            <w:noWrap/>
            <w:vAlign w:val="bottom"/>
            <w:hideMark/>
          </w:tcPr>
          <w:p w14:paraId="7EAD94AD" w14:textId="77777777" w:rsidR="006F75D1" w:rsidRPr="003D46C3" w:rsidRDefault="006F75D1" w:rsidP="00FD6DB7"/>
        </w:tc>
      </w:tr>
      <w:tr w:rsidR="003D46C3" w:rsidRPr="003D46C3" w14:paraId="00EAEC96" w14:textId="77777777" w:rsidTr="001F0386">
        <w:trPr>
          <w:trHeight w:val="272"/>
        </w:trPr>
        <w:tc>
          <w:tcPr>
            <w:tcW w:w="2859" w:type="dxa"/>
            <w:tcBorders>
              <w:top w:val="single" w:sz="4" w:space="0" w:color="000000"/>
              <w:left w:val="single" w:sz="4" w:space="0" w:color="000000"/>
              <w:bottom w:val="single" w:sz="4" w:space="0" w:color="auto"/>
              <w:right w:val="single" w:sz="4" w:space="0" w:color="000000"/>
            </w:tcBorders>
            <w:shd w:val="clear" w:color="auto" w:fill="auto"/>
            <w:vAlign w:val="bottom"/>
            <w:hideMark/>
          </w:tcPr>
          <w:p w14:paraId="48C5A7D8" w14:textId="77777777" w:rsidR="006F75D1" w:rsidRPr="003D46C3" w:rsidRDefault="006F75D1" w:rsidP="00FD6DB7">
            <w:r w:rsidRPr="003D46C3">
              <w:t>Розничный товарооборот</w:t>
            </w:r>
          </w:p>
        </w:tc>
        <w:tc>
          <w:tcPr>
            <w:tcW w:w="1274" w:type="dxa"/>
            <w:tcBorders>
              <w:top w:val="nil"/>
              <w:left w:val="nil"/>
              <w:bottom w:val="single" w:sz="4" w:space="0" w:color="auto"/>
              <w:right w:val="single" w:sz="4" w:space="0" w:color="auto"/>
            </w:tcBorders>
            <w:shd w:val="clear" w:color="auto" w:fill="auto"/>
            <w:noWrap/>
            <w:vAlign w:val="bottom"/>
            <w:hideMark/>
          </w:tcPr>
          <w:p w14:paraId="61C4EE9F" w14:textId="77777777" w:rsidR="006F75D1" w:rsidRPr="003D46C3" w:rsidRDefault="006F75D1" w:rsidP="00FD6DB7">
            <w:pPr>
              <w:jc w:val="center"/>
            </w:pPr>
            <w:r w:rsidRPr="003D46C3">
              <w:t>млн.руб.</w:t>
            </w:r>
          </w:p>
        </w:tc>
        <w:tc>
          <w:tcPr>
            <w:tcW w:w="1249" w:type="dxa"/>
            <w:tcBorders>
              <w:top w:val="single" w:sz="4" w:space="0" w:color="auto"/>
              <w:left w:val="single" w:sz="4" w:space="0" w:color="auto"/>
              <w:bottom w:val="single" w:sz="4" w:space="0" w:color="auto"/>
              <w:right w:val="single" w:sz="4" w:space="0" w:color="auto"/>
            </w:tcBorders>
            <w:vAlign w:val="bottom"/>
          </w:tcPr>
          <w:p w14:paraId="5B032BD7" w14:textId="507D5F23" w:rsidR="006F75D1" w:rsidRPr="003D46C3" w:rsidRDefault="001F0386" w:rsidP="00FD6DB7">
            <w:pPr>
              <w:jc w:val="center"/>
            </w:pPr>
            <w:r w:rsidRPr="003D46C3">
              <w:t>274</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B5CE65" w14:textId="0446B414" w:rsidR="006F75D1" w:rsidRPr="003D46C3" w:rsidRDefault="001F0386" w:rsidP="00FD6DB7">
            <w:pPr>
              <w:jc w:val="center"/>
            </w:pPr>
            <w:r w:rsidRPr="003D46C3">
              <w:t>365</w:t>
            </w:r>
          </w:p>
        </w:tc>
        <w:tc>
          <w:tcPr>
            <w:tcW w:w="12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BBB2C4" w14:textId="18B8317D" w:rsidR="006F75D1" w:rsidRPr="003D46C3" w:rsidRDefault="001F0386" w:rsidP="00FD6DB7">
            <w:pPr>
              <w:jc w:val="center"/>
            </w:pPr>
            <w:r w:rsidRPr="003D46C3">
              <w:t>296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0BC5B3EA" w14:textId="10616314" w:rsidR="006F75D1" w:rsidRPr="003D46C3" w:rsidRDefault="00570E40" w:rsidP="00FD6DB7">
            <w:pPr>
              <w:jc w:val="center"/>
            </w:pPr>
            <w:r w:rsidRPr="003D46C3">
              <w:t>108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3A93E004" w14:textId="65B6BA19" w:rsidR="006F75D1" w:rsidRPr="003D46C3" w:rsidRDefault="00570E40" w:rsidP="00FD6DB7">
            <w:pPr>
              <w:jc w:val="center"/>
            </w:pPr>
            <w:r w:rsidRPr="003D46C3">
              <w:t>81</w:t>
            </w:r>
          </w:p>
        </w:tc>
        <w:tc>
          <w:tcPr>
            <w:tcW w:w="236" w:type="dxa"/>
            <w:tcBorders>
              <w:left w:val="single" w:sz="4" w:space="0" w:color="auto"/>
            </w:tcBorders>
            <w:vAlign w:val="center"/>
            <w:hideMark/>
          </w:tcPr>
          <w:p w14:paraId="5605C248" w14:textId="77777777" w:rsidR="006F75D1" w:rsidRPr="003D46C3" w:rsidRDefault="006F75D1" w:rsidP="00FD6DB7"/>
          <w:p w14:paraId="35FB3347" w14:textId="77777777" w:rsidR="006F75D1" w:rsidRPr="003D46C3" w:rsidRDefault="006F75D1" w:rsidP="00FD6DB7"/>
        </w:tc>
      </w:tr>
      <w:tr w:rsidR="003D46C3" w:rsidRPr="003D46C3" w14:paraId="02E13ACE" w14:textId="77777777" w:rsidTr="001F0386">
        <w:trPr>
          <w:trHeight w:val="255"/>
        </w:trPr>
        <w:tc>
          <w:tcPr>
            <w:tcW w:w="2859"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4F82D609" w14:textId="77777777" w:rsidR="006F75D1" w:rsidRPr="003D46C3" w:rsidRDefault="006F75D1" w:rsidP="00FD6DB7">
            <w:r w:rsidRPr="003D46C3">
              <w:t>Заготовительный оборот</w:t>
            </w:r>
          </w:p>
        </w:tc>
        <w:tc>
          <w:tcPr>
            <w:tcW w:w="1274" w:type="dxa"/>
            <w:tcBorders>
              <w:top w:val="nil"/>
              <w:left w:val="nil"/>
              <w:bottom w:val="single" w:sz="4" w:space="0" w:color="000000"/>
              <w:right w:val="single" w:sz="4" w:space="0" w:color="auto"/>
            </w:tcBorders>
            <w:shd w:val="clear" w:color="auto" w:fill="auto"/>
            <w:noWrap/>
            <w:vAlign w:val="bottom"/>
            <w:hideMark/>
          </w:tcPr>
          <w:p w14:paraId="695A032A" w14:textId="77777777" w:rsidR="006F75D1" w:rsidRPr="003D46C3" w:rsidRDefault="006F75D1" w:rsidP="00FD6DB7">
            <w:pPr>
              <w:jc w:val="center"/>
            </w:pPr>
            <w:r w:rsidRPr="003D46C3">
              <w:t>млн.руб.</w:t>
            </w:r>
          </w:p>
        </w:tc>
        <w:tc>
          <w:tcPr>
            <w:tcW w:w="1249" w:type="dxa"/>
            <w:tcBorders>
              <w:top w:val="single" w:sz="4" w:space="0" w:color="auto"/>
              <w:left w:val="single" w:sz="4" w:space="0" w:color="auto"/>
              <w:bottom w:val="single" w:sz="4" w:space="0" w:color="auto"/>
              <w:right w:val="single" w:sz="4" w:space="0" w:color="auto"/>
            </w:tcBorders>
            <w:vAlign w:val="bottom"/>
          </w:tcPr>
          <w:p w14:paraId="3D385D24" w14:textId="565CC613" w:rsidR="006F75D1" w:rsidRPr="003D46C3" w:rsidRDefault="001F0386" w:rsidP="00FD6DB7">
            <w:pPr>
              <w:jc w:val="center"/>
            </w:pPr>
            <w:r w:rsidRPr="003D46C3">
              <w:t>28,3</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5A03B9" w14:textId="4BF52332" w:rsidR="006F75D1" w:rsidRPr="003D46C3" w:rsidRDefault="001F0386" w:rsidP="00FD6DB7">
            <w:pPr>
              <w:jc w:val="center"/>
            </w:pPr>
            <w:r w:rsidRPr="003D46C3">
              <w:t>38</w:t>
            </w:r>
          </w:p>
        </w:tc>
        <w:tc>
          <w:tcPr>
            <w:tcW w:w="12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4D9B49" w14:textId="306BFB13" w:rsidR="006F75D1" w:rsidRPr="003D46C3" w:rsidRDefault="001F0386" w:rsidP="00FD6DB7">
            <w:pPr>
              <w:jc w:val="center"/>
            </w:pPr>
            <w:r w:rsidRPr="003D46C3">
              <w:t>29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5A4B1982" w14:textId="7AE663B6" w:rsidR="006F75D1" w:rsidRPr="003D46C3" w:rsidRDefault="00570E40" w:rsidP="00FD6DB7">
            <w:pPr>
              <w:jc w:val="center"/>
            </w:pPr>
            <w:r w:rsidRPr="003D46C3">
              <w:t>102,5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0E1E6FD7" w14:textId="65A649B5" w:rsidR="006F75D1" w:rsidRPr="003D46C3" w:rsidRDefault="00570E40" w:rsidP="00FD6DB7">
            <w:pPr>
              <w:jc w:val="center"/>
            </w:pPr>
            <w:r w:rsidRPr="003D46C3">
              <w:t>76</w:t>
            </w:r>
          </w:p>
        </w:tc>
        <w:tc>
          <w:tcPr>
            <w:tcW w:w="236" w:type="dxa"/>
            <w:tcBorders>
              <w:left w:val="single" w:sz="4" w:space="0" w:color="auto"/>
            </w:tcBorders>
            <w:vAlign w:val="center"/>
            <w:hideMark/>
          </w:tcPr>
          <w:p w14:paraId="40B535E4" w14:textId="77777777" w:rsidR="006F75D1" w:rsidRPr="003D46C3" w:rsidRDefault="006F75D1" w:rsidP="00FD6DB7"/>
        </w:tc>
      </w:tr>
      <w:tr w:rsidR="003D46C3" w:rsidRPr="003D46C3" w14:paraId="6BAB111E" w14:textId="77777777" w:rsidTr="001F0386">
        <w:trPr>
          <w:trHeight w:val="255"/>
        </w:trPr>
        <w:tc>
          <w:tcPr>
            <w:tcW w:w="2859"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1599B58C" w14:textId="77777777" w:rsidR="006F75D1" w:rsidRPr="003D46C3" w:rsidRDefault="006F75D1" w:rsidP="00FD6DB7">
            <w:r w:rsidRPr="003D46C3">
              <w:t>Закуплено:</w:t>
            </w:r>
          </w:p>
        </w:tc>
        <w:tc>
          <w:tcPr>
            <w:tcW w:w="1274" w:type="dxa"/>
            <w:tcBorders>
              <w:top w:val="nil"/>
              <w:left w:val="nil"/>
              <w:bottom w:val="single" w:sz="4" w:space="0" w:color="000000"/>
              <w:right w:val="single" w:sz="4" w:space="0" w:color="auto"/>
            </w:tcBorders>
            <w:shd w:val="clear" w:color="auto" w:fill="auto"/>
            <w:noWrap/>
            <w:vAlign w:val="bottom"/>
            <w:hideMark/>
          </w:tcPr>
          <w:p w14:paraId="44D684FE" w14:textId="77777777" w:rsidR="006F75D1" w:rsidRPr="003D46C3" w:rsidRDefault="006F75D1" w:rsidP="00FD6DB7">
            <w:pPr>
              <w:jc w:val="center"/>
            </w:pPr>
            <w:r w:rsidRPr="003D46C3">
              <w:t> </w:t>
            </w:r>
          </w:p>
        </w:tc>
        <w:tc>
          <w:tcPr>
            <w:tcW w:w="1249" w:type="dxa"/>
            <w:tcBorders>
              <w:top w:val="single" w:sz="4" w:space="0" w:color="auto"/>
              <w:left w:val="single" w:sz="4" w:space="0" w:color="auto"/>
              <w:bottom w:val="single" w:sz="4" w:space="0" w:color="auto"/>
              <w:right w:val="single" w:sz="4" w:space="0" w:color="auto"/>
            </w:tcBorders>
            <w:vAlign w:val="bottom"/>
          </w:tcPr>
          <w:p w14:paraId="74B8D98A" w14:textId="77777777" w:rsidR="006F75D1" w:rsidRPr="003D46C3" w:rsidRDefault="006F75D1" w:rsidP="00FD6DB7">
            <w:pPr>
              <w:jc w:val="center"/>
            </w:pP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7E7818" w14:textId="77777777" w:rsidR="006F75D1" w:rsidRPr="003D46C3" w:rsidRDefault="006F75D1" w:rsidP="00FD6DB7">
            <w:pPr>
              <w:jc w:val="center"/>
            </w:pPr>
          </w:p>
        </w:tc>
        <w:tc>
          <w:tcPr>
            <w:tcW w:w="12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D21F62" w14:textId="77777777" w:rsidR="006F75D1" w:rsidRPr="003D46C3" w:rsidRDefault="006F75D1" w:rsidP="00FD6DB7">
            <w:pPr>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300AFDBF" w14:textId="77777777" w:rsidR="006F75D1" w:rsidRPr="003D46C3" w:rsidRDefault="006F75D1" w:rsidP="00FD6DB7">
            <w:pPr>
              <w:jc w:val="cente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30B547B4" w14:textId="77777777" w:rsidR="006F75D1" w:rsidRPr="003D46C3" w:rsidRDefault="006F75D1" w:rsidP="00FD6DB7">
            <w:pPr>
              <w:jc w:val="center"/>
            </w:pPr>
          </w:p>
        </w:tc>
        <w:tc>
          <w:tcPr>
            <w:tcW w:w="236" w:type="dxa"/>
            <w:tcBorders>
              <w:left w:val="single" w:sz="4" w:space="0" w:color="auto"/>
            </w:tcBorders>
            <w:vAlign w:val="center"/>
            <w:hideMark/>
          </w:tcPr>
          <w:p w14:paraId="358C8A86" w14:textId="77777777" w:rsidR="006F75D1" w:rsidRPr="003D46C3" w:rsidRDefault="006F75D1" w:rsidP="00FD6DB7"/>
        </w:tc>
      </w:tr>
      <w:tr w:rsidR="003D46C3" w:rsidRPr="003D46C3" w14:paraId="2C2F854F" w14:textId="77777777" w:rsidTr="001F0386">
        <w:trPr>
          <w:trHeight w:val="255"/>
        </w:trPr>
        <w:tc>
          <w:tcPr>
            <w:tcW w:w="2859"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1CBC8EF5" w14:textId="77777777" w:rsidR="006F75D1" w:rsidRPr="003D46C3" w:rsidRDefault="006F75D1" w:rsidP="00FD6DB7">
            <w:pPr>
              <w:rPr>
                <w:i/>
                <w:iCs/>
              </w:rPr>
            </w:pPr>
            <w:r w:rsidRPr="003D46C3">
              <w:rPr>
                <w:i/>
                <w:iCs/>
              </w:rPr>
              <w:lastRenderedPageBreak/>
              <w:t xml:space="preserve">     молока</w:t>
            </w:r>
          </w:p>
        </w:tc>
        <w:tc>
          <w:tcPr>
            <w:tcW w:w="1274" w:type="dxa"/>
            <w:tcBorders>
              <w:top w:val="nil"/>
              <w:left w:val="nil"/>
              <w:bottom w:val="single" w:sz="4" w:space="0" w:color="000000"/>
              <w:right w:val="single" w:sz="4" w:space="0" w:color="auto"/>
            </w:tcBorders>
            <w:shd w:val="clear" w:color="auto" w:fill="auto"/>
            <w:noWrap/>
            <w:vAlign w:val="bottom"/>
            <w:hideMark/>
          </w:tcPr>
          <w:p w14:paraId="08C50594" w14:textId="77777777" w:rsidR="006F75D1" w:rsidRPr="003D46C3" w:rsidRDefault="006F75D1" w:rsidP="00FD6DB7">
            <w:pPr>
              <w:jc w:val="center"/>
            </w:pPr>
            <w:r w:rsidRPr="003D46C3">
              <w:t>ц</w:t>
            </w:r>
          </w:p>
        </w:tc>
        <w:tc>
          <w:tcPr>
            <w:tcW w:w="1249" w:type="dxa"/>
            <w:tcBorders>
              <w:top w:val="single" w:sz="4" w:space="0" w:color="auto"/>
              <w:left w:val="single" w:sz="4" w:space="0" w:color="auto"/>
              <w:bottom w:val="single" w:sz="4" w:space="0" w:color="auto"/>
              <w:right w:val="single" w:sz="4" w:space="0" w:color="auto"/>
            </w:tcBorders>
            <w:vAlign w:val="bottom"/>
          </w:tcPr>
          <w:p w14:paraId="0973B791" w14:textId="398BC738" w:rsidR="006F75D1" w:rsidRPr="003D46C3" w:rsidRDefault="001F0386" w:rsidP="00FD6DB7">
            <w:pPr>
              <w:jc w:val="center"/>
            </w:pPr>
            <w:r w:rsidRPr="003D46C3">
              <w:t>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55DD04" w14:textId="4266757A" w:rsidR="006F75D1" w:rsidRPr="003D46C3" w:rsidRDefault="001F0386" w:rsidP="00FD6DB7">
            <w:pPr>
              <w:jc w:val="center"/>
            </w:pPr>
            <w:r w:rsidRPr="003D46C3">
              <w:t>0</w:t>
            </w:r>
          </w:p>
        </w:tc>
        <w:tc>
          <w:tcPr>
            <w:tcW w:w="12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0CA3CA" w14:textId="6FB5A3C2" w:rsidR="006F75D1" w:rsidRPr="003D46C3" w:rsidRDefault="001F0386" w:rsidP="00FD6DB7">
            <w:pPr>
              <w:jc w:val="center"/>
            </w:pPr>
            <w:r w:rsidRPr="003D46C3">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23F46536" w14:textId="37669094" w:rsidR="006F75D1" w:rsidRPr="003D46C3" w:rsidRDefault="00570E40" w:rsidP="00FD6DB7">
            <w:pPr>
              <w:jc w:val="center"/>
            </w:pPr>
            <w:r w:rsidRPr="003D46C3">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71DB8096" w14:textId="74C53FD9" w:rsidR="006F75D1" w:rsidRPr="003D46C3" w:rsidRDefault="00570E40" w:rsidP="00FD6DB7">
            <w:pPr>
              <w:jc w:val="center"/>
            </w:pPr>
            <w:r w:rsidRPr="003D46C3">
              <w:t>0</w:t>
            </w:r>
          </w:p>
        </w:tc>
        <w:tc>
          <w:tcPr>
            <w:tcW w:w="236" w:type="dxa"/>
            <w:tcBorders>
              <w:left w:val="single" w:sz="4" w:space="0" w:color="auto"/>
            </w:tcBorders>
            <w:vAlign w:val="center"/>
            <w:hideMark/>
          </w:tcPr>
          <w:p w14:paraId="0CE0EEA2" w14:textId="77777777" w:rsidR="006F75D1" w:rsidRPr="003D46C3" w:rsidRDefault="006F75D1" w:rsidP="00FD6DB7"/>
        </w:tc>
      </w:tr>
      <w:tr w:rsidR="003D46C3" w:rsidRPr="003D46C3" w14:paraId="5946FC91" w14:textId="77777777" w:rsidTr="001F0386">
        <w:trPr>
          <w:trHeight w:val="255"/>
        </w:trPr>
        <w:tc>
          <w:tcPr>
            <w:tcW w:w="2859"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3619F3FA" w14:textId="77777777" w:rsidR="006F75D1" w:rsidRPr="003D46C3" w:rsidRDefault="006F75D1" w:rsidP="00FD6DB7">
            <w:pPr>
              <w:rPr>
                <w:i/>
                <w:iCs/>
              </w:rPr>
            </w:pPr>
            <w:r w:rsidRPr="003D46C3">
              <w:rPr>
                <w:i/>
                <w:iCs/>
              </w:rPr>
              <w:t xml:space="preserve">     мяса</w:t>
            </w:r>
          </w:p>
        </w:tc>
        <w:tc>
          <w:tcPr>
            <w:tcW w:w="1274" w:type="dxa"/>
            <w:tcBorders>
              <w:top w:val="nil"/>
              <w:left w:val="nil"/>
              <w:bottom w:val="single" w:sz="4" w:space="0" w:color="000000"/>
              <w:right w:val="single" w:sz="4" w:space="0" w:color="auto"/>
            </w:tcBorders>
            <w:shd w:val="clear" w:color="auto" w:fill="auto"/>
            <w:noWrap/>
            <w:vAlign w:val="bottom"/>
            <w:hideMark/>
          </w:tcPr>
          <w:p w14:paraId="1CB19437" w14:textId="77777777" w:rsidR="006F75D1" w:rsidRPr="003D46C3" w:rsidRDefault="006F75D1" w:rsidP="00FD6DB7">
            <w:pPr>
              <w:jc w:val="center"/>
            </w:pPr>
            <w:r w:rsidRPr="003D46C3">
              <w:t>ц</w:t>
            </w:r>
          </w:p>
        </w:tc>
        <w:tc>
          <w:tcPr>
            <w:tcW w:w="1249" w:type="dxa"/>
            <w:tcBorders>
              <w:top w:val="single" w:sz="4" w:space="0" w:color="auto"/>
              <w:left w:val="single" w:sz="4" w:space="0" w:color="auto"/>
              <w:bottom w:val="single" w:sz="4" w:space="0" w:color="auto"/>
              <w:right w:val="single" w:sz="4" w:space="0" w:color="auto"/>
            </w:tcBorders>
            <w:vAlign w:val="bottom"/>
          </w:tcPr>
          <w:p w14:paraId="638FC603" w14:textId="685C6218" w:rsidR="006F75D1" w:rsidRPr="003D46C3" w:rsidRDefault="00570E40" w:rsidP="00FD6DB7">
            <w:pPr>
              <w:jc w:val="center"/>
            </w:pPr>
            <w:r w:rsidRPr="003D46C3">
              <w:t>857</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AC5E99" w14:textId="46BE5EFC" w:rsidR="006F75D1" w:rsidRPr="003D46C3" w:rsidRDefault="00570E40" w:rsidP="00FD6DB7">
            <w:pPr>
              <w:jc w:val="center"/>
            </w:pPr>
            <w:r w:rsidRPr="003D46C3">
              <w:t>1174</w:t>
            </w:r>
          </w:p>
        </w:tc>
        <w:tc>
          <w:tcPr>
            <w:tcW w:w="12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B5D092" w14:textId="020D47FE" w:rsidR="006F75D1" w:rsidRPr="003D46C3" w:rsidRDefault="00570E40" w:rsidP="00FD6DB7">
            <w:pPr>
              <w:jc w:val="center"/>
            </w:pPr>
            <w:r w:rsidRPr="003D46C3">
              <w:t>868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720F6BB2" w14:textId="27695A5D" w:rsidR="006F75D1" w:rsidRPr="003D46C3" w:rsidRDefault="00570E40" w:rsidP="00FD6DB7">
            <w:pPr>
              <w:jc w:val="center"/>
            </w:pPr>
            <w:r w:rsidRPr="003D46C3">
              <w:t>101,3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54A372D7" w14:textId="4AA65467" w:rsidR="006F75D1" w:rsidRPr="003D46C3" w:rsidRDefault="00570E40" w:rsidP="00FD6DB7">
            <w:pPr>
              <w:jc w:val="center"/>
            </w:pPr>
            <w:r w:rsidRPr="003D46C3">
              <w:t>74</w:t>
            </w:r>
          </w:p>
        </w:tc>
        <w:tc>
          <w:tcPr>
            <w:tcW w:w="236" w:type="dxa"/>
            <w:tcBorders>
              <w:left w:val="single" w:sz="4" w:space="0" w:color="auto"/>
            </w:tcBorders>
            <w:vAlign w:val="center"/>
            <w:hideMark/>
          </w:tcPr>
          <w:p w14:paraId="1D798098" w14:textId="77777777" w:rsidR="006F75D1" w:rsidRPr="003D46C3" w:rsidRDefault="006F75D1" w:rsidP="00FD6DB7"/>
        </w:tc>
      </w:tr>
      <w:tr w:rsidR="003D46C3" w:rsidRPr="003D46C3" w14:paraId="583D6579" w14:textId="77777777" w:rsidTr="001F0386">
        <w:trPr>
          <w:trHeight w:val="255"/>
        </w:trPr>
        <w:tc>
          <w:tcPr>
            <w:tcW w:w="2859"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13542D1B" w14:textId="77777777" w:rsidR="006F75D1" w:rsidRPr="003D46C3" w:rsidRDefault="006F75D1" w:rsidP="00FD6DB7">
            <w:pPr>
              <w:rPr>
                <w:i/>
                <w:iCs/>
              </w:rPr>
            </w:pPr>
            <w:r w:rsidRPr="003D46C3">
              <w:rPr>
                <w:i/>
                <w:iCs/>
              </w:rPr>
              <w:t xml:space="preserve">     картофеля</w:t>
            </w:r>
          </w:p>
        </w:tc>
        <w:tc>
          <w:tcPr>
            <w:tcW w:w="1274" w:type="dxa"/>
            <w:tcBorders>
              <w:top w:val="nil"/>
              <w:left w:val="nil"/>
              <w:bottom w:val="single" w:sz="4" w:space="0" w:color="000000"/>
              <w:right w:val="single" w:sz="4" w:space="0" w:color="auto"/>
            </w:tcBorders>
            <w:shd w:val="clear" w:color="auto" w:fill="auto"/>
            <w:noWrap/>
            <w:vAlign w:val="bottom"/>
            <w:hideMark/>
          </w:tcPr>
          <w:p w14:paraId="1F5323E7" w14:textId="77777777" w:rsidR="006F75D1" w:rsidRPr="003D46C3" w:rsidRDefault="006F75D1" w:rsidP="00FD6DB7">
            <w:pPr>
              <w:jc w:val="center"/>
            </w:pPr>
            <w:r w:rsidRPr="003D46C3">
              <w:t>ц</w:t>
            </w:r>
          </w:p>
        </w:tc>
        <w:tc>
          <w:tcPr>
            <w:tcW w:w="1249" w:type="dxa"/>
            <w:tcBorders>
              <w:top w:val="single" w:sz="4" w:space="0" w:color="auto"/>
              <w:left w:val="single" w:sz="4" w:space="0" w:color="auto"/>
              <w:bottom w:val="single" w:sz="4" w:space="0" w:color="auto"/>
              <w:right w:val="single" w:sz="4" w:space="0" w:color="auto"/>
            </w:tcBorders>
            <w:vAlign w:val="bottom"/>
          </w:tcPr>
          <w:p w14:paraId="53950625" w14:textId="468A1489" w:rsidR="006F75D1" w:rsidRPr="003D46C3" w:rsidRDefault="00570E40" w:rsidP="00FD6DB7">
            <w:pPr>
              <w:jc w:val="center"/>
            </w:pPr>
            <w:r w:rsidRPr="003D46C3">
              <w:t>346</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19A03F" w14:textId="61ABA214" w:rsidR="006F75D1" w:rsidRPr="003D46C3" w:rsidRDefault="00570E40" w:rsidP="00FD6DB7">
            <w:pPr>
              <w:jc w:val="center"/>
            </w:pPr>
            <w:r w:rsidRPr="003D46C3">
              <w:t>615</w:t>
            </w:r>
          </w:p>
        </w:tc>
        <w:tc>
          <w:tcPr>
            <w:tcW w:w="12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254C74" w14:textId="004267A3" w:rsidR="006F75D1" w:rsidRPr="003D46C3" w:rsidRDefault="00570E40" w:rsidP="00FD6DB7">
            <w:pPr>
              <w:jc w:val="center"/>
            </w:pPr>
            <w:r w:rsidRPr="003D46C3">
              <w:t>443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2AF2E77E" w14:textId="728C0942" w:rsidR="006F75D1" w:rsidRPr="003D46C3" w:rsidRDefault="00570E40" w:rsidP="00FD6DB7">
            <w:pPr>
              <w:jc w:val="center"/>
            </w:pPr>
            <w:r w:rsidRPr="003D46C3">
              <w:t>128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43A78F16" w14:textId="61C07C49" w:rsidR="006F75D1" w:rsidRPr="003D46C3" w:rsidRDefault="00570E40" w:rsidP="00FD6DB7">
            <w:pPr>
              <w:jc w:val="center"/>
            </w:pPr>
            <w:r w:rsidRPr="003D46C3">
              <w:t>72</w:t>
            </w:r>
          </w:p>
        </w:tc>
        <w:tc>
          <w:tcPr>
            <w:tcW w:w="236" w:type="dxa"/>
            <w:tcBorders>
              <w:left w:val="single" w:sz="4" w:space="0" w:color="auto"/>
            </w:tcBorders>
            <w:vAlign w:val="center"/>
            <w:hideMark/>
          </w:tcPr>
          <w:p w14:paraId="0E290F52" w14:textId="77777777" w:rsidR="006F75D1" w:rsidRPr="003D46C3" w:rsidRDefault="006F75D1" w:rsidP="00FD6DB7"/>
        </w:tc>
      </w:tr>
      <w:tr w:rsidR="003D46C3" w:rsidRPr="003D46C3" w14:paraId="43B338A9" w14:textId="77777777" w:rsidTr="001F0386">
        <w:trPr>
          <w:trHeight w:val="255"/>
        </w:trPr>
        <w:tc>
          <w:tcPr>
            <w:tcW w:w="2859"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466AC4FF" w14:textId="77777777" w:rsidR="006F75D1" w:rsidRPr="003D46C3" w:rsidRDefault="006F75D1" w:rsidP="00FD6DB7">
            <w:pPr>
              <w:rPr>
                <w:i/>
                <w:iCs/>
              </w:rPr>
            </w:pPr>
            <w:r w:rsidRPr="003D46C3">
              <w:rPr>
                <w:i/>
                <w:iCs/>
              </w:rPr>
              <w:t xml:space="preserve">     овощей</w:t>
            </w:r>
          </w:p>
        </w:tc>
        <w:tc>
          <w:tcPr>
            <w:tcW w:w="1274" w:type="dxa"/>
            <w:tcBorders>
              <w:top w:val="nil"/>
              <w:left w:val="nil"/>
              <w:bottom w:val="single" w:sz="4" w:space="0" w:color="000000"/>
              <w:right w:val="single" w:sz="4" w:space="0" w:color="auto"/>
            </w:tcBorders>
            <w:shd w:val="clear" w:color="auto" w:fill="auto"/>
            <w:noWrap/>
            <w:vAlign w:val="bottom"/>
            <w:hideMark/>
          </w:tcPr>
          <w:p w14:paraId="09145603" w14:textId="77777777" w:rsidR="006F75D1" w:rsidRPr="003D46C3" w:rsidRDefault="006F75D1" w:rsidP="00FD6DB7">
            <w:pPr>
              <w:jc w:val="center"/>
            </w:pPr>
            <w:r w:rsidRPr="003D46C3">
              <w:t>ц</w:t>
            </w:r>
          </w:p>
        </w:tc>
        <w:tc>
          <w:tcPr>
            <w:tcW w:w="1249" w:type="dxa"/>
            <w:tcBorders>
              <w:top w:val="single" w:sz="4" w:space="0" w:color="auto"/>
              <w:left w:val="single" w:sz="4" w:space="0" w:color="auto"/>
              <w:bottom w:val="single" w:sz="4" w:space="0" w:color="auto"/>
              <w:right w:val="single" w:sz="4" w:space="0" w:color="auto"/>
            </w:tcBorders>
            <w:vAlign w:val="bottom"/>
          </w:tcPr>
          <w:p w14:paraId="6C346FBA" w14:textId="6E8E15BC" w:rsidR="006F75D1" w:rsidRPr="003D46C3" w:rsidRDefault="00570E40" w:rsidP="00FD6DB7">
            <w:pPr>
              <w:jc w:val="center"/>
            </w:pPr>
            <w:r w:rsidRPr="003D46C3">
              <w:t>1060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AF2D14" w14:textId="40D50219" w:rsidR="006F75D1" w:rsidRPr="003D46C3" w:rsidRDefault="00570E40" w:rsidP="00FD6DB7">
            <w:pPr>
              <w:jc w:val="center"/>
            </w:pPr>
            <w:r w:rsidRPr="003D46C3">
              <w:t>1265</w:t>
            </w:r>
          </w:p>
        </w:tc>
        <w:tc>
          <w:tcPr>
            <w:tcW w:w="12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613182" w14:textId="421F51AD" w:rsidR="006F75D1" w:rsidRPr="003D46C3" w:rsidRDefault="00570E40" w:rsidP="00FD6DB7">
            <w:pPr>
              <w:jc w:val="center"/>
            </w:pPr>
            <w:r w:rsidRPr="003D46C3">
              <w:t>1080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7CB50883" w14:textId="342557E2" w:rsidR="006F75D1" w:rsidRPr="003D46C3" w:rsidRDefault="00570E40" w:rsidP="00FD6DB7">
            <w:pPr>
              <w:jc w:val="center"/>
            </w:pPr>
            <w:r w:rsidRPr="003D46C3">
              <w:t>102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481483F3" w14:textId="55A91BAE" w:rsidR="006F75D1" w:rsidRPr="003D46C3" w:rsidRDefault="00570E40" w:rsidP="00FD6DB7">
            <w:pPr>
              <w:jc w:val="center"/>
            </w:pPr>
            <w:r w:rsidRPr="003D46C3">
              <w:t>85</w:t>
            </w:r>
          </w:p>
        </w:tc>
        <w:tc>
          <w:tcPr>
            <w:tcW w:w="236" w:type="dxa"/>
            <w:tcBorders>
              <w:left w:val="single" w:sz="4" w:space="0" w:color="auto"/>
            </w:tcBorders>
            <w:vAlign w:val="center"/>
            <w:hideMark/>
          </w:tcPr>
          <w:p w14:paraId="5616CC94" w14:textId="77777777" w:rsidR="006F75D1" w:rsidRPr="003D46C3" w:rsidRDefault="006F75D1" w:rsidP="00FD6DB7"/>
        </w:tc>
      </w:tr>
      <w:tr w:rsidR="00570E40" w:rsidRPr="003D46C3" w14:paraId="34EA10D2" w14:textId="77777777" w:rsidTr="001F0386">
        <w:trPr>
          <w:trHeight w:val="255"/>
        </w:trPr>
        <w:tc>
          <w:tcPr>
            <w:tcW w:w="2859"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14:paraId="4D917EA4" w14:textId="77777777" w:rsidR="006F75D1" w:rsidRPr="003D46C3" w:rsidRDefault="006F75D1" w:rsidP="00FD6DB7">
            <w:r w:rsidRPr="003D46C3">
              <w:t>Уплачено населению за закупленную продукцию</w:t>
            </w:r>
          </w:p>
        </w:tc>
        <w:tc>
          <w:tcPr>
            <w:tcW w:w="1274" w:type="dxa"/>
            <w:tcBorders>
              <w:top w:val="nil"/>
              <w:left w:val="nil"/>
              <w:bottom w:val="single" w:sz="4" w:space="0" w:color="000000"/>
              <w:right w:val="single" w:sz="4" w:space="0" w:color="auto"/>
            </w:tcBorders>
            <w:shd w:val="clear" w:color="auto" w:fill="auto"/>
            <w:noWrap/>
            <w:vAlign w:val="bottom"/>
            <w:hideMark/>
          </w:tcPr>
          <w:p w14:paraId="61B42BD9" w14:textId="77777777" w:rsidR="006F75D1" w:rsidRPr="003D46C3" w:rsidRDefault="006F75D1" w:rsidP="00FD6DB7">
            <w:pPr>
              <w:jc w:val="center"/>
            </w:pPr>
            <w:r w:rsidRPr="003D46C3">
              <w:t>млн.руб.</w:t>
            </w:r>
          </w:p>
        </w:tc>
        <w:tc>
          <w:tcPr>
            <w:tcW w:w="1249" w:type="dxa"/>
            <w:tcBorders>
              <w:top w:val="single" w:sz="4" w:space="0" w:color="auto"/>
              <w:left w:val="single" w:sz="4" w:space="0" w:color="auto"/>
              <w:bottom w:val="single" w:sz="4" w:space="0" w:color="auto"/>
              <w:right w:val="single" w:sz="4" w:space="0" w:color="auto"/>
            </w:tcBorders>
            <w:vAlign w:val="bottom"/>
          </w:tcPr>
          <w:p w14:paraId="58030E9B" w14:textId="308669D0" w:rsidR="006F75D1" w:rsidRPr="003D46C3" w:rsidRDefault="00570E40" w:rsidP="00FD6DB7">
            <w:pPr>
              <w:jc w:val="center"/>
            </w:pPr>
            <w:r w:rsidRPr="003D46C3">
              <w:t>10</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5423EF" w14:textId="2ABB1312" w:rsidR="006F75D1" w:rsidRPr="003D46C3" w:rsidRDefault="00570E40" w:rsidP="00FD6DB7">
            <w:pPr>
              <w:jc w:val="center"/>
            </w:pPr>
            <w:r w:rsidRPr="003D46C3">
              <w:t>18</w:t>
            </w:r>
          </w:p>
        </w:tc>
        <w:tc>
          <w:tcPr>
            <w:tcW w:w="127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F33037" w14:textId="14894C63" w:rsidR="006F75D1" w:rsidRPr="003D46C3" w:rsidRDefault="00570E40" w:rsidP="00FD6DB7">
            <w:pPr>
              <w:jc w:val="center"/>
            </w:pPr>
            <w:r w:rsidRPr="003D46C3">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728D5DC8" w14:textId="02A00072" w:rsidR="006F75D1" w:rsidRPr="003D46C3" w:rsidRDefault="00570E40" w:rsidP="00FD6DB7">
            <w:pPr>
              <w:jc w:val="center"/>
            </w:pPr>
            <w:r w:rsidRPr="003D46C3">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14:paraId="3453BD84" w14:textId="0F6AAEDA" w:rsidR="006F75D1" w:rsidRPr="003D46C3" w:rsidRDefault="00570E40" w:rsidP="00FD6DB7">
            <w:pPr>
              <w:jc w:val="center"/>
            </w:pPr>
            <w:r w:rsidRPr="003D46C3">
              <w:t>55</w:t>
            </w:r>
          </w:p>
        </w:tc>
        <w:tc>
          <w:tcPr>
            <w:tcW w:w="236" w:type="dxa"/>
            <w:tcBorders>
              <w:left w:val="single" w:sz="4" w:space="0" w:color="auto"/>
            </w:tcBorders>
            <w:vAlign w:val="center"/>
            <w:hideMark/>
          </w:tcPr>
          <w:p w14:paraId="0B9A2E2C" w14:textId="77777777" w:rsidR="006F75D1" w:rsidRPr="003D46C3" w:rsidRDefault="006F75D1" w:rsidP="00FD6DB7"/>
        </w:tc>
      </w:tr>
    </w:tbl>
    <w:p w14:paraId="35C2C092" w14:textId="77777777" w:rsidR="00444B45" w:rsidRPr="003D46C3" w:rsidRDefault="00444B45" w:rsidP="00FF1F04">
      <w:pPr>
        <w:tabs>
          <w:tab w:val="left" w:pos="426"/>
        </w:tabs>
        <w:jc w:val="center"/>
        <w:rPr>
          <w:b/>
          <w:bCs/>
        </w:rPr>
      </w:pPr>
    </w:p>
    <w:p w14:paraId="78F467A2" w14:textId="1FB8D9D2" w:rsidR="00A13426" w:rsidRPr="003D46C3" w:rsidRDefault="00A13426" w:rsidP="007360D7">
      <w:pPr>
        <w:autoSpaceDE w:val="0"/>
        <w:autoSpaceDN w:val="0"/>
        <w:adjustRightInd w:val="0"/>
        <w:jc w:val="center"/>
        <w:rPr>
          <w:b/>
          <w:sz w:val="28"/>
          <w:szCs w:val="28"/>
          <w:lang w:eastAsia="en-US"/>
        </w:rPr>
      </w:pPr>
      <w:r w:rsidRPr="003D46C3">
        <w:rPr>
          <w:b/>
          <w:sz w:val="28"/>
          <w:szCs w:val="28"/>
          <w:lang w:eastAsia="en-US"/>
        </w:rPr>
        <w:t>Труд и занятость</w:t>
      </w:r>
    </w:p>
    <w:p w14:paraId="0D393CC9" w14:textId="4CC8EA8C" w:rsidR="008E64A1" w:rsidRPr="003D46C3" w:rsidRDefault="00993E64" w:rsidP="008E64A1">
      <w:pPr>
        <w:tabs>
          <w:tab w:val="left" w:pos="709"/>
          <w:tab w:val="left" w:pos="2694"/>
        </w:tabs>
        <w:ind w:firstLine="426"/>
      </w:pPr>
      <w:r w:rsidRPr="003D46C3">
        <w:tab/>
      </w:r>
      <w:r w:rsidR="008E64A1" w:rsidRPr="003D46C3">
        <w:t xml:space="preserve">За январь – сентябрь 2024 года в филиале Республиканского ЦЗН «ЦЗН Кезского района» было зарегистрировано 692 </w:t>
      </w:r>
      <w:r w:rsidR="008E64A1" w:rsidRPr="003D46C3">
        <w:rPr>
          <w:bCs/>
        </w:rPr>
        <w:t xml:space="preserve">обращения </w:t>
      </w:r>
      <w:r w:rsidR="008E64A1" w:rsidRPr="003D46C3">
        <w:t xml:space="preserve">граждан за предоставлением государственных услуг в области содействия занятости населения, за этот же период 2023 года – 924 обращения. </w:t>
      </w:r>
    </w:p>
    <w:p w14:paraId="67DDAC0E" w14:textId="2E9C6A91" w:rsidR="008E64A1" w:rsidRPr="003D46C3" w:rsidRDefault="008E64A1" w:rsidP="008E64A1">
      <w:pPr>
        <w:tabs>
          <w:tab w:val="left" w:pos="709"/>
          <w:tab w:val="left" w:pos="2694"/>
        </w:tabs>
        <w:ind w:firstLine="426"/>
      </w:pPr>
      <w:r w:rsidRPr="003D46C3">
        <w:t>На учет в качестве ищущих работу поставлены 262 человека, что на 10% меньше уровня соответствующего периода прошлого года.</w:t>
      </w:r>
    </w:p>
    <w:p w14:paraId="34639FCD" w14:textId="77777777" w:rsidR="008E64A1" w:rsidRPr="003D46C3" w:rsidRDefault="008E64A1" w:rsidP="008E64A1">
      <w:pPr>
        <w:tabs>
          <w:tab w:val="left" w:pos="709"/>
          <w:tab w:val="left" w:pos="2694"/>
        </w:tabs>
        <w:ind w:firstLine="426"/>
        <w:rPr>
          <w:b/>
        </w:rPr>
      </w:pPr>
      <w:r w:rsidRPr="003D46C3">
        <w:rPr>
          <w:b/>
        </w:rPr>
        <w:t>В составе поставленных на учет граждан:</w:t>
      </w:r>
    </w:p>
    <w:p w14:paraId="250A679F" w14:textId="77777777" w:rsidR="008E64A1" w:rsidRPr="003D46C3" w:rsidRDefault="008E64A1" w:rsidP="008E64A1">
      <w:pPr>
        <w:tabs>
          <w:tab w:val="left" w:pos="709"/>
          <w:tab w:val="left" w:pos="2694"/>
        </w:tabs>
        <w:ind w:firstLine="426"/>
      </w:pPr>
      <w:r w:rsidRPr="003D46C3">
        <w:t xml:space="preserve">Занятые граждане – 9 чел., или 3%; </w:t>
      </w:r>
    </w:p>
    <w:p w14:paraId="7F921D3E" w14:textId="77777777" w:rsidR="008E64A1" w:rsidRPr="003D46C3" w:rsidRDefault="008E64A1" w:rsidP="008E64A1">
      <w:pPr>
        <w:tabs>
          <w:tab w:val="left" w:pos="709"/>
          <w:tab w:val="left" w:pos="2694"/>
        </w:tabs>
        <w:ind w:firstLine="426"/>
      </w:pPr>
      <w:r w:rsidRPr="003D46C3">
        <w:t xml:space="preserve">Высвобожденные работники – 11 чел., или 4 %; </w:t>
      </w:r>
    </w:p>
    <w:p w14:paraId="3E8AEDE8" w14:textId="77777777" w:rsidR="008E64A1" w:rsidRPr="003D46C3" w:rsidRDefault="008E64A1" w:rsidP="008E64A1">
      <w:pPr>
        <w:tabs>
          <w:tab w:val="left" w:pos="709"/>
          <w:tab w:val="left" w:pos="2694"/>
        </w:tabs>
        <w:ind w:firstLine="426"/>
      </w:pPr>
      <w:r w:rsidRPr="003D46C3">
        <w:t xml:space="preserve">Граждане, впервые ищущие работу – 10 чел., или 4%; </w:t>
      </w:r>
    </w:p>
    <w:p w14:paraId="11A40146" w14:textId="77777777" w:rsidR="008E64A1" w:rsidRPr="003D46C3" w:rsidRDefault="008E64A1" w:rsidP="008E64A1">
      <w:pPr>
        <w:tabs>
          <w:tab w:val="left" w:pos="709"/>
          <w:tab w:val="left" w:pos="2694"/>
        </w:tabs>
        <w:ind w:firstLine="426"/>
      </w:pPr>
      <w:r w:rsidRPr="003D46C3">
        <w:t xml:space="preserve">Граждане, стремящиеся возобновить трудовую деятельность после длительного (более года) перерыва - 51 чел., или 19%; </w:t>
      </w:r>
    </w:p>
    <w:p w14:paraId="21290053" w14:textId="77777777" w:rsidR="008E64A1" w:rsidRPr="003D46C3" w:rsidRDefault="008E64A1" w:rsidP="008E64A1">
      <w:pPr>
        <w:tabs>
          <w:tab w:val="left" w:pos="709"/>
          <w:tab w:val="left" w:pos="2694"/>
        </w:tabs>
        <w:ind w:firstLine="426"/>
      </w:pPr>
      <w:r w:rsidRPr="003D46C3">
        <w:t xml:space="preserve">Молодежь (возраст 16-29 лет) – 47 чел., или 18%; </w:t>
      </w:r>
    </w:p>
    <w:p w14:paraId="7CACB5D1" w14:textId="77777777" w:rsidR="008E64A1" w:rsidRPr="003D46C3" w:rsidRDefault="008E64A1" w:rsidP="008E64A1">
      <w:pPr>
        <w:tabs>
          <w:tab w:val="left" w:pos="709"/>
          <w:tab w:val="left" w:pos="2694"/>
        </w:tabs>
        <w:ind w:firstLine="426"/>
      </w:pPr>
      <w:r w:rsidRPr="003D46C3">
        <w:t xml:space="preserve">Граждане предпенсионного возраста – 40 чел., или 15%; </w:t>
      </w:r>
    </w:p>
    <w:p w14:paraId="6CF640C7" w14:textId="08C80C03" w:rsidR="008E64A1" w:rsidRPr="003D46C3" w:rsidRDefault="008E64A1" w:rsidP="008E64A1">
      <w:pPr>
        <w:tabs>
          <w:tab w:val="left" w:pos="709"/>
          <w:tab w:val="left" w:pos="2694"/>
        </w:tabs>
        <w:ind w:firstLine="426"/>
      </w:pPr>
      <w:r w:rsidRPr="003D46C3">
        <w:t>Инвалиды - 19 чел., или 7 %;</w:t>
      </w:r>
    </w:p>
    <w:p w14:paraId="3E20132C" w14:textId="1E981E23" w:rsidR="008E64A1" w:rsidRPr="003D46C3" w:rsidRDefault="008E64A1" w:rsidP="008E64A1">
      <w:pPr>
        <w:tabs>
          <w:tab w:val="left" w:pos="709"/>
          <w:tab w:val="left" w:pos="2694"/>
        </w:tabs>
        <w:ind w:firstLine="426"/>
      </w:pPr>
      <w:r w:rsidRPr="003D46C3">
        <w:t xml:space="preserve">Численность зарегистрированных граждан в филиале Республиканского ЦЗН «ЦЗН Кезского района» к концу сентября 2024 года достигла 107 человек (9 месяцев 2023 года – 88 человек). </w:t>
      </w:r>
    </w:p>
    <w:p w14:paraId="6F8C42A4" w14:textId="77777777" w:rsidR="008E64A1" w:rsidRPr="003D46C3" w:rsidRDefault="008E64A1" w:rsidP="008E64A1">
      <w:pPr>
        <w:tabs>
          <w:tab w:val="left" w:pos="709"/>
          <w:tab w:val="left" w:pos="2694"/>
        </w:tabs>
        <w:ind w:firstLine="426"/>
      </w:pPr>
      <w:r w:rsidRPr="003D46C3">
        <w:t>В результате, численность официально зарегистрированных безработных на конец отчетного периода, составила 95 чел., что на 2 чел., или на 2 % меньше, чем на начало текущего года.</w:t>
      </w:r>
    </w:p>
    <w:p w14:paraId="72E58E9A" w14:textId="1DAF73D7" w:rsidR="008E64A1" w:rsidRPr="003D46C3" w:rsidRDefault="008E64A1" w:rsidP="008E64A1">
      <w:pPr>
        <w:tabs>
          <w:tab w:val="left" w:pos="709"/>
          <w:tab w:val="left" w:pos="2694"/>
        </w:tabs>
        <w:ind w:firstLine="426"/>
      </w:pPr>
      <w:r w:rsidRPr="003D46C3">
        <w:t>В составе безработных граждан, состоящих на учете на конец отчетного периода:</w:t>
      </w:r>
      <w:r w:rsidRPr="003D46C3">
        <w:br/>
        <w:t xml:space="preserve">       женщины - 55 чел., или 58%;</w:t>
      </w:r>
    </w:p>
    <w:p w14:paraId="6B9CA20E" w14:textId="77777777" w:rsidR="008E64A1" w:rsidRPr="003D46C3" w:rsidRDefault="008E64A1" w:rsidP="008E64A1">
      <w:pPr>
        <w:tabs>
          <w:tab w:val="left" w:pos="709"/>
          <w:tab w:val="left" w:pos="2694"/>
        </w:tabs>
        <w:ind w:firstLine="426"/>
      </w:pPr>
      <w:r w:rsidRPr="003D46C3">
        <w:t>жители сельской местности – 95 чел., или 100%;</w:t>
      </w:r>
    </w:p>
    <w:p w14:paraId="7301D384" w14:textId="77777777" w:rsidR="008E64A1" w:rsidRPr="003D46C3" w:rsidRDefault="008E64A1" w:rsidP="008E64A1">
      <w:pPr>
        <w:tabs>
          <w:tab w:val="left" w:pos="709"/>
          <w:tab w:val="left" w:pos="2694"/>
        </w:tabs>
        <w:ind w:firstLine="426"/>
      </w:pPr>
      <w:r w:rsidRPr="003D46C3">
        <w:t>уволившиеся по собственному желанию – 49 чел., или 52%;</w:t>
      </w:r>
    </w:p>
    <w:p w14:paraId="636B7E3C" w14:textId="6876A870" w:rsidR="008E64A1" w:rsidRPr="003D46C3" w:rsidRDefault="008E64A1" w:rsidP="008E64A1">
      <w:pPr>
        <w:tabs>
          <w:tab w:val="left" w:pos="709"/>
          <w:tab w:val="left" w:pos="2694"/>
        </w:tabs>
        <w:ind w:firstLine="426"/>
      </w:pPr>
      <w:r w:rsidRPr="003D46C3">
        <w:t xml:space="preserve">уволившиеся по соглашению сторон- 25 чел., или 26 %; </w:t>
      </w:r>
    </w:p>
    <w:p w14:paraId="68A18695" w14:textId="77777777" w:rsidR="008E64A1" w:rsidRPr="003D46C3" w:rsidRDefault="008E64A1" w:rsidP="008E64A1">
      <w:pPr>
        <w:tabs>
          <w:tab w:val="left" w:pos="709"/>
          <w:tab w:val="left" w:pos="2694"/>
        </w:tabs>
        <w:ind w:firstLine="426"/>
      </w:pPr>
      <w:r w:rsidRPr="003D46C3">
        <w:t xml:space="preserve">высвобожденные работники – 12 чел., или 13%; </w:t>
      </w:r>
    </w:p>
    <w:p w14:paraId="281C6677" w14:textId="17B4FFB6" w:rsidR="008E64A1" w:rsidRPr="003D46C3" w:rsidRDefault="008E64A1" w:rsidP="008E64A1">
      <w:pPr>
        <w:tabs>
          <w:tab w:val="left" w:pos="709"/>
          <w:tab w:val="left" w:pos="2694"/>
        </w:tabs>
        <w:ind w:firstLine="426"/>
      </w:pPr>
      <w:r w:rsidRPr="003D46C3">
        <w:t>впервые ищущие работу (ранее не работавшие) – 1 чел., или 1%;</w:t>
      </w:r>
    </w:p>
    <w:p w14:paraId="78482251" w14:textId="77777777" w:rsidR="00E61B56" w:rsidRPr="003D46C3" w:rsidRDefault="00E61B56" w:rsidP="008E64A1">
      <w:pPr>
        <w:tabs>
          <w:tab w:val="left" w:pos="709"/>
          <w:tab w:val="left" w:pos="2694"/>
        </w:tabs>
        <w:ind w:firstLine="426"/>
        <w:rPr>
          <w:b/>
        </w:rPr>
      </w:pPr>
    </w:p>
    <w:p w14:paraId="0AC16851" w14:textId="45347DFE" w:rsidR="00E61B56" w:rsidRPr="003D46C3" w:rsidRDefault="008E64A1" w:rsidP="008E64A1">
      <w:pPr>
        <w:tabs>
          <w:tab w:val="left" w:pos="709"/>
          <w:tab w:val="left" w:pos="2694"/>
        </w:tabs>
        <w:ind w:firstLine="426"/>
        <w:rPr>
          <w:b/>
          <w:bCs/>
        </w:rPr>
      </w:pPr>
      <w:r w:rsidRPr="003D46C3">
        <w:rPr>
          <w:b/>
        </w:rPr>
        <w:t xml:space="preserve">Уровень безработицы на 01.10.2024 г. составляет 1,11 </w:t>
      </w:r>
      <w:r w:rsidRPr="003D46C3">
        <w:rPr>
          <w:b/>
          <w:bCs/>
        </w:rPr>
        <w:t>%.</w:t>
      </w:r>
    </w:p>
    <w:tbl>
      <w:tblPr>
        <w:tblpPr w:leftFromText="180" w:rightFromText="180" w:bottomFromText="200" w:vertAnchor="text" w:tblpY="264"/>
        <w:tblW w:w="9671" w:type="dxa"/>
        <w:shd w:val="clear" w:color="auto" w:fill="FFFFFF"/>
        <w:tblLook w:val="04A0" w:firstRow="1" w:lastRow="0" w:firstColumn="1" w:lastColumn="0" w:noHBand="0" w:noVBand="1"/>
      </w:tblPr>
      <w:tblGrid>
        <w:gridCol w:w="4977"/>
        <w:gridCol w:w="947"/>
        <w:gridCol w:w="1195"/>
        <w:gridCol w:w="1365"/>
        <w:gridCol w:w="1187"/>
      </w:tblGrid>
      <w:tr w:rsidR="003D46C3" w:rsidRPr="003D46C3" w14:paraId="29EE9F44" w14:textId="3CB5F622" w:rsidTr="00E61B56">
        <w:trPr>
          <w:trHeight w:val="537"/>
        </w:trPr>
        <w:tc>
          <w:tcPr>
            <w:tcW w:w="497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0BAEDFC2" w14:textId="77777777" w:rsidR="00E61B56" w:rsidRPr="003D46C3" w:rsidRDefault="00E61B56" w:rsidP="00E61B56">
            <w:pPr>
              <w:tabs>
                <w:tab w:val="left" w:pos="709"/>
                <w:tab w:val="left" w:pos="2694"/>
              </w:tabs>
              <w:ind w:firstLine="426"/>
            </w:pPr>
            <w:r w:rsidRPr="003D46C3">
              <w:t xml:space="preserve">Наименование показателя </w:t>
            </w:r>
          </w:p>
        </w:tc>
        <w:tc>
          <w:tcPr>
            <w:tcW w:w="94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4ECAC342" w14:textId="77777777" w:rsidR="00E61B56" w:rsidRPr="003D46C3" w:rsidRDefault="00E61B56" w:rsidP="00E61B56">
            <w:pPr>
              <w:tabs>
                <w:tab w:val="left" w:pos="0"/>
                <w:tab w:val="left" w:pos="2694"/>
              </w:tabs>
            </w:pPr>
            <w:r w:rsidRPr="003D46C3">
              <w:t>Ед. изм.</w:t>
            </w:r>
          </w:p>
        </w:tc>
        <w:tc>
          <w:tcPr>
            <w:tcW w:w="1195"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53B19424" w14:textId="1D5655AF" w:rsidR="00E61B56" w:rsidRPr="003D46C3" w:rsidRDefault="00E61B56" w:rsidP="00E61B56">
            <w:pPr>
              <w:tabs>
                <w:tab w:val="left" w:pos="0"/>
                <w:tab w:val="left" w:pos="2694"/>
              </w:tabs>
              <w:jc w:val="center"/>
            </w:pPr>
            <w:r w:rsidRPr="003D46C3">
              <w:t xml:space="preserve">9 месяцев </w:t>
            </w:r>
          </w:p>
          <w:p w14:paraId="5E8D08C3" w14:textId="7B1BC81C" w:rsidR="00E61B56" w:rsidRPr="003D46C3" w:rsidRDefault="00E61B56" w:rsidP="00E61B56">
            <w:pPr>
              <w:tabs>
                <w:tab w:val="left" w:pos="0"/>
                <w:tab w:val="left" w:pos="2694"/>
              </w:tabs>
              <w:jc w:val="center"/>
            </w:pPr>
            <w:r w:rsidRPr="003D46C3">
              <w:t>2023 года</w:t>
            </w:r>
          </w:p>
        </w:tc>
        <w:tc>
          <w:tcPr>
            <w:tcW w:w="1365"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tcPr>
          <w:p w14:paraId="0B7C99DC" w14:textId="7B9AEAF3" w:rsidR="00E61B56" w:rsidRPr="003D46C3" w:rsidRDefault="00E61B56" w:rsidP="00E61B56">
            <w:pPr>
              <w:tabs>
                <w:tab w:val="left" w:pos="0"/>
                <w:tab w:val="left" w:pos="2694"/>
              </w:tabs>
              <w:jc w:val="center"/>
            </w:pPr>
            <w:r w:rsidRPr="003D46C3">
              <w:t>9 месяцев</w:t>
            </w:r>
          </w:p>
          <w:p w14:paraId="6D81DC55" w14:textId="509A7A3B" w:rsidR="00E61B56" w:rsidRPr="003D46C3" w:rsidRDefault="00E61B56" w:rsidP="00E61B56">
            <w:pPr>
              <w:tabs>
                <w:tab w:val="left" w:pos="0"/>
                <w:tab w:val="left" w:pos="2694"/>
              </w:tabs>
              <w:jc w:val="center"/>
              <w:rPr>
                <w:b/>
              </w:rPr>
            </w:pPr>
            <w:r w:rsidRPr="003D46C3">
              <w:t>2024 год</w:t>
            </w:r>
          </w:p>
        </w:tc>
        <w:tc>
          <w:tcPr>
            <w:tcW w:w="1187" w:type="dxa"/>
            <w:tcBorders>
              <w:top w:val="single" w:sz="6" w:space="0" w:color="000000"/>
              <w:left w:val="single" w:sz="4" w:space="0" w:color="auto"/>
              <w:bottom w:val="single" w:sz="6" w:space="0" w:color="000000"/>
              <w:right w:val="single" w:sz="4" w:space="0" w:color="auto"/>
            </w:tcBorders>
            <w:shd w:val="clear" w:color="auto" w:fill="FFFFFF"/>
            <w:vAlign w:val="center"/>
          </w:tcPr>
          <w:p w14:paraId="2BB04960" w14:textId="0F3BD218" w:rsidR="00E61B56" w:rsidRPr="003D46C3" w:rsidRDefault="00E61B56" w:rsidP="00E61B56">
            <w:pPr>
              <w:jc w:val="center"/>
              <w:rPr>
                <w:bCs/>
              </w:rPr>
            </w:pPr>
            <w:r w:rsidRPr="003D46C3">
              <w:rPr>
                <w:bCs/>
              </w:rPr>
              <w:t>Темп роста, %</w:t>
            </w:r>
          </w:p>
        </w:tc>
      </w:tr>
      <w:tr w:rsidR="003D46C3" w:rsidRPr="003D46C3" w14:paraId="286BACB4" w14:textId="1B13686D" w:rsidTr="00E61B56">
        <w:trPr>
          <w:trHeight w:val="550"/>
        </w:trPr>
        <w:tc>
          <w:tcPr>
            <w:tcW w:w="497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4260CD3E" w14:textId="77777777" w:rsidR="00E61B56" w:rsidRPr="003D46C3" w:rsidRDefault="00E61B56" w:rsidP="0016245E">
            <w:pPr>
              <w:tabs>
                <w:tab w:val="left" w:pos="709"/>
                <w:tab w:val="left" w:pos="2694"/>
              </w:tabs>
              <w:ind w:firstLine="142"/>
            </w:pPr>
            <w:r w:rsidRPr="003D46C3">
              <w:t>Обратилось граждан за содействием в поиске подходящей работы</w:t>
            </w:r>
          </w:p>
        </w:tc>
        <w:tc>
          <w:tcPr>
            <w:tcW w:w="94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16AE9FB0" w14:textId="77777777" w:rsidR="00E61B56" w:rsidRPr="003D46C3" w:rsidRDefault="00E61B56" w:rsidP="00E61B56">
            <w:pPr>
              <w:tabs>
                <w:tab w:val="left" w:pos="0"/>
                <w:tab w:val="left" w:pos="2694"/>
              </w:tabs>
              <w:jc w:val="center"/>
            </w:pPr>
            <w:r w:rsidRPr="003D46C3">
              <w:t>Чел</w:t>
            </w:r>
          </w:p>
        </w:tc>
        <w:tc>
          <w:tcPr>
            <w:tcW w:w="1195"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4430E673" w14:textId="77777777" w:rsidR="00E61B56" w:rsidRPr="003D46C3" w:rsidRDefault="00E61B56" w:rsidP="00E61B56">
            <w:pPr>
              <w:tabs>
                <w:tab w:val="left" w:pos="31"/>
                <w:tab w:val="left" w:pos="2694"/>
              </w:tabs>
              <w:ind w:firstLine="31"/>
              <w:jc w:val="center"/>
              <w:rPr>
                <w:bCs/>
              </w:rPr>
            </w:pPr>
            <w:r w:rsidRPr="003D46C3">
              <w:rPr>
                <w:bCs/>
              </w:rPr>
              <w:t>291</w:t>
            </w:r>
          </w:p>
        </w:tc>
        <w:tc>
          <w:tcPr>
            <w:tcW w:w="1365"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23059682" w14:textId="77777777" w:rsidR="00E61B56" w:rsidRPr="003D46C3" w:rsidRDefault="00E61B56" w:rsidP="00E61B56">
            <w:pPr>
              <w:tabs>
                <w:tab w:val="left" w:pos="0"/>
                <w:tab w:val="left" w:pos="2694"/>
              </w:tabs>
              <w:jc w:val="center"/>
              <w:rPr>
                <w:bCs/>
              </w:rPr>
            </w:pPr>
            <w:r w:rsidRPr="003D46C3">
              <w:rPr>
                <w:bCs/>
              </w:rPr>
              <w:t>262</w:t>
            </w:r>
          </w:p>
        </w:tc>
        <w:tc>
          <w:tcPr>
            <w:tcW w:w="1187" w:type="dxa"/>
            <w:tcBorders>
              <w:top w:val="single" w:sz="6" w:space="0" w:color="000000"/>
              <w:left w:val="single" w:sz="4" w:space="0" w:color="auto"/>
              <w:bottom w:val="single" w:sz="6" w:space="0" w:color="000000"/>
              <w:right w:val="single" w:sz="4" w:space="0" w:color="auto"/>
            </w:tcBorders>
            <w:shd w:val="clear" w:color="auto" w:fill="FFFFFF"/>
            <w:vAlign w:val="center"/>
          </w:tcPr>
          <w:p w14:paraId="5299E724" w14:textId="7A2ED61D" w:rsidR="00E61B56" w:rsidRPr="003D46C3" w:rsidRDefault="0037616E" w:rsidP="00E61B56">
            <w:pPr>
              <w:tabs>
                <w:tab w:val="left" w:pos="0"/>
                <w:tab w:val="left" w:pos="2694"/>
              </w:tabs>
              <w:jc w:val="center"/>
              <w:rPr>
                <w:bCs/>
              </w:rPr>
            </w:pPr>
            <w:r w:rsidRPr="003D46C3">
              <w:rPr>
                <w:bCs/>
              </w:rPr>
              <w:t>90</w:t>
            </w:r>
          </w:p>
        </w:tc>
      </w:tr>
      <w:tr w:rsidR="003D46C3" w:rsidRPr="003D46C3" w14:paraId="723707A4" w14:textId="028CC62B" w:rsidTr="00E61B56">
        <w:trPr>
          <w:trHeight w:val="268"/>
        </w:trPr>
        <w:tc>
          <w:tcPr>
            <w:tcW w:w="497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45CD4710" w14:textId="77777777" w:rsidR="00E61B56" w:rsidRPr="003D46C3" w:rsidRDefault="00E61B56" w:rsidP="0016245E">
            <w:pPr>
              <w:tabs>
                <w:tab w:val="left" w:pos="709"/>
                <w:tab w:val="left" w:pos="2694"/>
              </w:tabs>
              <w:ind w:firstLine="142"/>
            </w:pPr>
            <w:r w:rsidRPr="003D46C3">
              <w:t>Занятое население</w:t>
            </w:r>
          </w:p>
        </w:tc>
        <w:tc>
          <w:tcPr>
            <w:tcW w:w="94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6F2C0A33" w14:textId="77777777" w:rsidR="00E61B56" w:rsidRPr="003D46C3" w:rsidRDefault="00E61B56" w:rsidP="00E61B56">
            <w:pPr>
              <w:tabs>
                <w:tab w:val="left" w:pos="0"/>
                <w:tab w:val="left" w:pos="2694"/>
              </w:tabs>
              <w:jc w:val="center"/>
            </w:pPr>
            <w:r w:rsidRPr="003D46C3">
              <w:t>Чел</w:t>
            </w:r>
          </w:p>
        </w:tc>
        <w:tc>
          <w:tcPr>
            <w:tcW w:w="1195"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07903B1F" w14:textId="77777777" w:rsidR="00E61B56" w:rsidRPr="003D46C3" w:rsidRDefault="00E61B56" w:rsidP="00E61B56">
            <w:pPr>
              <w:tabs>
                <w:tab w:val="left" w:pos="31"/>
                <w:tab w:val="left" w:pos="2694"/>
              </w:tabs>
              <w:ind w:firstLine="31"/>
              <w:jc w:val="center"/>
              <w:rPr>
                <w:bCs/>
              </w:rPr>
            </w:pPr>
            <w:r w:rsidRPr="003D46C3">
              <w:rPr>
                <w:bCs/>
              </w:rPr>
              <w:t>17</w:t>
            </w:r>
          </w:p>
        </w:tc>
        <w:tc>
          <w:tcPr>
            <w:tcW w:w="1365"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4338B9A7" w14:textId="77777777" w:rsidR="00E61B56" w:rsidRPr="003D46C3" w:rsidRDefault="00E61B56" w:rsidP="00E61B56">
            <w:pPr>
              <w:tabs>
                <w:tab w:val="left" w:pos="0"/>
                <w:tab w:val="left" w:pos="2694"/>
              </w:tabs>
              <w:jc w:val="center"/>
              <w:rPr>
                <w:bCs/>
              </w:rPr>
            </w:pPr>
            <w:r w:rsidRPr="003D46C3">
              <w:rPr>
                <w:bCs/>
              </w:rPr>
              <w:t>9</w:t>
            </w:r>
          </w:p>
        </w:tc>
        <w:tc>
          <w:tcPr>
            <w:tcW w:w="1187" w:type="dxa"/>
            <w:tcBorders>
              <w:top w:val="single" w:sz="6" w:space="0" w:color="000000"/>
              <w:left w:val="single" w:sz="4" w:space="0" w:color="auto"/>
              <w:bottom w:val="single" w:sz="6" w:space="0" w:color="000000"/>
              <w:right w:val="single" w:sz="4" w:space="0" w:color="auto"/>
            </w:tcBorders>
            <w:shd w:val="clear" w:color="auto" w:fill="FFFFFF"/>
            <w:vAlign w:val="center"/>
          </w:tcPr>
          <w:p w14:paraId="6D9B1079" w14:textId="2DFFBCCA" w:rsidR="00E61B56" w:rsidRPr="003D46C3" w:rsidRDefault="0037616E" w:rsidP="00E61B56">
            <w:pPr>
              <w:tabs>
                <w:tab w:val="left" w:pos="0"/>
                <w:tab w:val="left" w:pos="2694"/>
              </w:tabs>
              <w:jc w:val="center"/>
              <w:rPr>
                <w:bCs/>
              </w:rPr>
            </w:pPr>
            <w:r w:rsidRPr="003D46C3">
              <w:rPr>
                <w:bCs/>
              </w:rPr>
              <w:t>53</w:t>
            </w:r>
          </w:p>
        </w:tc>
      </w:tr>
      <w:tr w:rsidR="003D46C3" w:rsidRPr="003D46C3" w14:paraId="5FE84CDE" w14:textId="59D186C4" w:rsidTr="00E61B56">
        <w:trPr>
          <w:trHeight w:val="268"/>
        </w:trPr>
        <w:tc>
          <w:tcPr>
            <w:tcW w:w="497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442D25D3" w14:textId="77777777" w:rsidR="00E61B56" w:rsidRPr="003D46C3" w:rsidRDefault="00E61B56" w:rsidP="0016245E">
            <w:pPr>
              <w:tabs>
                <w:tab w:val="left" w:pos="709"/>
                <w:tab w:val="left" w:pos="2694"/>
              </w:tabs>
              <w:ind w:firstLine="142"/>
            </w:pPr>
            <w:r w:rsidRPr="003D46C3">
              <w:t>Незанятое население</w:t>
            </w:r>
          </w:p>
        </w:tc>
        <w:tc>
          <w:tcPr>
            <w:tcW w:w="94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1310E440" w14:textId="77777777" w:rsidR="00E61B56" w:rsidRPr="003D46C3" w:rsidRDefault="00E61B56" w:rsidP="00E61B56">
            <w:pPr>
              <w:tabs>
                <w:tab w:val="left" w:pos="0"/>
                <w:tab w:val="left" w:pos="2694"/>
              </w:tabs>
              <w:jc w:val="center"/>
            </w:pPr>
            <w:r w:rsidRPr="003D46C3">
              <w:t>Чел</w:t>
            </w:r>
          </w:p>
        </w:tc>
        <w:tc>
          <w:tcPr>
            <w:tcW w:w="1195"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0A112180" w14:textId="77777777" w:rsidR="00E61B56" w:rsidRPr="003D46C3" w:rsidRDefault="00E61B56" w:rsidP="00E61B56">
            <w:pPr>
              <w:tabs>
                <w:tab w:val="left" w:pos="31"/>
                <w:tab w:val="left" w:pos="2694"/>
              </w:tabs>
              <w:ind w:firstLine="31"/>
              <w:jc w:val="center"/>
              <w:rPr>
                <w:bCs/>
              </w:rPr>
            </w:pPr>
            <w:r w:rsidRPr="003D46C3">
              <w:rPr>
                <w:bCs/>
              </w:rPr>
              <w:t>274</w:t>
            </w:r>
          </w:p>
        </w:tc>
        <w:tc>
          <w:tcPr>
            <w:tcW w:w="1365"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4E3EF275" w14:textId="77777777" w:rsidR="00E61B56" w:rsidRPr="003D46C3" w:rsidRDefault="00E61B56" w:rsidP="00E61B56">
            <w:pPr>
              <w:tabs>
                <w:tab w:val="left" w:pos="0"/>
                <w:tab w:val="left" w:pos="2694"/>
              </w:tabs>
              <w:jc w:val="center"/>
              <w:rPr>
                <w:bCs/>
              </w:rPr>
            </w:pPr>
            <w:r w:rsidRPr="003D46C3">
              <w:rPr>
                <w:bCs/>
              </w:rPr>
              <w:t>253</w:t>
            </w:r>
          </w:p>
        </w:tc>
        <w:tc>
          <w:tcPr>
            <w:tcW w:w="1187" w:type="dxa"/>
            <w:tcBorders>
              <w:top w:val="single" w:sz="6" w:space="0" w:color="000000"/>
              <w:left w:val="single" w:sz="4" w:space="0" w:color="auto"/>
              <w:bottom w:val="single" w:sz="6" w:space="0" w:color="000000"/>
              <w:right w:val="single" w:sz="4" w:space="0" w:color="auto"/>
            </w:tcBorders>
            <w:shd w:val="clear" w:color="auto" w:fill="FFFFFF"/>
            <w:vAlign w:val="center"/>
          </w:tcPr>
          <w:p w14:paraId="562BE4CB" w14:textId="106EB5B1" w:rsidR="00E61B56" w:rsidRPr="003D46C3" w:rsidRDefault="0037616E" w:rsidP="00E61B56">
            <w:pPr>
              <w:tabs>
                <w:tab w:val="left" w:pos="0"/>
                <w:tab w:val="left" w:pos="2694"/>
              </w:tabs>
              <w:jc w:val="center"/>
              <w:rPr>
                <w:bCs/>
              </w:rPr>
            </w:pPr>
            <w:r w:rsidRPr="003D46C3">
              <w:rPr>
                <w:bCs/>
              </w:rPr>
              <w:t>92</w:t>
            </w:r>
          </w:p>
        </w:tc>
      </w:tr>
      <w:tr w:rsidR="003D46C3" w:rsidRPr="003D46C3" w14:paraId="761716D1" w14:textId="256A53E4" w:rsidTr="00E61B56">
        <w:trPr>
          <w:trHeight w:val="282"/>
        </w:trPr>
        <w:tc>
          <w:tcPr>
            <w:tcW w:w="497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6DD9BCBC" w14:textId="77777777" w:rsidR="00E61B56" w:rsidRPr="003D46C3" w:rsidRDefault="00E61B56" w:rsidP="0016245E">
            <w:pPr>
              <w:tabs>
                <w:tab w:val="left" w:pos="709"/>
                <w:tab w:val="left" w:pos="2694"/>
              </w:tabs>
              <w:ind w:firstLine="142"/>
            </w:pPr>
            <w:r w:rsidRPr="003D46C3">
              <w:t>Учащиеся</w:t>
            </w:r>
          </w:p>
        </w:tc>
        <w:tc>
          <w:tcPr>
            <w:tcW w:w="94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552A5B34" w14:textId="77777777" w:rsidR="00E61B56" w:rsidRPr="003D46C3" w:rsidRDefault="00E61B56" w:rsidP="00E61B56">
            <w:pPr>
              <w:tabs>
                <w:tab w:val="left" w:pos="0"/>
                <w:tab w:val="left" w:pos="2694"/>
              </w:tabs>
              <w:jc w:val="center"/>
            </w:pPr>
            <w:r w:rsidRPr="003D46C3">
              <w:t>Чел.</w:t>
            </w:r>
          </w:p>
        </w:tc>
        <w:tc>
          <w:tcPr>
            <w:tcW w:w="1195"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54F9AABD" w14:textId="77777777" w:rsidR="00E61B56" w:rsidRPr="003D46C3" w:rsidRDefault="00E61B56" w:rsidP="00E61B56">
            <w:pPr>
              <w:tabs>
                <w:tab w:val="left" w:pos="31"/>
                <w:tab w:val="left" w:pos="2694"/>
              </w:tabs>
              <w:ind w:firstLine="31"/>
              <w:jc w:val="center"/>
              <w:rPr>
                <w:bCs/>
              </w:rPr>
            </w:pPr>
            <w:r w:rsidRPr="003D46C3">
              <w:rPr>
                <w:bCs/>
              </w:rPr>
              <w:t>25</w:t>
            </w:r>
          </w:p>
        </w:tc>
        <w:tc>
          <w:tcPr>
            <w:tcW w:w="1365"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0917EE21" w14:textId="77777777" w:rsidR="00E61B56" w:rsidRPr="003D46C3" w:rsidRDefault="00E61B56" w:rsidP="00E61B56">
            <w:pPr>
              <w:tabs>
                <w:tab w:val="left" w:pos="0"/>
                <w:tab w:val="left" w:pos="2694"/>
              </w:tabs>
              <w:jc w:val="center"/>
              <w:rPr>
                <w:bCs/>
              </w:rPr>
            </w:pPr>
            <w:r w:rsidRPr="003D46C3">
              <w:rPr>
                <w:bCs/>
              </w:rPr>
              <w:t>68</w:t>
            </w:r>
          </w:p>
        </w:tc>
        <w:tc>
          <w:tcPr>
            <w:tcW w:w="1187" w:type="dxa"/>
            <w:tcBorders>
              <w:top w:val="single" w:sz="6" w:space="0" w:color="000000"/>
              <w:left w:val="single" w:sz="4" w:space="0" w:color="auto"/>
              <w:bottom w:val="single" w:sz="6" w:space="0" w:color="000000"/>
              <w:right w:val="single" w:sz="4" w:space="0" w:color="auto"/>
            </w:tcBorders>
            <w:shd w:val="clear" w:color="auto" w:fill="FFFFFF"/>
            <w:vAlign w:val="center"/>
          </w:tcPr>
          <w:p w14:paraId="7B2119FB" w14:textId="532ECB78" w:rsidR="00E61B56" w:rsidRPr="003D46C3" w:rsidRDefault="0037616E" w:rsidP="00E61B56">
            <w:pPr>
              <w:tabs>
                <w:tab w:val="left" w:pos="0"/>
                <w:tab w:val="left" w:pos="2694"/>
              </w:tabs>
              <w:jc w:val="center"/>
              <w:rPr>
                <w:bCs/>
              </w:rPr>
            </w:pPr>
            <w:r w:rsidRPr="003D46C3">
              <w:rPr>
                <w:bCs/>
              </w:rPr>
              <w:t>272</w:t>
            </w:r>
          </w:p>
        </w:tc>
      </w:tr>
      <w:tr w:rsidR="003D46C3" w:rsidRPr="003D46C3" w14:paraId="704FFBDC" w14:textId="2F82C63B" w:rsidTr="00E61B56">
        <w:trPr>
          <w:trHeight w:val="550"/>
        </w:trPr>
        <w:tc>
          <w:tcPr>
            <w:tcW w:w="497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6ED33DEB" w14:textId="77777777" w:rsidR="00E61B56" w:rsidRPr="003D46C3" w:rsidRDefault="00E61B56" w:rsidP="0016245E">
            <w:pPr>
              <w:tabs>
                <w:tab w:val="left" w:pos="709"/>
                <w:tab w:val="left" w:pos="2694"/>
              </w:tabs>
              <w:ind w:firstLine="142"/>
            </w:pPr>
            <w:r w:rsidRPr="003D46C3">
              <w:t>Признано безработными за отчетный период</w:t>
            </w:r>
          </w:p>
        </w:tc>
        <w:tc>
          <w:tcPr>
            <w:tcW w:w="94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38FB5316" w14:textId="77777777" w:rsidR="00E61B56" w:rsidRPr="003D46C3" w:rsidRDefault="00E61B56" w:rsidP="00E61B56">
            <w:pPr>
              <w:tabs>
                <w:tab w:val="left" w:pos="0"/>
                <w:tab w:val="left" w:pos="2694"/>
              </w:tabs>
              <w:jc w:val="center"/>
            </w:pPr>
            <w:r w:rsidRPr="003D46C3">
              <w:t>Чел</w:t>
            </w:r>
          </w:p>
        </w:tc>
        <w:tc>
          <w:tcPr>
            <w:tcW w:w="1195"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1CAF506E" w14:textId="77777777" w:rsidR="00E61B56" w:rsidRPr="003D46C3" w:rsidRDefault="00E61B56" w:rsidP="00E61B56">
            <w:pPr>
              <w:tabs>
                <w:tab w:val="left" w:pos="31"/>
                <w:tab w:val="left" w:pos="2694"/>
              </w:tabs>
              <w:ind w:firstLine="31"/>
              <w:jc w:val="center"/>
              <w:rPr>
                <w:bCs/>
              </w:rPr>
            </w:pPr>
            <w:r w:rsidRPr="003D46C3">
              <w:rPr>
                <w:bCs/>
              </w:rPr>
              <w:t>222</w:t>
            </w:r>
          </w:p>
        </w:tc>
        <w:tc>
          <w:tcPr>
            <w:tcW w:w="1365"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0CAD52D9" w14:textId="77777777" w:rsidR="00E61B56" w:rsidRPr="003D46C3" w:rsidRDefault="00E61B56" w:rsidP="00E61B56">
            <w:pPr>
              <w:tabs>
                <w:tab w:val="left" w:pos="0"/>
                <w:tab w:val="left" w:pos="2694"/>
              </w:tabs>
              <w:jc w:val="center"/>
              <w:rPr>
                <w:bCs/>
              </w:rPr>
            </w:pPr>
            <w:r w:rsidRPr="003D46C3">
              <w:rPr>
                <w:bCs/>
              </w:rPr>
              <w:t>199</w:t>
            </w:r>
          </w:p>
        </w:tc>
        <w:tc>
          <w:tcPr>
            <w:tcW w:w="1187" w:type="dxa"/>
            <w:tcBorders>
              <w:top w:val="single" w:sz="6" w:space="0" w:color="000000"/>
              <w:left w:val="single" w:sz="4" w:space="0" w:color="auto"/>
              <w:bottom w:val="single" w:sz="6" w:space="0" w:color="000000"/>
              <w:right w:val="single" w:sz="4" w:space="0" w:color="auto"/>
            </w:tcBorders>
            <w:shd w:val="clear" w:color="auto" w:fill="FFFFFF"/>
            <w:vAlign w:val="center"/>
          </w:tcPr>
          <w:p w14:paraId="46FBA365" w14:textId="04FB0B90" w:rsidR="00E61B56" w:rsidRPr="003D46C3" w:rsidRDefault="0037616E" w:rsidP="00E61B56">
            <w:pPr>
              <w:tabs>
                <w:tab w:val="left" w:pos="0"/>
                <w:tab w:val="left" w:pos="2694"/>
              </w:tabs>
              <w:jc w:val="center"/>
              <w:rPr>
                <w:bCs/>
              </w:rPr>
            </w:pPr>
            <w:r w:rsidRPr="003D46C3">
              <w:rPr>
                <w:bCs/>
              </w:rPr>
              <w:t>90</w:t>
            </w:r>
          </w:p>
        </w:tc>
      </w:tr>
      <w:tr w:rsidR="003D46C3" w:rsidRPr="003D46C3" w14:paraId="6777A22F" w14:textId="04A1BE95" w:rsidTr="00E61B56">
        <w:trPr>
          <w:trHeight w:val="340"/>
        </w:trPr>
        <w:tc>
          <w:tcPr>
            <w:tcW w:w="497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477E2D7E" w14:textId="77777777" w:rsidR="00E61B56" w:rsidRPr="003D46C3" w:rsidRDefault="00E61B56" w:rsidP="0016245E">
            <w:pPr>
              <w:tabs>
                <w:tab w:val="left" w:pos="709"/>
                <w:tab w:val="left" w:pos="2694"/>
              </w:tabs>
              <w:ind w:firstLine="142"/>
            </w:pPr>
            <w:r w:rsidRPr="003D46C3">
              <w:t>Снято с учета безработных граждан</w:t>
            </w:r>
          </w:p>
        </w:tc>
        <w:tc>
          <w:tcPr>
            <w:tcW w:w="94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4EA41D4E" w14:textId="77777777" w:rsidR="00E61B56" w:rsidRPr="003D46C3" w:rsidRDefault="00E61B56" w:rsidP="00E61B56">
            <w:pPr>
              <w:tabs>
                <w:tab w:val="left" w:pos="0"/>
                <w:tab w:val="left" w:pos="2694"/>
              </w:tabs>
              <w:jc w:val="center"/>
            </w:pPr>
            <w:r w:rsidRPr="003D46C3">
              <w:t>Чел</w:t>
            </w:r>
          </w:p>
        </w:tc>
        <w:tc>
          <w:tcPr>
            <w:tcW w:w="1195"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09050DB5" w14:textId="77777777" w:rsidR="00E61B56" w:rsidRPr="003D46C3" w:rsidRDefault="00E61B56" w:rsidP="00E61B56">
            <w:pPr>
              <w:tabs>
                <w:tab w:val="left" w:pos="31"/>
                <w:tab w:val="left" w:pos="2694"/>
              </w:tabs>
              <w:ind w:firstLine="31"/>
              <w:jc w:val="center"/>
              <w:rPr>
                <w:bCs/>
              </w:rPr>
            </w:pPr>
            <w:r w:rsidRPr="003D46C3">
              <w:rPr>
                <w:bCs/>
              </w:rPr>
              <w:t>228</w:t>
            </w:r>
          </w:p>
        </w:tc>
        <w:tc>
          <w:tcPr>
            <w:tcW w:w="1365"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21EBA076" w14:textId="77777777" w:rsidR="00E61B56" w:rsidRPr="003D46C3" w:rsidRDefault="00E61B56" w:rsidP="00E61B56">
            <w:pPr>
              <w:tabs>
                <w:tab w:val="left" w:pos="0"/>
                <w:tab w:val="left" w:pos="2694"/>
              </w:tabs>
              <w:jc w:val="center"/>
              <w:rPr>
                <w:bCs/>
              </w:rPr>
            </w:pPr>
            <w:r w:rsidRPr="003D46C3">
              <w:rPr>
                <w:bCs/>
              </w:rPr>
              <w:t>201</w:t>
            </w:r>
          </w:p>
        </w:tc>
        <w:tc>
          <w:tcPr>
            <w:tcW w:w="1187" w:type="dxa"/>
            <w:tcBorders>
              <w:top w:val="single" w:sz="6" w:space="0" w:color="000000"/>
              <w:left w:val="single" w:sz="4" w:space="0" w:color="auto"/>
              <w:bottom w:val="single" w:sz="6" w:space="0" w:color="000000"/>
              <w:right w:val="single" w:sz="4" w:space="0" w:color="auto"/>
            </w:tcBorders>
            <w:shd w:val="clear" w:color="auto" w:fill="FFFFFF"/>
            <w:vAlign w:val="center"/>
          </w:tcPr>
          <w:p w14:paraId="4C18FEEB" w14:textId="256DE8C4" w:rsidR="00E61B56" w:rsidRPr="003D46C3" w:rsidRDefault="0037616E" w:rsidP="00E61B56">
            <w:pPr>
              <w:tabs>
                <w:tab w:val="left" w:pos="0"/>
                <w:tab w:val="left" w:pos="2694"/>
              </w:tabs>
              <w:jc w:val="center"/>
              <w:rPr>
                <w:bCs/>
              </w:rPr>
            </w:pPr>
            <w:r w:rsidRPr="003D46C3">
              <w:rPr>
                <w:bCs/>
              </w:rPr>
              <w:t>88</w:t>
            </w:r>
          </w:p>
        </w:tc>
      </w:tr>
      <w:tr w:rsidR="003D46C3" w:rsidRPr="003D46C3" w14:paraId="68DA277D" w14:textId="52437E50" w:rsidTr="00E61B56">
        <w:trPr>
          <w:trHeight w:val="282"/>
        </w:trPr>
        <w:tc>
          <w:tcPr>
            <w:tcW w:w="497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7395E4AD" w14:textId="77777777" w:rsidR="00E61B56" w:rsidRPr="003D46C3" w:rsidRDefault="00E61B56" w:rsidP="0016245E">
            <w:pPr>
              <w:tabs>
                <w:tab w:val="left" w:pos="709"/>
                <w:tab w:val="left" w:pos="2694"/>
              </w:tabs>
              <w:ind w:firstLine="142"/>
            </w:pPr>
            <w:r w:rsidRPr="003D46C3">
              <w:t>Нашли работу (доходное занятие), всего</w:t>
            </w:r>
          </w:p>
        </w:tc>
        <w:tc>
          <w:tcPr>
            <w:tcW w:w="94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5872A780" w14:textId="77777777" w:rsidR="00E61B56" w:rsidRPr="003D46C3" w:rsidRDefault="00E61B56" w:rsidP="00E61B56">
            <w:pPr>
              <w:tabs>
                <w:tab w:val="left" w:pos="0"/>
                <w:tab w:val="left" w:pos="2694"/>
              </w:tabs>
              <w:jc w:val="center"/>
            </w:pPr>
            <w:r w:rsidRPr="003D46C3">
              <w:t>Чел</w:t>
            </w:r>
          </w:p>
        </w:tc>
        <w:tc>
          <w:tcPr>
            <w:tcW w:w="1195"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4190ADA5" w14:textId="77777777" w:rsidR="00E61B56" w:rsidRPr="003D46C3" w:rsidRDefault="00E61B56" w:rsidP="00E61B56">
            <w:pPr>
              <w:tabs>
                <w:tab w:val="left" w:pos="31"/>
                <w:tab w:val="left" w:pos="2694"/>
              </w:tabs>
              <w:ind w:firstLine="31"/>
              <w:jc w:val="center"/>
              <w:rPr>
                <w:bCs/>
              </w:rPr>
            </w:pPr>
            <w:r w:rsidRPr="003D46C3">
              <w:rPr>
                <w:bCs/>
              </w:rPr>
              <w:t>184</w:t>
            </w:r>
          </w:p>
        </w:tc>
        <w:tc>
          <w:tcPr>
            <w:tcW w:w="1365"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66626C1B" w14:textId="77777777" w:rsidR="00E61B56" w:rsidRPr="003D46C3" w:rsidRDefault="00E61B56" w:rsidP="00E61B56">
            <w:pPr>
              <w:tabs>
                <w:tab w:val="left" w:pos="0"/>
                <w:tab w:val="left" w:pos="2694"/>
              </w:tabs>
              <w:jc w:val="center"/>
              <w:rPr>
                <w:bCs/>
              </w:rPr>
            </w:pPr>
            <w:r w:rsidRPr="003D46C3">
              <w:rPr>
                <w:bCs/>
              </w:rPr>
              <w:t>125</w:t>
            </w:r>
          </w:p>
        </w:tc>
        <w:tc>
          <w:tcPr>
            <w:tcW w:w="1187" w:type="dxa"/>
            <w:tcBorders>
              <w:top w:val="single" w:sz="6" w:space="0" w:color="000000"/>
              <w:left w:val="single" w:sz="4" w:space="0" w:color="auto"/>
              <w:bottom w:val="single" w:sz="6" w:space="0" w:color="000000"/>
              <w:right w:val="single" w:sz="4" w:space="0" w:color="auto"/>
            </w:tcBorders>
            <w:shd w:val="clear" w:color="auto" w:fill="FFFFFF"/>
            <w:vAlign w:val="center"/>
          </w:tcPr>
          <w:p w14:paraId="02519291" w14:textId="041B5146" w:rsidR="00E61B56" w:rsidRPr="003D46C3" w:rsidRDefault="0037616E" w:rsidP="00E61B56">
            <w:pPr>
              <w:tabs>
                <w:tab w:val="left" w:pos="0"/>
                <w:tab w:val="left" w:pos="2694"/>
              </w:tabs>
              <w:jc w:val="center"/>
              <w:rPr>
                <w:bCs/>
              </w:rPr>
            </w:pPr>
            <w:r w:rsidRPr="003D46C3">
              <w:rPr>
                <w:bCs/>
              </w:rPr>
              <w:t>68</w:t>
            </w:r>
          </w:p>
        </w:tc>
      </w:tr>
      <w:tr w:rsidR="003D46C3" w:rsidRPr="003D46C3" w14:paraId="33FF6663" w14:textId="689EA3BC" w:rsidTr="00E61B56">
        <w:trPr>
          <w:trHeight w:val="268"/>
        </w:trPr>
        <w:tc>
          <w:tcPr>
            <w:tcW w:w="497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1429E4E4" w14:textId="77777777" w:rsidR="00E61B56" w:rsidRPr="003D46C3" w:rsidRDefault="00E61B56" w:rsidP="0016245E">
            <w:pPr>
              <w:tabs>
                <w:tab w:val="left" w:pos="709"/>
                <w:tab w:val="left" w:pos="2694"/>
              </w:tabs>
              <w:ind w:firstLine="142"/>
            </w:pPr>
            <w:r w:rsidRPr="003D46C3">
              <w:lastRenderedPageBreak/>
              <w:t>Нашли работу безработные</w:t>
            </w:r>
          </w:p>
        </w:tc>
        <w:tc>
          <w:tcPr>
            <w:tcW w:w="94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263EC9AF" w14:textId="77777777" w:rsidR="00E61B56" w:rsidRPr="003D46C3" w:rsidRDefault="00E61B56" w:rsidP="00E61B56">
            <w:pPr>
              <w:tabs>
                <w:tab w:val="left" w:pos="0"/>
                <w:tab w:val="left" w:pos="2694"/>
              </w:tabs>
              <w:jc w:val="center"/>
            </w:pPr>
            <w:r w:rsidRPr="003D46C3">
              <w:t>Чел</w:t>
            </w:r>
          </w:p>
        </w:tc>
        <w:tc>
          <w:tcPr>
            <w:tcW w:w="1195"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51CC03A8" w14:textId="77777777" w:rsidR="00E61B56" w:rsidRPr="003D46C3" w:rsidRDefault="00E61B56" w:rsidP="00E61B56">
            <w:pPr>
              <w:tabs>
                <w:tab w:val="left" w:pos="31"/>
                <w:tab w:val="left" w:pos="2694"/>
              </w:tabs>
              <w:ind w:firstLine="31"/>
              <w:jc w:val="center"/>
              <w:rPr>
                <w:bCs/>
              </w:rPr>
            </w:pPr>
            <w:r w:rsidRPr="003D46C3">
              <w:rPr>
                <w:bCs/>
              </w:rPr>
              <w:t>137</w:t>
            </w:r>
          </w:p>
        </w:tc>
        <w:tc>
          <w:tcPr>
            <w:tcW w:w="1365"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1AB53001" w14:textId="77777777" w:rsidR="00E61B56" w:rsidRPr="003D46C3" w:rsidRDefault="00E61B56" w:rsidP="00E61B56">
            <w:pPr>
              <w:tabs>
                <w:tab w:val="left" w:pos="0"/>
                <w:tab w:val="left" w:pos="2694"/>
              </w:tabs>
              <w:jc w:val="center"/>
              <w:rPr>
                <w:bCs/>
              </w:rPr>
            </w:pPr>
            <w:r w:rsidRPr="003D46C3">
              <w:rPr>
                <w:bCs/>
              </w:rPr>
              <w:t>98</w:t>
            </w:r>
          </w:p>
        </w:tc>
        <w:tc>
          <w:tcPr>
            <w:tcW w:w="1187" w:type="dxa"/>
            <w:tcBorders>
              <w:top w:val="single" w:sz="6" w:space="0" w:color="000000"/>
              <w:left w:val="single" w:sz="4" w:space="0" w:color="auto"/>
              <w:bottom w:val="single" w:sz="6" w:space="0" w:color="000000"/>
              <w:right w:val="single" w:sz="4" w:space="0" w:color="auto"/>
            </w:tcBorders>
            <w:shd w:val="clear" w:color="auto" w:fill="FFFFFF"/>
            <w:vAlign w:val="center"/>
          </w:tcPr>
          <w:p w14:paraId="28FC6466" w14:textId="34695C92" w:rsidR="00E61B56" w:rsidRPr="003D46C3" w:rsidRDefault="0037616E" w:rsidP="00E61B56">
            <w:pPr>
              <w:tabs>
                <w:tab w:val="left" w:pos="0"/>
                <w:tab w:val="left" w:pos="2694"/>
              </w:tabs>
              <w:jc w:val="center"/>
              <w:rPr>
                <w:bCs/>
              </w:rPr>
            </w:pPr>
            <w:r w:rsidRPr="003D46C3">
              <w:rPr>
                <w:bCs/>
              </w:rPr>
              <w:t>72</w:t>
            </w:r>
          </w:p>
        </w:tc>
      </w:tr>
      <w:tr w:rsidR="003D46C3" w:rsidRPr="003D46C3" w14:paraId="0240C868" w14:textId="371611CD" w:rsidTr="00E61B56">
        <w:trPr>
          <w:trHeight w:val="282"/>
        </w:trPr>
        <w:tc>
          <w:tcPr>
            <w:tcW w:w="497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6807BD81" w14:textId="77777777" w:rsidR="00E61B56" w:rsidRPr="003D46C3" w:rsidRDefault="00E61B56" w:rsidP="0016245E">
            <w:pPr>
              <w:tabs>
                <w:tab w:val="left" w:pos="709"/>
                <w:tab w:val="left" w:pos="2694"/>
              </w:tabs>
              <w:ind w:firstLine="142"/>
            </w:pPr>
            <w:r w:rsidRPr="003D46C3">
              <w:t>Оформлено на досрочную пенсию</w:t>
            </w:r>
          </w:p>
        </w:tc>
        <w:tc>
          <w:tcPr>
            <w:tcW w:w="94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0BFDDA07" w14:textId="77777777" w:rsidR="00E61B56" w:rsidRPr="003D46C3" w:rsidRDefault="00E61B56" w:rsidP="00E61B56">
            <w:pPr>
              <w:tabs>
                <w:tab w:val="left" w:pos="0"/>
                <w:tab w:val="left" w:pos="2694"/>
              </w:tabs>
              <w:jc w:val="center"/>
            </w:pPr>
            <w:r w:rsidRPr="003D46C3">
              <w:t>Чел</w:t>
            </w:r>
          </w:p>
        </w:tc>
        <w:tc>
          <w:tcPr>
            <w:tcW w:w="1195"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24A2020E" w14:textId="77777777" w:rsidR="00E61B56" w:rsidRPr="003D46C3" w:rsidRDefault="00E61B56" w:rsidP="00E61B56">
            <w:pPr>
              <w:tabs>
                <w:tab w:val="left" w:pos="31"/>
                <w:tab w:val="left" w:pos="2694"/>
              </w:tabs>
              <w:ind w:firstLine="31"/>
              <w:jc w:val="center"/>
              <w:rPr>
                <w:bCs/>
              </w:rPr>
            </w:pPr>
            <w:r w:rsidRPr="003D46C3">
              <w:rPr>
                <w:bCs/>
              </w:rPr>
              <w:t>2</w:t>
            </w:r>
          </w:p>
        </w:tc>
        <w:tc>
          <w:tcPr>
            <w:tcW w:w="1365"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76359FCF" w14:textId="77777777" w:rsidR="00E61B56" w:rsidRPr="003D46C3" w:rsidRDefault="00E61B56" w:rsidP="00E61B56">
            <w:pPr>
              <w:tabs>
                <w:tab w:val="left" w:pos="0"/>
                <w:tab w:val="left" w:pos="2694"/>
              </w:tabs>
              <w:jc w:val="center"/>
              <w:rPr>
                <w:bCs/>
              </w:rPr>
            </w:pPr>
            <w:r w:rsidRPr="003D46C3">
              <w:rPr>
                <w:bCs/>
              </w:rPr>
              <w:t>0</w:t>
            </w:r>
          </w:p>
        </w:tc>
        <w:tc>
          <w:tcPr>
            <w:tcW w:w="1187" w:type="dxa"/>
            <w:tcBorders>
              <w:top w:val="single" w:sz="6" w:space="0" w:color="000000"/>
              <w:left w:val="single" w:sz="4" w:space="0" w:color="auto"/>
              <w:bottom w:val="single" w:sz="6" w:space="0" w:color="000000"/>
              <w:right w:val="single" w:sz="4" w:space="0" w:color="auto"/>
            </w:tcBorders>
            <w:shd w:val="clear" w:color="auto" w:fill="FFFFFF"/>
            <w:vAlign w:val="center"/>
          </w:tcPr>
          <w:p w14:paraId="64B5C95A" w14:textId="49111711" w:rsidR="00E61B56" w:rsidRPr="003D46C3" w:rsidRDefault="0037616E" w:rsidP="00E61B56">
            <w:pPr>
              <w:tabs>
                <w:tab w:val="left" w:pos="0"/>
                <w:tab w:val="left" w:pos="2694"/>
              </w:tabs>
              <w:jc w:val="center"/>
              <w:rPr>
                <w:bCs/>
              </w:rPr>
            </w:pPr>
            <w:r w:rsidRPr="003D46C3">
              <w:rPr>
                <w:bCs/>
              </w:rPr>
              <w:t>0</w:t>
            </w:r>
          </w:p>
        </w:tc>
      </w:tr>
      <w:tr w:rsidR="003D46C3" w:rsidRPr="003D46C3" w14:paraId="1AD0D2CB" w14:textId="3E732BA1" w:rsidTr="00E61B56">
        <w:trPr>
          <w:trHeight w:val="535"/>
        </w:trPr>
        <w:tc>
          <w:tcPr>
            <w:tcW w:w="497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0A54E92B" w14:textId="539C11D9" w:rsidR="00E61B56" w:rsidRPr="003D46C3" w:rsidRDefault="00E61B56" w:rsidP="0016245E">
            <w:pPr>
              <w:tabs>
                <w:tab w:val="left" w:pos="709"/>
                <w:tab w:val="left" w:pos="2694"/>
              </w:tabs>
              <w:ind w:firstLine="142"/>
            </w:pPr>
            <w:r w:rsidRPr="003D46C3">
              <w:t>Приступили к профобучению безработные</w:t>
            </w:r>
          </w:p>
        </w:tc>
        <w:tc>
          <w:tcPr>
            <w:tcW w:w="94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7681D09D" w14:textId="77777777" w:rsidR="00E61B56" w:rsidRPr="003D46C3" w:rsidRDefault="00E61B56" w:rsidP="00E61B56">
            <w:pPr>
              <w:tabs>
                <w:tab w:val="left" w:pos="0"/>
                <w:tab w:val="left" w:pos="2694"/>
              </w:tabs>
              <w:jc w:val="center"/>
            </w:pPr>
            <w:r w:rsidRPr="003D46C3">
              <w:t>Чел</w:t>
            </w:r>
          </w:p>
        </w:tc>
        <w:tc>
          <w:tcPr>
            <w:tcW w:w="1195"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6D2D1E7E" w14:textId="77777777" w:rsidR="00E61B56" w:rsidRPr="003D46C3" w:rsidRDefault="00E61B56" w:rsidP="00E61B56">
            <w:pPr>
              <w:tabs>
                <w:tab w:val="left" w:pos="31"/>
                <w:tab w:val="left" w:pos="2694"/>
              </w:tabs>
              <w:ind w:firstLine="31"/>
              <w:jc w:val="center"/>
              <w:rPr>
                <w:bCs/>
              </w:rPr>
            </w:pPr>
            <w:r w:rsidRPr="003D46C3">
              <w:rPr>
                <w:bCs/>
              </w:rPr>
              <w:t>13</w:t>
            </w:r>
          </w:p>
        </w:tc>
        <w:tc>
          <w:tcPr>
            <w:tcW w:w="1365"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76F7C86C" w14:textId="77777777" w:rsidR="00E61B56" w:rsidRPr="003D46C3" w:rsidRDefault="00E61B56" w:rsidP="00E61B56">
            <w:pPr>
              <w:tabs>
                <w:tab w:val="left" w:pos="0"/>
                <w:tab w:val="left" w:pos="2694"/>
              </w:tabs>
              <w:jc w:val="center"/>
              <w:rPr>
                <w:bCs/>
              </w:rPr>
            </w:pPr>
            <w:r w:rsidRPr="003D46C3">
              <w:rPr>
                <w:bCs/>
              </w:rPr>
              <w:t>10</w:t>
            </w:r>
          </w:p>
        </w:tc>
        <w:tc>
          <w:tcPr>
            <w:tcW w:w="1187" w:type="dxa"/>
            <w:tcBorders>
              <w:top w:val="single" w:sz="6" w:space="0" w:color="000000"/>
              <w:left w:val="single" w:sz="4" w:space="0" w:color="auto"/>
              <w:bottom w:val="single" w:sz="6" w:space="0" w:color="000000"/>
              <w:right w:val="single" w:sz="4" w:space="0" w:color="auto"/>
            </w:tcBorders>
            <w:shd w:val="clear" w:color="auto" w:fill="FFFFFF"/>
            <w:vAlign w:val="center"/>
          </w:tcPr>
          <w:p w14:paraId="635D938E" w14:textId="60D5E99A" w:rsidR="00E61B56" w:rsidRPr="003D46C3" w:rsidRDefault="0037616E" w:rsidP="00E61B56">
            <w:pPr>
              <w:tabs>
                <w:tab w:val="left" w:pos="0"/>
                <w:tab w:val="left" w:pos="2694"/>
              </w:tabs>
              <w:jc w:val="center"/>
              <w:rPr>
                <w:bCs/>
              </w:rPr>
            </w:pPr>
            <w:r w:rsidRPr="003D46C3">
              <w:rPr>
                <w:bCs/>
              </w:rPr>
              <w:t>77</w:t>
            </w:r>
          </w:p>
        </w:tc>
      </w:tr>
      <w:tr w:rsidR="003D46C3" w:rsidRPr="003D46C3" w14:paraId="6AE64B02" w14:textId="7FF1758D" w:rsidTr="00E61B56">
        <w:trPr>
          <w:trHeight w:val="550"/>
        </w:trPr>
        <w:tc>
          <w:tcPr>
            <w:tcW w:w="497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58337D74" w14:textId="77777777" w:rsidR="00E61B56" w:rsidRPr="003D46C3" w:rsidRDefault="00E61B56" w:rsidP="0016245E">
            <w:pPr>
              <w:tabs>
                <w:tab w:val="left" w:pos="709"/>
                <w:tab w:val="left" w:pos="2694"/>
              </w:tabs>
              <w:ind w:firstLine="142"/>
            </w:pPr>
            <w:r w:rsidRPr="003D46C3">
              <w:t>Снято с учета по другим причинам, безработных</w:t>
            </w:r>
          </w:p>
        </w:tc>
        <w:tc>
          <w:tcPr>
            <w:tcW w:w="94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4A609E76" w14:textId="77777777" w:rsidR="00E61B56" w:rsidRPr="003D46C3" w:rsidRDefault="00E61B56" w:rsidP="00E61B56">
            <w:pPr>
              <w:tabs>
                <w:tab w:val="left" w:pos="0"/>
                <w:tab w:val="left" w:pos="2694"/>
              </w:tabs>
              <w:jc w:val="center"/>
            </w:pPr>
            <w:r w:rsidRPr="003D46C3">
              <w:t>Чел</w:t>
            </w:r>
          </w:p>
        </w:tc>
        <w:tc>
          <w:tcPr>
            <w:tcW w:w="1195"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77ABEE1B" w14:textId="77777777" w:rsidR="00E61B56" w:rsidRPr="003D46C3" w:rsidRDefault="00E61B56" w:rsidP="00E61B56">
            <w:pPr>
              <w:tabs>
                <w:tab w:val="left" w:pos="31"/>
                <w:tab w:val="left" w:pos="2694"/>
              </w:tabs>
              <w:ind w:firstLine="31"/>
              <w:jc w:val="center"/>
              <w:rPr>
                <w:bCs/>
              </w:rPr>
            </w:pPr>
            <w:r w:rsidRPr="003D46C3">
              <w:rPr>
                <w:bCs/>
              </w:rPr>
              <w:t>76</w:t>
            </w:r>
          </w:p>
        </w:tc>
        <w:tc>
          <w:tcPr>
            <w:tcW w:w="1365"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19DA6877" w14:textId="77777777" w:rsidR="00E61B56" w:rsidRPr="003D46C3" w:rsidRDefault="00E61B56" w:rsidP="00E61B56">
            <w:pPr>
              <w:tabs>
                <w:tab w:val="left" w:pos="0"/>
                <w:tab w:val="left" w:pos="2694"/>
              </w:tabs>
              <w:jc w:val="center"/>
              <w:rPr>
                <w:bCs/>
              </w:rPr>
            </w:pPr>
            <w:r w:rsidRPr="003D46C3">
              <w:rPr>
                <w:bCs/>
              </w:rPr>
              <w:t>93</w:t>
            </w:r>
          </w:p>
        </w:tc>
        <w:tc>
          <w:tcPr>
            <w:tcW w:w="1187" w:type="dxa"/>
            <w:tcBorders>
              <w:top w:val="single" w:sz="6" w:space="0" w:color="000000"/>
              <w:left w:val="single" w:sz="4" w:space="0" w:color="auto"/>
              <w:bottom w:val="single" w:sz="6" w:space="0" w:color="000000"/>
              <w:right w:val="single" w:sz="4" w:space="0" w:color="auto"/>
            </w:tcBorders>
            <w:shd w:val="clear" w:color="auto" w:fill="FFFFFF"/>
            <w:vAlign w:val="center"/>
          </w:tcPr>
          <w:p w14:paraId="6D37AA37" w14:textId="7C6F0A0B" w:rsidR="00E61B56" w:rsidRPr="003D46C3" w:rsidRDefault="0037616E" w:rsidP="00E61B56">
            <w:pPr>
              <w:tabs>
                <w:tab w:val="left" w:pos="0"/>
                <w:tab w:val="left" w:pos="2694"/>
              </w:tabs>
              <w:jc w:val="center"/>
              <w:rPr>
                <w:bCs/>
              </w:rPr>
            </w:pPr>
            <w:r w:rsidRPr="003D46C3">
              <w:rPr>
                <w:bCs/>
              </w:rPr>
              <w:t>122</w:t>
            </w:r>
          </w:p>
        </w:tc>
      </w:tr>
      <w:tr w:rsidR="003D46C3" w:rsidRPr="003D46C3" w14:paraId="501C5C16" w14:textId="18509F3B" w:rsidTr="00E61B56">
        <w:trPr>
          <w:trHeight w:val="550"/>
        </w:trPr>
        <w:tc>
          <w:tcPr>
            <w:tcW w:w="497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1FD88B42" w14:textId="77777777" w:rsidR="00E61B56" w:rsidRPr="003D46C3" w:rsidRDefault="00E61B56" w:rsidP="0016245E">
            <w:pPr>
              <w:tabs>
                <w:tab w:val="left" w:pos="709"/>
                <w:tab w:val="left" w:pos="2694"/>
              </w:tabs>
              <w:ind w:firstLine="142"/>
            </w:pPr>
            <w:r w:rsidRPr="003D46C3">
              <w:t>Численность ищущих работу граждан на конец отчетного периода</w:t>
            </w:r>
          </w:p>
        </w:tc>
        <w:tc>
          <w:tcPr>
            <w:tcW w:w="94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51631C72" w14:textId="77777777" w:rsidR="00E61B56" w:rsidRPr="003D46C3" w:rsidRDefault="00E61B56" w:rsidP="00E61B56">
            <w:pPr>
              <w:tabs>
                <w:tab w:val="left" w:pos="0"/>
                <w:tab w:val="left" w:pos="2694"/>
              </w:tabs>
              <w:jc w:val="center"/>
            </w:pPr>
            <w:r w:rsidRPr="003D46C3">
              <w:t>Чел</w:t>
            </w:r>
          </w:p>
        </w:tc>
        <w:tc>
          <w:tcPr>
            <w:tcW w:w="1195"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62472777" w14:textId="77777777" w:rsidR="00E61B56" w:rsidRPr="003D46C3" w:rsidRDefault="00E61B56" w:rsidP="00E61B56">
            <w:pPr>
              <w:tabs>
                <w:tab w:val="left" w:pos="31"/>
                <w:tab w:val="left" w:pos="2694"/>
              </w:tabs>
              <w:ind w:firstLine="31"/>
              <w:jc w:val="center"/>
              <w:rPr>
                <w:bCs/>
              </w:rPr>
            </w:pPr>
            <w:r w:rsidRPr="003D46C3">
              <w:rPr>
                <w:bCs/>
              </w:rPr>
              <w:t>80</w:t>
            </w:r>
          </w:p>
        </w:tc>
        <w:tc>
          <w:tcPr>
            <w:tcW w:w="1365"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5EC1E934" w14:textId="77777777" w:rsidR="00E61B56" w:rsidRPr="003D46C3" w:rsidRDefault="00E61B56" w:rsidP="00E61B56">
            <w:pPr>
              <w:tabs>
                <w:tab w:val="left" w:pos="0"/>
                <w:tab w:val="left" w:pos="2694"/>
              </w:tabs>
              <w:jc w:val="center"/>
              <w:rPr>
                <w:bCs/>
              </w:rPr>
            </w:pPr>
            <w:r w:rsidRPr="003D46C3">
              <w:rPr>
                <w:bCs/>
              </w:rPr>
              <w:t>107</w:t>
            </w:r>
          </w:p>
        </w:tc>
        <w:tc>
          <w:tcPr>
            <w:tcW w:w="1187" w:type="dxa"/>
            <w:tcBorders>
              <w:top w:val="single" w:sz="6" w:space="0" w:color="000000"/>
              <w:left w:val="single" w:sz="4" w:space="0" w:color="auto"/>
              <w:bottom w:val="single" w:sz="6" w:space="0" w:color="000000"/>
              <w:right w:val="single" w:sz="4" w:space="0" w:color="auto"/>
            </w:tcBorders>
            <w:shd w:val="clear" w:color="auto" w:fill="FFFFFF"/>
            <w:vAlign w:val="center"/>
          </w:tcPr>
          <w:p w14:paraId="67F96669" w14:textId="094F6855" w:rsidR="00E61B56" w:rsidRPr="003D46C3" w:rsidRDefault="0037616E" w:rsidP="00E61B56">
            <w:pPr>
              <w:tabs>
                <w:tab w:val="left" w:pos="0"/>
                <w:tab w:val="left" w:pos="2694"/>
              </w:tabs>
              <w:jc w:val="center"/>
              <w:rPr>
                <w:bCs/>
              </w:rPr>
            </w:pPr>
            <w:r w:rsidRPr="003D46C3">
              <w:rPr>
                <w:bCs/>
              </w:rPr>
              <w:t>134</w:t>
            </w:r>
          </w:p>
        </w:tc>
      </w:tr>
      <w:tr w:rsidR="003D46C3" w:rsidRPr="003D46C3" w14:paraId="0C3666FD" w14:textId="400D2640" w:rsidTr="00E61B56">
        <w:trPr>
          <w:trHeight w:val="550"/>
        </w:trPr>
        <w:tc>
          <w:tcPr>
            <w:tcW w:w="497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6B059CEB" w14:textId="77777777" w:rsidR="00E61B56" w:rsidRPr="003D46C3" w:rsidRDefault="00E61B56" w:rsidP="0016245E">
            <w:pPr>
              <w:tabs>
                <w:tab w:val="left" w:pos="709"/>
                <w:tab w:val="left" w:pos="2694"/>
              </w:tabs>
              <w:ind w:firstLine="142"/>
            </w:pPr>
            <w:r w:rsidRPr="003D46C3">
              <w:t>Численность незанятых граждан на конец отчетного периода</w:t>
            </w:r>
          </w:p>
        </w:tc>
        <w:tc>
          <w:tcPr>
            <w:tcW w:w="94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5161D6E9" w14:textId="77777777" w:rsidR="00E61B56" w:rsidRPr="003D46C3" w:rsidRDefault="00E61B56" w:rsidP="00E61B56">
            <w:pPr>
              <w:tabs>
                <w:tab w:val="left" w:pos="0"/>
                <w:tab w:val="left" w:pos="2694"/>
              </w:tabs>
              <w:jc w:val="center"/>
            </w:pPr>
            <w:r w:rsidRPr="003D46C3">
              <w:t>Чел</w:t>
            </w:r>
          </w:p>
        </w:tc>
        <w:tc>
          <w:tcPr>
            <w:tcW w:w="1195"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317E8615" w14:textId="77777777" w:rsidR="00E61B56" w:rsidRPr="003D46C3" w:rsidRDefault="00E61B56" w:rsidP="00E61B56">
            <w:pPr>
              <w:tabs>
                <w:tab w:val="left" w:pos="31"/>
                <w:tab w:val="left" w:pos="2694"/>
              </w:tabs>
              <w:ind w:firstLine="31"/>
              <w:jc w:val="center"/>
              <w:rPr>
                <w:bCs/>
              </w:rPr>
            </w:pPr>
            <w:r w:rsidRPr="003D46C3">
              <w:rPr>
                <w:bCs/>
              </w:rPr>
              <w:t>88</w:t>
            </w:r>
          </w:p>
        </w:tc>
        <w:tc>
          <w:tcPr>
            <w:tcW w:w="1365"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5DEA9A82" w14:textId="77777777" w:rsidR="00E61B56" w:rsidRPr="003D46C3" w:rsidRDefault="00E61B56" w:rsidP="00E61B56">
            <w:pPr>
              <w:tabs>
                <w:tab w:val="left" w:pos="0"/>
                <w:tab w:val="left" w:pos="2694"/>
              </w:tabs>
              <w:jc w:val="center"/>
              <w:rPr>
                <w:bCs/>
              </w:rPr>
            </w:pPr>
            <w:r w:rsidRPr="003D46C3">
              <w:rPr>
                <w:bCs/>
              </w:rPr>
              <w:t>103</w:t>
            </w:r>
          </w:p>
        </w:tc>
        <w:tc>
          <w:tcPr>
            <w:tcW w:w="1187" w:type="dxa"/>
            <w:tcBorders>
              <w:top w:val="single" w:sz="6" w:space="0" w:color="000000"/>
              <w:left w:val="single" w:sz="4" w:space="0" w:color="auto"/>
              <w:bottom w:val="single" w:sz="6" w:space="0" w:color="000000"/>
              <w:right w:val="single" w:sz="4" w:space="0" w:color="auto"/>
            </w:tcBorders>
            <w:shd w:val="clear" w:color="auto" w:fill="FFFFFF"/>
            <w:vAlign w:val="center"/>
          </w:tcPr>
          <w:p w14:paraId="53812E28" w14:textId="737EFDA9" w:rsidR="00E61B56" w:rsidRPr="003D46C3" w:rsidRDefault="0037616E" w:rsidP="00E61B56">
            <w:pPr>
              <w:tabs>
                <w:tab w:val="left" w:pos="0"/>
                <w:tab w:val="left" w:pos="2694"/>
              </w:tabs>
              <w:jc w:val="center"/>
              <w:rPr>
                <w:bCs/>
              </w:rPr>
            </w:pPr>
            <w:r w:rsidRPr="003D46C3">
              <w:rPr>
                <w:bCs/>
              </w:rPr>
              <w:t>117</w:t>
            </w:r>
          </w:p>
        </w:tc>
      </w:tr>
      <w:tr w:rsidR="003D46C3" w:rsidRPr="003D46C3" w14:paraId="208591E4" w14:textId="25E3125E" w:rsidTr="00E61B56">
        <w:trPr>
          <w:trHeight w:val="550"/>
        </w:trPr>
        <w:tc>
          <w:tcPr>
            <w:tcW w:w="497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1E19B1C2" w14:textId="77777777" w:rsidR="00E61B56" w:rsidRPr="003D46C3" w:rsidRDefault="00E61B56" w:rsidP="0016245E">
            <w:pPr>
              <w:tabs>
                <w:tab w:val="left" w:pos="709"/>
                <w:tab w:val="left" w:pos="2694"/>
              </w:tabs>
              <w:ind w:firstLine="142"/>
            </w:pPr>
            <w:r w:rsidRPr="003D46C3">
              <w:t>Численность безработных граждан на конец отчетного периода</w:t>
            </w:r>
          </w:p>
        </w:tc>
        <w:tc>
          <w:tcPr>
            <w:tcW w:w="94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5AC51BA5" w14:textId="77777777" w:rsidR="00E61B56" w:rsidRPr="003D46C3" w:rsidRDefault="00E61B56" w:rsidP="00E61B56">
            <w:pPr>
              <w:tabs>
                <w:tab w:val="left" w:pos="0"/>
                <w:tab w:val="left" w:pos="2694"/>
              </w:tabs>
              <w:jc w:val="center"/>
            </w:pPr>
            <w:r w:rsidRPr="003D46C3">
              <w:t>Чел</w:t>
            </w:r>
          </w:p>
        </w:tc>
        <w:tc>
          <w:tcPr>
            <w:tcW w:w="1195"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56C25D4F" w14:textId="77777777" w:rsidR="00E61B56" w:rsidRPr="003D46C3" w:rsidRDefault="00E61B56" w:rsidP="00E61B56">
            <w:pPr>
              <w:tabs>
                <w:tab w:val="left" w:pos="31"/>
                <w:tab w:val="left" w:pos="2694"/>
              </w:tabs>
              <w:ind w:firstLine="31"/>
              <w:jc w:val="center"/>
              <w:rPr>
                <w:bCs/>
              </w:rPr>
            </w:pPr>
            <w:r w:rsidRPr="003D46C3">
              <w:rPr>
                <w:bCs/>
              </w:rPr>
              <w:t>80</w:t>
            </w:r>
          </w:p>
        </w:tc>
        <w:tc>
          <w:tcPr>
            <w:tcW w:w="1365"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79828DC4" w14:textId="77777777" w:rsidR="00E61B56" w:rsidRPr="003D46C3" w:rsidRDefault="00E61B56" w:rsidP="00E61B56">
            <w:pPr>
              <w:tabs>
                <w:tab w:val="left" w:pos="0"/>
                <w:tab w:val="left" w:pos="2694"/>
              </w:tabs>
              <w:jc w:val="center"/>
              <w:rPr>
                <w:bCs/>
              </w:rPr>
            </w:pPr>
            <w:r w:rsidRPr="003D46C3">
              <w:rPr>
                <w:bCs/>
              </w:rPr>
              <w:t>95</w:t>
            </w:r>
          </w:p>
        </w:tc>
        <w:tc>
          <w:tcPr>
            <w:tcW w:w="1187" w:type="dxa"/>
            <w:tcBorders>
              <w:top w:val="single" w:sz="6" w:space="0" w:color="000000"/>
              <w:left w:val="single" w:sz="4" w:space="0" w:color="auto"/>
              <w:bottom w:val="single" w:sz="6" w:space="0" w:color="000000"/>
              <w:right w:val="single" w:sz="4" w:space="0" w:color="auto"/>
            </w:tcBorders>
            <w:shd w:val="clear" w:color="auto" w:fill="FFFFFF"/>
            <w:vAlign w:val="center"/>
          </w:tcPr>
          <w:p w14:paraId="13446B14" w14:textId="29618C6C" w:rsidR="00E61B56" w:rsidRPr="003D46C3" w:rsidRDefault="0037616E" w:rsidP="00E61B56">
            <w:pPr>
              <w:tabs>
                <w:tab w:val="left" w:pos="0"/>
                <w:tab w:val="left" w:pos="2694"/>
              </w:tabs>
              <w:jc w:val="center"/>
              <w:rPr>
                <w:bCs/>
              </w:rPr>
            </w:pPr>
            <w:r w:rsidRPr="003D46C3">
              <w:rPr>
                <w:bCs/>
              </w:rPr>
              <w:t>119</w:t>
            </w:r>
          </w:p>
        </w:tc>
      </w:tr>
      <w:tr w:rsidR="003D46C3" w:rsidRPr="003D46C3" w14:paraId="78E5B06C" w14:textId="7FF02336" w:rsidTr="00E61B56">
        <w:trPr>
          <w:trHeight w:val="535"/>
        </w:trPr>
        <w:tc>
          <w:tcPr>
            <w:tcW w:w="497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3F3A8AB4" w14:textId="77777777" w:rsidR="00E61B56" w:rsidRPr="003D46C3" w:rsidRDefault="00E61B56" w:rsidP="0016245E">
            <w:pPr>
              <w:tabs>
                <w:tab w:val="left" w:pos="709"/>
                <w:tab w:val="left" w:pos="2694"/>
              </w:tabs>
              <w:ind w:firstLine="142"/>
            </w:pPr>
            <w:r w:rsidRPr="003D46C3">
              <w:t>Уровень регистрируемой безработицы на конец отчетного периода</w:t>
            </w:r>
          </w:p>
        </w:tc>
        <w:tc>
          <w:tcPr>
            <w:tcW w:w="947"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43E8020B" w14:textId="77777777" w:rsidR="00E61B56" w:rsidRPr="003D46C3" w:rsidRDefault="00E61B56" w:rsidP="00E61B56">
            <w:pPr>
              <w:tabs>
                <w:tab w:val="left" w:pos="0"/>
                <w:tab w:val="left" w:pos="2694"/>
              </w:tabs>
              <w:jc w:val="center"/>
            </w:pPr>
            <w:r w:rsidRPr="003D46C3">
              <w:t>%</w:t>
            </w:r>
          </w:p>
        </w:tc>
        <w:tc>
          <w:tcPr>
            <w:tcW w:w="1195" w:type="dxa"/>
            <w:tcBorders>
              <w:top w:val="single" w:sz="6" w:space="0" w:color="000000"/>
              <w:left w:val="single" w:sz="6" w:space="0" w:color="000000"/>
              <w:bottom w:val="single" w:sz="6" w:space="0" w:color="000000"/>
              <w:right w:val="nil"/>
            </w:tcBorders>
            <w:shd w:val="clear" w:color="auto" w:fill="FFFFFF"/>
            <w:tcMar>
              <w:top w:w="15" w:type="dxa"/>
              <w:left w:w="15" w:type="dxa"/>
              <w:bottom w:w="15" w:type="dxa"/>
              <w:right w:w="15" w:type="dxa"/>
            </w:tcMar>
            <w:vAlign w:val="center"/>
            <w:hideMark/>
          </w:tcPr>
          <w:p w14:paraId="36A333FE" w14:textId="77777777" w:rsidR="00E61B56" w:rsidRPr="003D46C3" w:rsidRDefault="00E61B56" w:rsidP="00E61B56">
            <w:pPr>
              <w:tabs>
                <w:tab w:val="left" w:pos="31"/>
                <w:tab w:val="left" w:pos="2694"/>
              </w:tabs>
              <w:ind w:firstLine="31"/>
              <w:jc w:val="center"/>
              <w:rPr>
                <w:bCs/>
              </w:rPr>
            </w:pPr>
            <w:r w:rsidRPr="003D46C3">
              <w:rPr>
                <w:bCs/>
              </w:rPr>
              <w:t>0,9</w:t>
            </w:r>
          </w:p>
        </w:tc>
        <w:tc>
          <w:tcPr>
            <w:tcW w:w="1365" w:type="dxa"/>
            <w:tcBorders>
              <w:top w:val="single" w:sz="6" w:space="0" w:color="000000"/>
              <w:left w:val="single" w:sz="6" w:space="0" w:color="000000"/>
              <w:bottom w:val="single" w:sz="6" w:space="0" w:color="000000"/>
              <w:right w:val="single" w:sz="4" w:space="0" w:color="auto"/>
            </w:tcBorders>
            <w:shd w:val="clear" w:color="auto" w:fill="FFFFFF"/>
            <w:tcMar>
              <w:top w:w="15" w:type="dxa"/>
              <w:left w:w="15" w:type="dxa"/>
              <w:bottom w:w="15" w:type="dxa"/>
              <w:right w:w="15" w:type="dxa"/>
            </w:tcMar>
            <w:vAlign w:val="center"/>
            <w:hideMark/>
          </w:tcPr>
          <w:p w14:paraId="2E0E6281" w14:textId="77777777" w:rsidR="00E61B56" w:rsidRPr="003D46C3" w:rsidRDefault="00E61B56" w:rsidP="00E61B56">
            <w:pPr>
              <w:tabs>
                <w:tab w:val="left" w:pos="0"/>
                <w:tab w:val="left" w:pos="2694"/>
              </w:tabs>
              <w:jc w:val="center"/>
              <w:rPr>
                <w:bCs/>
              </w:rPr>
            </w:pPr>
            <w:r w:rsidRPr="003D46C3">
              <w:rPr>
                <w:bCs/>
              </w:rPr>
              <w:t>1,11</w:t>
            </w:r>
          </w:p>
        </w:tc>
        <w:tc>
          <w:tcPr>
            <w:tcW w:w="1187" w:type="dxa"/>
            <w:tcBorders>
              <w:top w:val="single" w:sz="6" w:space="0" w:color="000000"/>
              <w:left w:val="single" w:sz="4" w:space="0" w:color="auto"/>
              <w:bottom w:val="single" w:sz="6" w:space="0" w:color="000000"/>
              <w:right w:val="single" w:sz="4" w:space="0" w:color="auto"/>
            </w:tcBorders>
            <w:shd w:val="clear" w:color="auto" w:fill="FFFFFF"/>
            <w:vAlign w:val="center"/>
          </w:tcPr>
          <w:p w14:paraId="3A83D676" w14:textId="36359C1F" w:rsidR="00E61B56" w:rsidRPr="003D46C3" w:rsidRDefault="0037616E" w:rsidP="00E61B56">
            <w:pPr>
              <w:tabs>
                <w:tab w:val="left" w:pos="0"/>
                <w:tab w:val="left" w:pos="2694"/>
              </w:tabs>
              <w:jc w:val="center"/>
              <w:rPr>
                <w:bCs/>
              </w:rPr>
            </w:pPr>
            <w:r w:rsidRPr="003D46C3">
              <w:rPr>
                <w:bCs/>
              </w:rPr>
              <w:t>123</w:t>
            </w:r>
          </w:p>
        </w:tc>
      </w:tr>
    </w:tbl>
    <w:p w14:paraId="189A01C8" w14:textId="51D9D22C" w:rsidR="008E64A1" w:rsidRPr="003D46C3" w:rsidRDefault="008E64A1" w:rsidP="0037616E">
      <w:pPr>
        <w:tabs>
          <w:tab w:val="left" w:pos="709"/>
          <w:tab w:val="left" w:pos="2694"/>
        </w:tabs>
        <w:ind w:firstLine="426"/>
        <w:jc w:val="center"/>
        <w:rPr>
          <w:b/>
          <w:iCs/>
        </w:rPr>
      </w:pPr>
      <w:r w:rsidRPr="003D46C3">
        <w:rPr>
          <w:b/>
          <w:iCs/>
        </w:rPr>
        <w:t xml:space="preserve">Сведения о </w:t>
      </w:r>
      <w:r w:rsidR="006A0D67" w:rsidRPr="003D46C3">
        <w:rPr>
          <w:b/>
          <w:iCs/>
        </w:rPr>
        <w:t>высвобождении и</w:t>
      </w:r>
      <w:r w:rsidRPr="003D46C3">
        <w:rPr>
          <w:b/>
          <w:iCs/>
        </w:rPr>
        <w:t xml:space="preserve"> неполной занятости работников</w:t>
      </w:r>
      <w:r w:rsidR="008A382E" w:rsidRPr="003D46C3">
        <w:rPr>
          <w:b/>
          <w:iCs/>
        </w:rPr>
        <w:t xml:space="preserve"> </w:t>
      </w:r>
    </w:p>
    <w:p w14:paraId="67430529" w14:textId="1E4A95FE" w:rsidR="008E64A1" w:rsidRPr="003D46C3" w:rsidRDefault="008E64A1" w:rsidP="008E64A1">
      <w:pPr>
        <w:tabs>
          <w:tab w:val="left" w:pos="709"/>
          <w:tab w:val="left" w:pos="2694"/>
        </w:tabs>
        <w:ind w:firstLine="426"/>
      </w:pPr>
      <w:r w:rsidRPr="003D46C3">
        <w:t>В течение 9 месяцев 2024 года в филиал Республиканского ЦЗН «ЦЗН Кезского района» поступили сведения о предстоящем высвобождении работников от 4 организаций на 22 человека</w:t>
      </w:r>
      <w:r w:rsidR="00FF2617" w:rsidRPr="003D46C3">
        <w:t xml:space="preserve"> (МБОУ «Кузьминская СОШ», </w:t>
      </w:r>
      <w:r w:rsidR="00495AB8" w:rsidRPr="003D46C3">
        <w:t xml:space="preserve">МДОУ </w:t>
      </w:r>
      <w:r w:rsidR="00FF2617" w:rsidRPr="003D46C3">
        <w:t>д/с</w:t>
      </w:r>
      <w:r w:rsidR="00495AB8" w:rsidRPr="003D46C3">
        <w:t xml:space="preserve"> «Родничок»</w:t>
      </w:r>
      <w:r w:rsidR="00FF2617" w:rsidRPr="003D46C3">
        <w:t xml:space="preserve">, </w:t>
      </w:r>
      <w:r w:rsidR="00495AB8" w:rsidRPr="003D46C3">
        <w:t>МДОУ д/с «Вуюись»</w:t>
      </w:r>
      <w:r w:rsidR="00FF2617" w:rsidRPr="003D46C3">
        <w:t>, ООО «СТСХ»)</w:t>
      </w:r>
      <w:r w:rsidRPr="003D46C3">
        <w:t>. Сведения о неполной занятости работников, простое и приостановке производства поступили от 1 организации на 116 человек. В филиал Республиканского ЦЗН «ЦЗН Кезского района» обратились 11 человек, уволенных в связи с ликвидацией организации, сокращением численности или штата работников организации, ИП.</w:t>
      </w:r>
      <w:r w:rsidR="0037616E" w:rsidRPr="003D46C3">
        <w:t xml:space="preserve"> </w:t>
      </w:r>
    </w:p>
    <w:p w14:paraId="1129D5E1" w14:textId="77777777" w:rsidR="008E64A1" w:rsidRPr="003D46C3" w:rsidRDefault="008E64A1" w:rsidP="008E64A1">
      <w:pPr>
        <w:tabs>
          <w:tab w:val="left" w:pos="709"/>
          <w:tab w:val="left" w:pos="2694"/>
        </w:tabs>
        <w:ind w:firstLine="426"/>
        <w:rPr>
          <w:b/>
          <w:bCs/>
        </w:rPr>
      </w:pPr>
      <w:r w:rsidRPr="003D46C3">
        <w:rPr>
          <w:b/>
          <w:bCs/>
        </w:rPr>
        <w:t xml:space="preserve">Работа филиала Республиканского ЦЗН «ЦЗН Кезского района» проходит по следующим направлениям: поддержка занятости населения и предпринимательской инициативы, обеспечение государственных гарантий граждан, особо нуждающихся в социальной защите, повышение качества и конкурентоспособности рабочей силы, улучшение информирования населения о функционировании рынка труда.  </w:t>
      </w:r>
    </w:p>
    <w:p w14:paraId="0CFEE65E" w14:textId="77777777" w:rsidR="008E64A1" w:rsidRPr="003D46C3" w:rsidRDefault="008E64A1" w:rsidP="008E64A1">
      <w:pPr>
        <w:tabs>
          <w:tab w:val="left" w:pos="720"/>
          <w:tab w:val="left" w:pos="2694"/>
        </w:tabs>
        <w:ind w:firstLine="426"/>
        <w:rPr>
          <w:b/>
          <w:i/>
        </w:rPr>
      </w:pPr>
    </w:p>
    <w:p w14:paraId="29D85E85" w14:textId="77777777" w:rsidR="008E64A1" w:rsidRPr="003D46C3" w:rsidRDefault="008E64A1" w:rsidP="0037616E">
      <w:pPr>
        <w:tabs>
          <w:tab w:val="left" w:pos="720"/>
          <w:tab w:val="left" w:pos="2694"/>
        </w:tabs>
        <w:ind w:firstLine="426"/>
        <w:jc w:val="center"/>
        <w:rPr>
          <w:b/>
          <w:iCs/>
        </w:rPr>
      </w:pPr>
      <w:r w:rsidRPr="003D46C3">
        <w:rPr>
          <w:b/>
          <w:iCs/>
        </w:rPr>
        <w:t>Ярмарки вакансий</w:t>
      </w:r>
    </w:p>
    <w:p w14:paraId="6CAEDAE5" w14:textId="6A706467" w:rsidR="008E64A1" w:rsidRPr="003D46C3" w:rsidRDefault="008E64A1" w:rsidP="008E64A1">
      <w:pPr>
        <w:tabs>
          <w:tab w:val="left" w:pos="720"/>
          <w:tab w:val="left" w:pos="2694"/>
        </w:tabs>
        <w:ind w:firstLine="426"/>
      </w:pPr>
      <w:r w:rsidRPr="003D46C3">
        <w:t xml:space="preserve">В течение 9 месяцев 2024 года проведено 10 ярмарок </w:t>
      </w:r>
      <w:r w:rsidR="0037616E" w:rsidRPr="003D46C3">
        <w:t>вакансий, в</w:t>
      </w:r>
      <w:r w:rsidRPr="003D46C3">
        <w:t xml:space="preserve"> </w:t>
      </w:r>
      <w:r w:rsidR="0037616E" w:rsidRPr="003D46C3">
        <w:t>которых приняли</w:t>
      </w:r>
      <w:r w:rsidRPr="003D46C3">
        <w:t xml:space="preserve"> участие 30 работодателей и 170 безработных и </w:t>
      </w:r>
      <w:r w:rsidR="0037616E" w:rsidRPr="003D46C3">
        <w:t>ищущих работу</w:t>
      </w:r>
      <w:r w:rsidRPr="003D46C3">
        <w:t xml:space="preserve"> граждан. Трудоустроено при помощи ярмарок вакансий 10 человек. </w:t>
      </w:r>
    </w:p>
    <w:p w14:paraId="0B108772" w14:textId="77777777" w:rsidR="008E64A1" w:rsidRPr="003D46C3" w:rsidRDefault="008E64A1" w:rsidP="008E64A1">
      <w:pPr>
        <w:tabs>
          <w:tab w:val="left" w:pos="709"/>
          <w:tab w:val="left" w:pos="2694"/>
        </w:tabs>
        <w:ind w:firstLine="426"/>
        <w:rPr>
          <w:b/>
          <w:i/>
        </w:rPr>
      </w:pPr>
    </w:p>
    <w:p w14:paraId="54E87669" w14:textId="77777777" w:rsidR="008A382E" w:rsidRPr="003D46C3" w:rsidRDefault="008A382E" w:rsidP="0037616E">
      <w:pPr>
        <w:tabs>
          <w:tab w:val="left" w:pos="709"/>
          <w:tab w:val="left" w:pos="2694"/>
        </w:tabs>
        <w:ind w:firstLine="426"/>
        <w:jc w:val="center"/>
        <w:rPr>
          <w:b/>
          <w:iCs/>
        </w:rPr>
      </w:pPr>
    </w:p>
    <w:p w14:paraId="0A886BDB" w14:textId="77777777" w:rsidR="008A382E" w:rsidRPr="003D46C3" w:rsidRDefault="008A382E" w:rsidP="0037616E">
      <w:pPr>
        <w:tabs>
          <w:tab w:val="left" w:pos="709"/>
          <w:tab w:val="left" w:pos="2694"/>
        </w:tabs>
        <w:ind w:firstLine="426"/>
        <w:jc w:val="center"/>
        <w:rPr>
          <w:b/>
          <w:iCs/>
        </w:rPr>
      </w:pPr>
    </w:p>
    <w:p w14:paraId="1428C475" w14:textId="75139001" w:rsidR="008E64A1" w:rsidRPr="003D46C3" w:rsidRDefault="008E64A1" w:rsidP="0037616E">
      <w:pPr>
        <w:tabs>
          <w:tab w:val="left" w:pos="709"/>
          <w:tab w:val="left" w:pos="2694"/>
        </w:tabs>
        <w:ind w:firstLine="426"/>
        <w:jc w:val="center"/>
        <w:rPr>
          <w:b/>
          <w:iCs/>
        </w:rPr>
      </w:pPr>
      <w:r w:rsidRPr="003D46C3">
        <w:rPr>
          <w:b/>
          <w:iCs/>
        </w:rPr>
        <w:t>Общественные работы</w:t>
      </w:r>
    </w:p>
    <w:p w14:paraId="7B057E23" w14:textId="77777777" w:rsidR="008E64A1" w:rsidRPr="003D46C3" w:rsidRDefault="008E64A1" w:rsidP="008E64A1">
      <w:pPr>
        <w:tabs>
          <w:tab w:val="left" w:pos="709"/>
          <w:tab w:val="left" w:pos="2694"/>
        </w:tabs>
        <w:ind w:firstLine="426"/>
      </w:pPr>
      <w:r w:rsidRPr="003D46C3">
        <w:t xml:space="preserve">За отчетный период для организации и проведения общественных работ заключен 21 договор с работодателями Кезского района. </w:t>
      </w:r>
    </w:p>
    <w:p w14:paraId="1CC5096A" w14:textId="247DC068" w:rsidR="008E64A1" w:rsidRPr="003D46C3" w:rsidRDefault="008E64A1" w:rsidP="008E64A1">
      <w:pPr>
        <w:tabs>
          <w:tab w:val="left" w:pos="709"/>
          <w:tab w:val="left" w:pos="2694"/>
        </w:tabs>
        <w:ind w:firstLine="426"/>
      </w:pPr>
      <w:r w:rsidRPr="003D46C3">
        <w:t xml:space="preserve">Трудоустроены на общественные работы - 23 безработных и ищущих работу гражданина. Завершили участие 17 человек. Средняя продолжительность участия в общественных работах составила 1,31 месяца. Договора заключены по таким видам работ как: уборка производственных и служебных помещений; выполнение </w:t>
      </w:r>
      <w:r w:rsidR="0037616E" w:rsidRPr="003D46C3">
        <w:t>подсобных неквалифицированных</w:t>
      </w:r>
      <w:r w:rsidRPr="003D46C3">
        <w:t xml:space="preserve"> работ; выполнение работ, связанных с содержанием и выгулом </w:t>
      </w:r>
      <w:r w:rsidR="0037616E" w:rsidRPr="003D46C3">
        <w:t>скота, обеспечение</w:t>
      </w:r>
      <w:r w:rsidRPr="003D46C3">
        <w:t xml:space="preserve"> социальной поддержки населения (вскапывание огородов, прополка, заготовка дров и другое)</w:t>
      </w:r>
      <w:r w:rsidR="0037616E" w:rsidRPr="003D46C3">
        <w:t>;</w:t>
      </w:r>
      <w:r w:rsidRPr="003D46C3">
        <w:t xml:space="preserve"> </w:t>
      </w:r>
      <w:r w:rsidR="0037616E" w:rsidRPr="003D46C3">
        <w:t>работа, связанная</w:t>
      </w:r>
      <w:r w:rsidRPr="003D46C3">
        <w:t xml:space="preserve"> с содержанием детей в дошкольных образовательных учреждениях.                      </w:t>
      </w:r>
    </w:p>
    <w:p w14:paraId="4E06F55C" w14:textId="66C64332" w:rsidR="008E64A1" w:rsidRPr="003D46C3" w:rsidRDefault="008E64A1" w:rsidP="008E64A1">
      <w:pPr>
        <w:tabs>
          <w:tab w:val="left" w:pos="709"/>
          <w:tab w:val="left" w:pos="2694"/>
        </w:tabs>
        <w:ind w:firstLine="426"/>
      </w:pPr>
      <w:r w:rsidRPr="003D46C3">
        <w:t xml:space="preserve"> По Постановлению Правительства №</w:t>
      </w:r>
      <w:r w:rsidR="0037616E" w:rsidRPr="003D46C3">
        <w:t>362 (</w:t>
      </w:r>
      <w:r w:rsidRPr="003D46C3">
        <w:t xml:space="preserve">стимулирование найма) – 6 чел.  </w:t>
      </w:r>
    </w:p>
    <w:p w14:paraId="7BFF99B1" w14:textId="4C9CFE2B" w:rsidR="008E64A1" w:rsidRPr="003D46C3" w:rsidRDefault="008E64A1" w:rsidP="008E64A1">
      <w:pPr>
        <w:tabs>
          <w:tab w:val="left" w:pos="709"/>
          <w:tab w:val="left" w:pos="2694"/>
        </w:tabs>
        <w:ind w:firstLine="426"/>
      </w:pPr>
      <w:r w:rsidRPr="003D46C3">
        <w:t xml:space="preserve">Активными участниками в организации и проведении общественных работ стали такие предприятия как:  Республиканский центр занятости населения, МБУ </w:t>
      </w:r>
      <w:r w:rsidR="0037616E" w:rsidRPr="003D46C3">
        <w:t>«</w:t>
      </w:r>
      <w:r w:rsidRPr="003D46C3">
        <w:t xml:space="preserve">Центр комплексного обслуживания муниципальных учреждений МО </w:t>
      </w:r>
      <w:r w:rsidR="0037616E" w:rsidRPr="003D46C3">
        <w:t>«</w:t>
      </w:r>
      <w:r w:rsidRPr="003D46C3">
        <w:t>Кезский район</w:t>
      </w:r>
      <w:r w:rsidR="0037616E" w:rsidRPr="003D46C3">
        <w:t>»</w:t>
      </w:r>
      <w:r w:rsidRPr="003D46C3">
        <w:t xml:space="preserve">, СПК </w:t>
      </w:r>
      <w:r w:rsidR="0037616E" w:rsidRPr="003D46C3">
        <w:t xml:space="preserve">«Дружба», </w:t>
      </w:r>
      <w:r w:rsidRPr="003D46C3">
        <w:t xml:space="preserve">ИП </w:t>
      </w:r>
      <w:r w:rsidRPr="003D46C3">
        <w:lastRenderedPageBreak/>
        <w:t>К</w:t>
      </w:r>
      <w:r w:rsidR="0037616E" w:rsidRPr="003D46C3">
        <w:t>асимова</w:t>
      </w:r>
      <w:r w:rsidRPr="003D46C3">
        <w:t xml:space="preserve"> Л.В., БУЗ УР </w:t>
      </w:r>
      <w:r w:rsidR="0037616E" w:rsidRPr="003D46C3">
        <w:t xml:space="preserve">«Кезская </w:t>
      </w:r>
      <w:r w:rsidRPr="003D46C3">
        <w:t>РБ МЗ УР</w:t>
      </w:r>
      <w:r w:rsidR="0037616E" w:rsidRPr="003D46C3">
        <w:t>»</w:t>
      </w:r>
      <w:r w:rsidRPr="003D46C3">
        <w:t xml:space="preserve">, МБДОУ </w:t>
      </w:r>
      <w:r w:rsidR="0037616E" w:rsidRPr="003D46C3">
        <w:t>«Семицветик»</w:t>
      </w:r>
      <w:r w:rsidRPr="003D46C3">
        <w:t xml:space="preserve">, ПК </w:t>
      </w:r>
      <w:r w:rsidR="0037616E" w:rsidRPr="003D46C3">
        <w:t>«Бытсервис»</w:t>
      </w:r>
      <w:r w:rsidRPr="003D46C3">
        <w:t>, МКОУ Г</w:t>
      </w:r>
      <w:r w:rsidR="0037616E" w:rsidRPr="003D46C3">
        <w:t>ыинская СОШ</w:t>
      </w:r>
      <w:r w:rsidRPr="003D46C3">
        <w:t xml:space="preserve">, ООО </w:t>
      </w:r>
      <w:r w:rsidR="0037616E" w:rsidRPr="003D46C3">
        <w:t>«Агапыч»</w:t>
      </w:r>
      <w:r w:rsidRPr="003D46C3">
        <w:t>, СПК</w:t>
      </w:r>
      <w:r w:rsidR="0037616E" w:rsidRPr="003D46C3">
        <w:t xml:space="preserve"> «Свобода»</w:t>
      </w:r>
      <w:r w:rsidRPr="003D46C3">
        <w:t>.</w:t>
      </w:r>
    </w:p>
    <w:p w14:paraId="17B82240" w14:textId="77777777" w:rsidR="008E64A1" w:rsidRPr="003D46C3" w:rsidRDefault="008E64A1" w:rsidP="008E64A1">
      <w:pPr>
        <w:tabs>
          <w:tab w:val="left" w:pos="709"/>
          <w:tab w:val="left" w:pos="2694"/>
        </w:tabs>
        <w:ind w:firstLine="426"/>
        <w:rPr>
          <w:i/>
        </w:rPr>
      </w:pPr>
    </w:p>
    <w:p w14:paraId="0E06A9F9" w14:textId="77777777" w:rsidR="008E64A1" w:rsidRPr="003D46C3" w:rsidRDefault="008E64A1" w:rsidP="00B814B3">
      <w:pPr>
        <w:tabs>
          <w:tab w:val="left" w:pos="709"/>
          <w:tab w:val="left" w:pos="2694"/>
        </w:tabs>
        <w:ind w:firstLine="426"/>
        <w:jc w:val="center"/>
        <w:rPr>
          <w:b/>
          <w:i/>
        </w:rPr>
      </w:pPr>
      <w:r w:rsidRPr="003D46C3">
        <w:rPr>
          <w:b/>
          <w:i/>
        </w:rPr>
        <w:t>Трудоустройство граждан, испытывающих трудности в поиске работы</w:t>
      </w:r>
    </w:p>
    <w:p w14:paraId="30B37C31" w14:textId="26AC3ABD" w:rsidR="008E64A1" w:rsidRPr="003D46C3" w:rsidRDefault="008E64A1" w:rsidP="008E64A1">
      <w:pPr>
        <w:tabs>
          <w:tab w:val="left" w:pos="709"/>
          <w:tab w:val="left" w:pos="2694"/>
        </w:tabs>
        <w:ind w:firstLine="426"/>
      </w:pPr>
      <w:r w:rsidRPr="003D46C3">
        <w:t>Для трудоустройства граждан, испытывающих трудности в поиске работы,</w:t>
      </w:r>
      <w:r w:rsidRPr="003D46C3">
        <w:rPr>
          <w:bCs/>
        </w:rPr>
        <w:t xml:space="preserve"> </w:t>
      </w:r>
      <w:r w:rsidRPr="003D46C3">
        <w:t xml:space="preserve">заключены 2 договора с предприятиями и организациями Кезского района и трудоустроены 2 человека (многодетные родители, гражданин предпенсионного возраста). Средний период участия во временных работах составил 1,21 месяца. Активными участниками в организации временного трудоустройства граждан, испытывающих трудности в поиске работы, стали СПК </w:t>
      </w:r>
      <w:r w:rsidR="00CE71BD" w:rsidRPr="003D46C3">
        <w:t>«Дружба»</w:t>
      </w:r>
      <w:r w:rsidRPr="003D46C3">
        <w:t>, К</w:t>
      </w:r>
      <w:r w:rsidR="00CE71BD" w:rsidRPr="003D46C3">
        <w:t xml:space="preserve">езское </w:t>
      </w:r>
      <w:r w:rsidRPr="003D46C3">
        <w:t>РАЙПО.  Безработные граждане трудоустроены по профессии оператор машинного доения, секретарь.</w:t>
      </w:r>
    </w:p>
    <w:p w14:paraId="70B02942" w14:textId="77777777" w:rsidR="008E64A1" w:rsidRPr="003D46C3" w:rsidRDefault="008E64A1" w:rsidP="008E64A1">
      <w:pPr>
        <w:tabs>
          <w:tab w:val="left" w:pos="709"/>
          <w:tab w:val="left" w:pos="2694"/>
        </w:tabs>
        <w:ind w:firstLine="426"/>
        <w:rPr>
          <w:i/>
        </w:rPr>
      </w:pPr>
    </w:p>
    <w:p w14:paraId="312BB16E" w14:textId="77777777" w:rsidR="008E64A1" w:rsidRPr="003D46C3" w:rsidRDefault="008E64A1" w:rsidP="00CE71BD">
      <w:pPr>
        <w:tabs>
          <w:tab w:val="left" w:pos="709"/>
          <w:tab w:val="left" w:pos="2694"/>
        </w:tabs>
        <w:ind w:firstLine="426"/>
        <w:jc w:val="center"/>
        <w:rPr>
          <w:b/>
          <w:i/>
        </w:rPr>
      </w:pPr>
      <w:r w:rsidRPr="003D46C3">
        <w:rPr>
          <w:b/>
          <w:i/>
        </w:rPr>
        <w:t>Трудоустройство несовершеннолетних граждан в возрасте от 14 до 18 лет в свободное от учебы время</w:t>
      </w:r>
    </w:p>
    <w:p w14:paraId="74428487" w14:textId="45E9B921" w:rsidR="008E64A1" w:rsidRPr="003D46C3" w:rsidRDefault="008E64A1" w:rsidP="008E64A1">
      <w:pPr>
        <w:tabs>
          <w:tab w:val="left" w:pos="709"/>
          <w:tab w:val="left" w:pos="2694"/>
        </w:tabs>
        <w:ind w:firstLine="426"/>
      </w:pPr>
      <w:r w:rsidRPr="003D46C3">
        <w:t>Заключены 14 договоров и трудоустроены 68 человек по спец</w:t>
      </w:r>
      <w:r w:rsidR="006A0D67" w:rsidRPr="003D46C3">
        <w:t xml:space="preserve">иальной </w:t>
      </w:r>
      <w:r w:rsidRPr="003D46C3">
        <w:t xml:space="preserve">программе «Временное трудоустройство несовершеннолетних граждан в возрасте от 14 до 18 лет в свободное от учебы время» с МБУ СМК </w:t>
      </w:r>
      <w:r w:rsidR="00CE71BD" w:rsidRPr="003D46C3">
        <w:t>«</w:t>
      </w:r>
      <w:r w:rsidRPr="003D46C3">
        <w:t>ОЛИМП</w:t>
      </w:r>
      <w:r w:rsidR="00CE71BD" w:rsidRPr="003D46C3">
        <w:t>»</w:t>
      </w:r>
      <w:r w:rsidRPr="003D46C3">
        <w:t xml:space="preserve"> – аниматор, подсобный рабочий, дворник, МБОУ </w:t>
      </w:r>
      <w:r w:rsidR="00CE71BD" w:rsidRPr="003D46C3">
        <w:t>«</w:t>
      </w:r>
      <w:r w:rsidRPr="003D46C3">
        <w:t>Александровская СОШ</w:t>
      </w:r>
      <w:r w:rsidR="00CE71BD" w:rsidRPr="003D46C3">
        <w:t>»</w:t>
      </w:r>
      <w:r w:rsidRPr="003D46C3">
        <w:t xml:space="preserve"> – подсобный рабочий, МБОУ </w:t>
      </w:r>
      <w:r w:rsidR="00CE71BD" w:rsidRPr="003D46C3">
        <w:t>«</w:t>
      </w:r>
      <w:r w:rsidRPr="003D46C3">
        <w:t>К</w:t>
      </w:r>
      <w:r w:rsidR="00CE71BD" w:rsidRPr="003D46C3">
        <w:t xml:space="preserve">улигинская </w:t>
      </w:r>
      <w:r w:rsidRPr="003D46C3">
        <w:t>СОШ</w:t>
      </w:r>
      <w:r w:rsidR="00CE71BD" w:rsidRPr="003D46C3">
        <w:t>»</w:t>
      </w:r>
      <w:r w:rsidRPr="003D46C3">
        <w:t xml:space="preserve"> - подсобный рабочий, МБОУ </w:t>
      </w:r>
      <w:r w:rsidR="00CE71BD" w:rsidRPr="003D46C3">
        <w:t>«</w:t>
      </w:r>
      <w:r w:rsidRPr="003D46C3">
        <w:t>К</w:t>
      </w:r>
      <w:r w:rsidR="00CE71BD" w:rsidRPr="003D46C3">
        <w:t xml:space="preserve">езская </w:t>
      </w:r>
      <w:r w:rsidRPr="003D46C3">
        <w:t>СОШ №1</w:t>
      </w:r>
      <w:r w:rsidR="00CE71BD" w:rsidRPr="003D46C3">
        <w:t xml:space="preserve">» </w:t>
      </w:r>
      <w:r w:rsidRPr="003D46C3">
        <w:t xml:space="preserve">– подсобный рабочий, МБОУ </w:t>
      </w:r>
      <w:r w:rsidR="00CE71BD" w:rsidRPr="003D46C3">
        <w:t>«</w:t>
      </w:r>
      <w:r w:rsidRPr="003D46C3">
        <w:t>К</w:t>
      </w:r>
      <w:r w:rsidR="00CE71BD" w:rsidRPr="003D46C3">
        <w:t xml:space="preserve">езская </w:t>
      </w:r>
      <w:r w:rsidRPr="003D46C3">
        <w:t xml:space="preserve"> СОШ №2</w:t>
      </w:r>
      <w:r w:rsidR="00CE71BD" w:rsidRPr="003D46C3">
        <w:t>»</w:t>
      </w:r>
      <w:r w:rsidRPr="003D46C3">
        <w:t xml:space="preserve"> - подсобный рабочий, К</w:t>
      </w:r>
      <w:r w:rsidR="00CE71BD" w:rsidRPr="003D46C3">
        <w:t>езское</w:t>
      </w:r>
      <w:r w:rsidRPr="003D46C3">
        <w:t xml:space="preserve"> ПО №3 - уборщик производственных и служебных помещений, МБУ </w:t>
      </w:r>
      <w:r w:rsidR="00CE71BD" w:rsidRPr="003D46C3">
        <w:t>«</w:t>
      </w:r>
      <w:r w:rsidRPr="003D46C3">
        <w:t xml:space="preserve">Центр комплексного обслуживания муниципальных учреждений МО </w:t>
      </w:r>
      <w:r w:rsidR="00CE71BD" w:rsidRPr="003D46C3">
        <w:t>«</w:t>
      </w:r>
      <w:r w:rsidRPr="003D46C3">
        <w:t>Кезский район</w:t>
      </w:r>
      <w:r w:rsidR="00CE71BD" w:rsidRPr="003D46C3">
        <w:t>»</w:t>
      </w:r>
      <w:r w:rsidRPr="003D46C3">
        <w:t xml:space="preserve"> - рабочий по комплексному обслуживанию и ремонту зданий, подсобный рабочий</w:t>
      </w:r>
      <w:r w:rsidR="00CE71BD" w:rsidRPr="003D46C3">
        <w:t>.</w:t>
      </w:r>
      <w:r w:rsidRPr="003D46C3">
        <w:t xml:space="preserve"> Средний период участия 0,77 месяца.</w:t>
      </w:r>
    </w:p>
    <w:p w14:paraId="36E31865" w14:textId="77777777" w:rsidR="008E64A1" w:rsidRPr="003D46C3" w:rsidRDefault="008E64A1" w:rsidP="008E64A1">
      <w:pPr>
        <w:tabs>
          <w:tab w:val="left" w:pos="709"/>
          <w:tab w:val="left" w:pos="2694"/>
        </w:tabs>
        <w:ind w:firstLine="426"/>
        <w:rPr>
          <w:i/>
        </w:rPr>
      </w:pPr>
    </w:p>
    <w:p w14:paraId="412B9D27" w14:textId="77777777" w:rsidR="008E64A1" w:rsidRPr="003D46C3" w:rsidRDefault="008E64A1" w:rsidP="006D247C">
      <w:pPr>
        <w:tabs>
          <w:tab w:val="left" w:pos="708"/>
          <w:tab w:val="left" w:pos="2694"/>
        </w:tabs>
        <w:ind w:firstLine="426"/>
        <w:jc w:val="center"/>
        <w:rPr>
          <w:b/>
          <w:i/>
        </w:rPr>
      </w:pPr>
      <w:r w:rsidRPr="003D46C3">
        <w:rPr>
          <w:b/>
          <w:i/>
        </w:rPr>
        <w:t>Трудоустройство инвалидов</w:t>
      </w:r>
    </w:p>
    <w:p w14:paraId="4138BF6E" w14:textId="52B75B56" w:rsidR="008E64A1" w:rsidRPr="003D46C3" w:rsidRDefault="006D247C" w:rsidP="008E64A1">
      <w:pPr>
        <w:tabs>
          <w:tab w:val="left" w:pos="708"/>
          <w:tab w:val="left" w:pos="2694"/>
        </w:tabs>
        <w:ind w:firstLine="426"/>
      </w:pPr>
      <w:r w:rsidRPr="003D46C3">
        <w:tab/>
      </w:r>
      <w:r w:rsidR="008E64A1" w:rsidRPr="003D46C3">
        <w:t xml:space="preserve">За текущий период трудоустроены 6 инвалидов в СПК </w:t>
      </w:r>
      <w:r w:rsidRPr="003D46C3">
        <w:t>«Свобода»</w:t>
      </w:r>
      <w:r w:rsidR="008E64A1" w:rsidRPr="003D46C3">
        <w:t xml:space="preserve">,  МБОУ </w:t>
      </w:r>
      <w:r w:rsidRPr="003D46C3">
        <w:t>«Александровская СОШ»</w:t>
      </w:r>
      <w:r w:rsidR="008E64A1" w:rsidRPr="003D46C3">
        <w:t xml:space="preserve">, ОАО </w:t>
      </w:r>
      <w:r w:rsidRPr="003D46C3">
        <w:t>«</w:t>
      </w:r>
      <w:r w:rsidR="008E64A1" w:rsidRPr="003D46C3">
        <w:t>Российские Железные Дороги</w:t>
      </w:r>
      <w:r w:rsidRPr="003D46C3">
        <w:t>»</w:t>
      </w:r>
      <w:r w:rsidR="008E64A1" w:rsidRPr="003D46C3">
        <w:t xml:space="preserve">, ООО </w:t>
      </w:r>
      <w:r w:rsidRPr="003D46C3">
        <w:t>МКК</w:t>
      </w:r>
      <w:r w:rsidR="008E64A1" w:rsidRPr="003D46C3">
        <w:t xml:space="preserve"> </w:t>
      </w:r>
      <w:r w:rsidRPr="003D46C3">
        <w:t>«</w:t>
      </w:r>
      <w:r w:rsidR="008E64A1" w:rsidRPr="003D46C3">
        <w:t>В</w:t>
      </w:r>
      <w:r w:rsidRPr="003D46C3">
        <w:t>ыручка»</w:t>
      </w:r>
      <w:r w:rsidR="008E64A1" w:rsidRPr="003D46C3">
        <w:t xml:space="preserve">, МБОУ </w:t>
      </w:r>
      <w:r w:rsidRPr="003D46C3">
        <w:t>«Кезская</w:t>
      </w:r>
      <w:r w:rsidR="008E64A1" w:rsidRPr="003D46C3">
        <w:t xml:space="preserve"> СОШ №1</w:t>
      </w:r>
      <w:r w:rsidRPr="003D46C3">
        <w:t>»</w:t>
      </w:r>
      <w:r w:rsidR="008E64A1" w:rsidRPr="003D46C3">
        <w:t>, ИП К</w:t>
      </w:r>
      <w:r w:rsidRPr="003D46C3">
        <w:t>асимова</w:t>
      </w:r>
      <w:r w:rsidR="008E64A1" w:rsidRPr="003D46C3">
        <w:t xml:space="preserve"> Л.В. по профессии подсобный рабочий, помощник воспитателя, кредитный специалист, сторож, кухонный рабочий.</w:t>
      </w:r>
    </w:p>
    <w:p w14:paraId="3914A5C5" w14:textId="589628C0" w:rsidR="008E64A1" w:rsidRPr="003D46C3" w:rsidRDefault="006D247C" w:rsidP="008E64A1">
      <w:pPr>
        <w:tabs>
          <w:tab w:val="left" w:pos="709"/>
          <w:tab w:val="left" w:pos="2694"/>
        </w:tabs>
        <w:ind w:firstLine="426"/>
      </w:pPr>
      <w:r w:rsidRPr="003D46C3">
        <w:tab/>
      </w:r>
      <w:r w:rsidR="008E64A1" w:rsidRPr="003D46C3">
        <w:t>Для 31 организаци</w:t>
      </w:r>
      <w:r w:rsidRPr="003D46C3">
        <w:t>и</w:t>
      </w:r>
      <w:r w:rsidR="008E64A1" w:rsidRPr="003D46C3">
        <w:t xml:space="preserve"> независимо от организационно-правовых форм и форм собственности устанавливается квота для приема на работу инвалидов. 26 организаций с численностью от 35 до 100 человек и 5 организаций с численностью от 100 человек. 41 рабочих мест, установлены по квоте для инвалидов. 3 квотируемых рабочих мест</w:t>
      </w:r>
      <w:r w:rsidRPr="003D46C3">
        <w:t>а</w:t>
      </w:r>
      <w:r w:rsidR="008E64A1" w:rsidRPr="003D46C3">
        <w:t xml:space="preserve"> остаются свободными. Не выполняют квоту 2 организации и ими предоставлены вакансии в ЦЗН для трудоустройства инвалидов:</w:t>
      </w:r>
    </w:p>
    <w:p w14:paraId="682842FE" w14:textId="77777777" w:rsidR="008E64A1" w:rsidRPr="003D46C3" w:rsidRDefault="008E64A1" w:rsidP="008E64A1">
      <w:pPr>
        <w:tabs>
          <w:tab w:val="left" w:pos="709"/>
          <w:tab w:val="left" w:pos="2694"/>
        </w:tabs>
        <w:ind w:firstLine="426"/>
      </w:pPr>
      <w:r w:rsidRPr="003D46C3">
        <w:t>- МБДОУ Детский сад «Солнышко» - воспитатель 1 чел.;</w:t>
      </w:r>
    </w:p>
    <w:p w14:paraId="6B9EEE9A" w14:textId="25221033" w:rsidR="008E64A1" w:rsidRPr="003D46C3" w:rsidRDefault="008E64A1" w:rsidP="008E64A1">
      <w:pPr>
        <w:tabs>
          <w:tab w:val="left" w:pos="709"/>
          <w:tab w:val="left" w:pos="2694"/>
        </w:tabs>
        <w:ind w:firstLine="426"/>
      </w:pPr>
      <w:r w:rsidRPr="003D46C3">
        <w:t xml:space="preserve">- СПК </w:t>
      </w:r>
      <w:r w:rsidR="006D247C" w:rsidRPr="003D46C3">
        <w:t>«</w:t>
      </w:r>
      <w:r w:rsidRPr="003D46C3">
        <w:t>Маяк</w:t>
      </w:r>
      <w:r w:rsidR="006D247C" w:rsidRPr="003D46C3">
        <w:t>»</w:t>
      </w:r>
      <w:r w:rsidRPr="003D46C3">
        <w:t xml:space="preserve"> - животновод 1 чел.</w:t>
      </w:r>
    </w:p>
    <w:p w14:paraId="69C36055" w14:textId="2B98F901" w:rsidR="00483D6E" w:rsidRPr="003D46C3" w:rsidRDefault="008E64A1" w:rsidP="00483D6E">
      <w:pPr>
        <w:tabs>
          <w:tab w:val="left" w:pos="709"/>
          <w:tab w:val="left" w:pos="2694"/>
        </w:tabs>
        <w:ind w:firstLine="426"/>
        <w:rPr>
          <w:b/>
          <w:i/>
        </w:rPr>
      </w:pPr>
      <w:r w:rsidRPr="003D46C3">
        <w:t>Данные организации информацию о выполнении квоты и вакансии предоставляют ежемесячно до 10 числа.</w:t>
      </w:r>
    </w:p>
    <w:p w14:paraId="4026F44C" w14:textId="05FA2E00" w:rsidR="008E64A1" w:rsidRPr="003D46C3" w:rsidRDefault="008E64A1" w:rsidP="006D247C">
      <w:pPr>
        <w:tabs>
          <w:tab w:val="left" w:pos="709"/>
          <w:tab w:val="left" w:pos="2694"/>
        </w:tabs>
        <w:ind w:firstLine="426"/>
        <w:jc w:val="center"/>
        <w:rPr>
          <w:b/>
          <w:i/>
        </w:rPr>
      </w:pPr>
      <w:r w:rsidRPr="003D46C3">
        <w:rPr>
          <w:b/>
          <w:i/>
        </w:rPr>
        <w:t>Содействие самозанятости</w:t>
      </w:r>
    </w:p>
    <w:p w14:paraId="3176D0D1" w14:textId="77777777" w:rsidR="008E64A1" w:rsidRPr="003D46C3" w:rsidRDefault="008E64A1" w:rsidP="008E64A1">
      <w:pPr>
        <w:tabs>
          <w:tab w:val="left" w:pos="709"/>
          <w:tab w:val="left" w:pos="2694"/>
        </w:tabs>
        <w:ind w:firstLine="426"/>
      </w:pPr>
      <w:r w:rsidRPr="003D46C3">
        <w:t>За текущий период было оказано содействие началу осуществления предпринимательской деятельности безработных граждан 14 безработным гражданам, из них 2 гражданина встали на учет в качестве плательщика на профессиональный доход.</w:t>
      </w:r>
    </w:p>
    <w:p w14:paraId="3635A729" w14:textId="77777777" w:rsidR="008E64A1" w:rsidRPr="003D46C3" w:rsidRDefault="008E64A1" w:rsidP="008E64A1">
      <w:pPr>
        <w:tabs>
          <w:tab w:val="left" w:pos="709"/>
          <w:tab w:val="left" w:pos="2694"/>
        </w:tabs>
        <w:ind w:firstLine="426"/>
        <w:rPr>
          <w:b/>
          <w:i/>
        </w:rPr>
      </w:pPr>
    </w:p>
    <w:p w14:paraId="435AA371" w14:textId="77777777" w:rsidR="008E64A1" w:rsidRPr="003D46C3" w:rsidRDefault="008E64A1" w:rsidP="006D247C">
      <w:pPr>
        <w:tabs>
          <w:tab w:val="left" w:pos="709"/>
          <w:tab w:val="left" w:pos="2694"/>
        </w:tabs>
        <w:ind w:firstLine="426"/>
        <w:jc w:val="center"/>
        <w:rPr>
          <w:b/>
          <w:i/>
        </w:rPr>
      </w:pPr>
      <w:r w:rsidRPr="003D46C3">
        <w:rPr>
          <w:b/>
          <w:i/>
        </w:rPr>
        <w:t>Профессиональное обучение</w:t>
      </w:r>
    </w:p>
    <w:p w14:paraId="073CEDD6" w14:textId="37773582" w:rsidR="008E64A1" w:rsidRPr="003D46C3" w:rsidRDefault="008E64A1" w:rsidP="008E64A1">
      <w:pPr>
        <w:tabs>
          <w:tab w:val="left" w:pos="709"/>
          <w:tab w:val="left" w:pos="2694"/>
        </w:tabs>
        <w:ind w:firstLine="426"/>
      </w:pPr>
      <w:r w:rsidRPr="003D46C3">
        <w:t>На профессиональное обучение за текущий период 2024 года направлены 4 безработных гражданина по профессии охранник, тракторист-машинист сельскохозяйственного производства. Поступило 22  заявления на обучение по национальному проекту «Демография», из них 20 чел</w:t>
      </w:r>
      <w:r w:rsidR="00483D6E" w:rsidRPr="003D46C3">
        <w:t>овек</w:t>
      </w:r>
      <w:r w:rsidRPr="003D46C3">
        <w:t xml:space="preserve"> приступили к обучению, из них 5 безработных граждан, 6 чел</w:t>
      </w:r>
      <w:r w:rsidR="00483D6E" w:rsidRPr="003D46C3">
        <w:t>овек</w:t>
      </w:r>
      <w:r w:rsidRPr="003D46C3">
        <w:t xml:space="preserve"> ищущих работу и 9 человек отдельной категории по профессиям: специалист по эксплуатации беспилотных авиационных систем,  </w:t>
      </w:r>
      <w:r w:rsidRPr="003D46C3">
        <w:rPr>
          <w:lang w:val="en-US"/>
        </w:rPr>
        <w:t>data</w:t>
      </w:r>
      <w:r w:rsidRPr="003D46C3">
        <w:t xml:space="preserve">-аналитик: анализ данных в организации, воспитатель в дошкольном образовании, психолог, психолог-консультант, </w:t>
      </w:r>
      <w:r w:rsidRPr="003D46C3">
        <w:lastRenderedPageBreak/>
        <w:t>графический дизайнер, менеджер по логистике, специалист по созданию информационных ресурсов.</w:t>
      </w:r>
    </w:p>
    <w:p w14:paraId="477CDEAB" w14:textId="77777777" w:rsidR="008E64A1" w:rsidRPr="003D46C3" w:rsidRDefault="008E64A1" w:rsidP="008E64A1">
      <w:pPr>
        <w:tabs>
          <w:tab w:val="left" w:pos="709"/>
          <w:tab w:val="left" w:pos="2694"/>
        </w:tabs>
        <w:ind w:firstLine="426"/>
        <w:rPr>
          <w:b/>
          <w:i/>
        </w:rPr>
      </w:pPr>
    </w:p>
    <w:p w14:paraId="1C771B3E" w14:textId="77777777" w:rsidR="008E64A1" w:rsidRPr="003D46C3" w:rsidRDefault="008E64A1" w:rsidP="00483D6E">
      <w:pPr>
        <w:tabs>
          <w:tab w:val="left" w:pos="709"/>
          <w:tab w:val="left" w:pos="2694"/>
        </w:tabs>
        <w:ind w:firstLine="426"/>
        <w:jc w:val="center"/>
        <w:rPr>
          <w:b/>
          <w:i/>
        </w:rPr>
      </w:pPr>
      <w:r w:rsidRPr="003D46C3">
        <w:rPr>
          <w:b/>
          <w:i/>
        </w:rPr>
        <w:t>Профориентационная работа</w:t>
      </w:r>
    </w:p>
    <w:p w14:paraId="05734EA2" w14:textId="0D14043B" w:rsidR="008E64A1" w:rsidRPr="003D46C3" w:rsidRDefault="008E64A1" w:rsidP="008E64A1">
      <w:pPr>
        <w:tabs>
          <w:tab w:val="left" w:pos="709"/>
          <w:tab w:val="left" w:pos="2694"/>
        </w:tabs>
        <w:ind w:firstLine="426"/>
      </w:pPr>
      <w:r w:rsidRPr="003D46C3">
        <w:t xml:space="preserve">Государственные услуги по профессиональной </w:t>
      </w:r>
      <w:r w:rsidR="00483D6E" w:rsidRPr="003D46C3">
        <w:t>ориентации получили</w:t>
      </w:r>
      <w:r w:rsidRPr="003D46C3">
        <w:t xml:space="preserve"> 212 человек</w:t>
      </w:r>
      <w:r w:rsidR="00483D6E" w:rsidRPr="003D46C3">
        <w:t xml:space="preserve">, по </w:t>
      </w:r>
      <w:r w:rsidRPr="003D46C3">
        <w:t xml:space="preserve">психологической поддержке </w:t>
      </w:r>
      <w:r w:rsidR="00483D6E" w:rsidRPr="003D46C3">
        <w:t xml:space="preserve">- </w:t>
      </w:r>
      <w:r w:rsidRPr="003D46C3">
        <w:t>48 человек</w:t>
      </w:r>
      <w:r w:rsidR="00483D6E" w:rsidRPr="003D46C3">
        <w:t xml:space="preserve">, </w:t>
      </w:r>
      <w:r w:rsidRPr="003D46C3">
        <w:t>по социальной адаптации на рынке труда была предоставлена 49 безработным гражданам.</w:t>
      </w:r>
    </w:p>
    <w:p w14:paraId="339C604A" w14:textId="77777777" w:rsidR="008E64A1" w:rsidRPr="003D46C3" w:rsidRDefault="008E64A1" w:rsidP="008E64A1">
      <w:pPr>
        <w:tabs>
          <w:tab w:val="left" w:pos="709"/>
          <w:tab w:val="left" w:pos="2694"/>
        </w:tabs>
        <w:ind w:firstLine="426"/>
      </w:pPr>
    </w:p>
    <w:p w14:paraId="1126BCA5" w14:textId="77777777" w:rsidR="008E64A1" w:rsidRPr="003D46C3" w:rsidRDefault="008E64A1" w:rsidP="00483D6E">
      <w:pPr>
        <w:tabs>
          <w:tab w:val="left" w:pos="709"/>
          <w:tab w:val="left" w:pos="2694"/>
        </w:tabs>
        <w:ind w:firstLine="426"/>
        <w:jc w:val="center"/>
        <w:rPr>
          <w:b/>
          <w:i/>
        </w:rPr>
      </w:pPr>
      <w:r w:rsidRPr="003D46C3">
        <w:rPr>
          <w:b/>
          <w:i/>
        </w:rPr>
        <w:t>Спрос на рабочую силу</w:t>
      </w:r>
    </w:p>
    <w:p w14:paraId="161FBD8B" w14:textId="77777777" w:rsidR="008E64A1" w:rsidRPr="003D46C3" w:rsidRDefault="008E64A1" w:rsidP="008E64A1">
      <w:pPr>
        <w:tabs>
          <w:tab w:val="left" w:pos="709"/>
          <w:tab w:val="left" w:pos="2694"/>
        </w:tabs>
        <w:ind w:firstLine="426"/>
      </w:pPr>
      <w:r w:rsidRPr="003D46C3">
        <w:t>Всего заявлено с начала 2024 года – 511 вакансий.</w:t>
      </w:r>
    </w:p>
    <w:p w14:paraId="5AB7286E" w14:textId="1FAC229D" w:rsidR="008E64A1" w:rsidRPr="003D46C3" w:rsidRDefault="008E64A1" w:rsidP="008E64A1">
      <w:pPr>
        <w:tabs>
          <w:tab w:val="left" w:pos="709"/>
          <w:tab w:val="left" w:pos="2694"/>
        </w:tabs>
        <w:ind w:firstLine="426"/>
      </w:pPr>
      <w:r w:rsidRPr="003D46C3">
        <w:t xml:space="preserve">На конец отчетного периода потребность предприятий и </w:t>
      </w:r>
      <w:r w:rsidR="00483D6E" w:rsidRPr="003D46C3">
        <w:t>организаций в</w:t>
      </w:r>
      <w:r w:rsidRPr="003D46C3">
        <w:t xml:space="preserve"> работниках составляет 137 человек, из </w:t>
      </w:r>
      <w:r w:rsidR="00483D6E" w:rsidRPr="003D46C3">
        <w:t>них в</w:t>
      </w:r>
      <w:r w:rsidRPr="003D46C3">
        <w:t xml:space="preserve"> разрезе сфер деятельности:</w:t>
      </w:r>
    </w:p>
    <w:p w14:paraId="3F96E0DF" w14:textId="77777777" w:rsidR="008E64A1" w:rsidRPr="003D46C3" w:rsidRDefault="008E64A1" w:rsidP="008E64A1">
      <w:pPr>
        <w:tabs>
          <w:tab w:val="left" w:pos="709"/>
          <w:tab w:val="left" w:pos="2694"/>
        </w:tabs>
        <w:ind w:firstLine="426"/>
      </w:pPr>
      <w:r w:rsidRPr="003D46C3">
        <w:t>- промышленность;</w:t>
      </w:r>
    </w:p>
    <w:p w14:paraId="1A3DADD8" w14:textId="77777777" w:rsidR="008E64A1" w:rsidRPr="003D46C3" w:rsidRDefault="008E64A1" w:rsidP="008E64A1">
      <w:pPr>
        <w:tabs>
          <w:tab w:val="left" w:pos="709"/>
          <w:tab w:val="left" w:pos="2694"/>
        </w:tabs>
        <w:ind w:firstLine="426"/>
      </w:pPr>
      <w:r w:rsidRPr="003D46C3">
        <w:t>- сельское хозяйство;</w:t>
      </w:r>
    </w:p>
    <w:p w14:paraId="4B430159" w14:textId="77777777" w:rsidR="008E64A1" w:rsidRPr="003D46C3" w:rsidRDefault="008E64A1" w:rsidP="008E64A1">
      <w:pPr>
        <w:tabs>
          <w:tab w:val="left" w:pos="709"/>
          <w:tab w:val="left" w:pos="2694"/>
        </w:tabs>
        <w:ind w:firstLine="426"/>
      </w:pPr>
      <w:r w:rsidRPr="003D46C3">
        <w:t>- животноводство;</w:t>
      </w:r>
    </w:p>
    <w:p w14:paraId="649790EA" w14:textId="77777777" w:rsidR="008E64A1" w:rsidRPr="003D46C3" w:rsidRDefault="008E64A1" w:rsidP="008E64A1">
      <w:pPr>
        <w:tabs>
          <w:tab w:val="left" w:pos="709"/>
          <w:tab w:val="left" w:pos="2694"/>
        </w:tabs>
        <w:ind w:firstLine="426"/>
      </w:pPr>
      <w:r w:rsidRPr="003D46C3">
        <w:t>- образование;</w:t>
      </w:r>
    </w:p>
    <w:p w14:paraId="259F5C31" w14:textId="77777777" w:rsidR="008E64A1" w:rsidRPr="003D46C3" w:rsidRDefault="008E64A1" w:rsidP="008E64A1">
      <w:pPr>
        <w:tabs>
          <w:tab w:val="left" w:pos="709"/>
          <w:tab w:val="left" w:pos="2694"/>
        </w:tabs>
        <w:ind w:firstLine="426"/>
      </w:pPr>
      <w:r w:rsidRPr="003D46C3">
        <w:t>- здравоохранение;</w:t>
      </w:r>
    </w:p>
    <w:p w14:paraId="6DA08EF4" w14:textId="77777777" w:rsidR="008E64A1" w:rsidRPr="003D46C3" w:rsidRDefault="008E64A1" w:rsidP="008E64A1">
      <w:pPr>
        <w:tabs>
          <w:tab w:val="left" w:pos="709"/>
          <w:tab w:val="left" w:pos="2694"/>
        </w:tabs>
        <w:ind w:firstLine="426"/>
      </w:pPr>
      <w:r w:rsidRPr="003D46C3">
        <w:t>- лесоводство;</w:t>
      </w:r>
    </w:p>
    <w:p w14:paraId="43990799" w14:textId="77777777" w:rsidR="008E64A1" w:rsidRPr="003D46C3" w:rsidRDefault="008E64A1" w:rsidP="008E64A1">
      <w:pPr>
        <w:tabs>
          <w:tab w:val="left" w:pos="709"/>
          <w:tab w:val="left" w:pos="2694"/>
        </w:tabs>
        <w:ind w:firstLine="426"/>
      </w:pPr>
      <w:r w:rsidRPr="003D46C3">
        <w:t>-  торговля;</w:t>
      </w:r>
    </w:p>
    <w:p w14:paraId="60C55438" w14:textId="2CACCEA8" w:rsidR="008E64A1" w:rsidRPr="003D46C3" w:rsidRDefault="008E64A1" w:rsidP="008E64A1">
      <w:pPr>
        <w:tabs>
          <w:tab w:val="left" w:pos="709"/>
          <w:tab w:val="left" w:pos="2694"/>
        </w:tabs>
        <w:ind w:firstLine="426"/>
      </w:pPr>
      <w:r w:rsidRPr="003D46C3">
        <w:t xml:space="preserve">- автомобильный </w:t>
      </w:r>
      <w:r w:rsidR="00483D6E" w:rsidRPr="003D46C3">
        <w:t>транспорт и</w:t>
      </w:r>
      <w:r w:rsidRPr="003D46C3">
        <w:t xml:space="preserve"> другие.</w:t>
      </w:r>
    </w:p>
    <w:p w14:paraId="0D3CC7CE" w14:textId="77777777" w:rsidR="008E64A1" w:rsidRPr="003D46C3" w:rsidRDefault="008E64A1" w:rsidP="008E64A1">
      <w:pPr>
        <w:tabs>
          <w:tab w:val="left" w:pos="709"/>
          <w:tab w:val="left" w:pos="2694"/>
        </w:tabs>
        <w:ind w:firstLine="426"/>
      </w:pPr>
      <w:r w:rsidRPr="003D46C3">
        <w:t>Коэффициент напряженности на конец отчетного периода составил 0,8 чел.</w:t>
      </w:r>
    </w:p>
    <w:p w14:paraId="6FC9ED0B" w14:textId="77777777" w:rsidR="008E64A1" w:rsidRPr="003D46C3" w:rsidRDefault="008E64A1" w:rsidP="008E64A1">
      <w:pPr>
        <w:tabs>
          <w:tab w:val="left" w:pos="709"/>
          <w:tab w:val="left" w:pos="2694"/>
        </w:tabs>
        <w:ind w:firstLine="426"/>
      </w:pPr>
      <w:r w:rsidRPr="003D46C3">
        <w:t>Анализируя структуру вакансий, поступивших в филиал Республиканского ЦЗН «ЦЗН Кезского района», наблюдаем, что востребованы специалисты узкой специализации и высокой квалификации: агрономы, ветеринарные врачи, инженера, зоотехники, педагоги, врачи, бухгалтера.</w:t>
      </w:r>
    </w:p>
    <w:p w14:paraId="3097BC94" w14:textId="77777777" w:rsidR="008E64A1" w:rsidRPr="003D46C3" w:rsidRDefault="008E64A1" w:rsidP="008E64A1">
      <w:pPr>
        <w:tabs>
          <w:tab w:val="left" w:pos="709"/>
          <w:tab w:val="left" w:pos="2694"/>
        </w:tabs>
        <w:ind w:firstLine="426"/>
        <w:rPr>
          <w:b/>
          <w:i/>
        </w:rPr>
      </w:pPr>
    </w:p>
    <w:p w14:paraId="482A3DBA" w14:textId="7C80C065" w:rsidR="008E64A1" w:rsidRPr="003D46C3" w:rsidRDefault="008E64A1" w:rsidP="00483D6E">
      <w:pPr>
        <w:tabs>
          <w:tab w:val="left" w:pos="709"/>
          <w:tab w:val="left" w:pos="2694"/>
        </w:tabs>
        <w:ind w:firstLine="426"/>
        <w:jc w:val="center"/>
        <w:rPr>
          <w:b/>
          <w:i/>
        </w:rPr>
      </w:pPr>
      <w:r w:rsidRPr="003D46C3">
        <w:rPr>
          <w:b/>
          <w:i/>
        </w:rPr>
        <w:t>Трудоустройство</w:t>
      </w:r>
    </w:p>
    <w:p w14:paraId="178ED8BF" w14:textId="44FE8A98" w:rsidR="008E64A1" w:rsidRPr="003D46C3" w:rsidRDefault="008E64A1" w:rsidP="008E64A1">
      <w:pPr>
        <w:tabs>
          <w:tab w:val="left" w:pos="709"/>
          <w:tab w:val="left" w:pos="2694"/>
        </w:tabs>
        <w:ind w:firstLine="426"/>
      </w:pPr>
      <w:r w:rsidRPr="003D46C3">
        <w:t>За отчетный период нашли работу (доходное занятие) 125 человек</w:t>
      </w:r>
      <w:r w:rsidR="00483D6E" w:rsidRPr="003D46C3">
        <w:t xml:space="preserve"> (9 месяцев 2023 года –</w:t>
      </w:r>
      <w:r w:rsidRPr="003D46C3">
        <w:t xml:space="preserve"> 184 чел</w:t>
      </w:r>
      <w:r w:rsidR="00483D6E" w:rsidRPr="003D46C3">
        <w:t>овека)</w:t>
      </w:r>
      <w:r w:rsidRPr="003D46C3">
        <w:t xml:space="preserve">. </w:t>
      </w:r>
    </w:p>
    <w:p w14:paraId="0AD313AE" w14:textId="77777777" w:rsidR="00483D6E" w:rsidRPr="003D46C3" w:rsidRDefault="008E64A1" w:rsidP="008E64A1">
      <w:pPr>
        <w:tabs>
          <w:tab w:val="left" w:pos="709"/>
          <w:tab w:val="left" w:pos="2694"/>
        </w:tabs>
        <w:ind w:firstLine="426"/>
        <w:rPr>
          <w:b/>
          <w:bCs/>
        </w:rPr>
      </w:pPr>
      <w:r w:rsidRPr="003D46C3">
        <w:rPr>
          <w:b/>
          <w:bCs/>
        </w:rPr>
        <w:t>В составе нашедших работу граждан:</w:t>
      </w:r>
      <w:r w:rsidR="00483D6E" w:rsidRPr="003D46C3">
        <w:rPr>
          <w:b/>
          <w:bCs/>
        </w:rPr>
        <w:t xml:space="preserve"> </w:t>
      </w:r>
    </w:p>
    <w:p w14:paraId="5DB96606" w14:textId="77777777" w:rsidR="00483D6E" w:rsidRPr="003D46C3" w:rsidRDefault="008E64A1" w:rsidP="008E64A1">
      <w:pPr>
        <w:tabs>
          <w:tab w:val="left" w:pos="709"/>
          <w:tab w:val="left" w:pos="2694"/>
        </w:tabs>
        <w:ind w:firstLine="426"/>
      </w:pPr>
      <w:r w:rsidRPr="003D46C3">
        <w:t>незанятые граждане –123 чел., или 98%;</w:t>
      </w:r>
      <w:r w:rsidR="00483D6E" w:rsidRPr="003D46C3">
        <w:t xml:space="preserve"> </w:t>
      </w:r>
    </w:p>
    <w:p w14:paraId="46CC3D3D" w14:textId="77777777" w:rsidR="00483D6E" w:rsidRPr="003D46C3" w:rsidRDefault="008E64A1" w:rsidP="008E64A1">
      <w:pPr>
        <w:tabs>
          <w:tab w:val="left" w:pos="709"/>
          <w:tab w:val="left" w:pos="2694"/>
        </w:tabs>
        <w:ind w:firstLine="426"/>
      </w:pPr>
      <w:r w:rsidRPr="003D46C3">
        <w:t>граждане, стремящиеся возобновить трудовую деятельность после длительного (более года) перерыва, - 17 чел., или 14 %;</w:t>
      </w:r>
      <w:r w:rsidR="00483D6E" w:rsidRPr="003D46C3">
        <w:t xml:space="preserve"> </w:t>
      </w:r>
    </w:p>
    <w:p w14:paraId="42B5EB22" w14:textId="77777777" w:rsidR="00483D6E" w:rsidRPr="003D46C3" w:rsidRDefault="008E64A1" w:rsidP="008E64A1">
      <w:pPr>
        <w:tabs>
          <w:tab w:val="left" w:pos="709"/>
          <w:tab w:val="left" w:pos="2694"/>
        </w:tabs>
        <w:ind w:firstLine="426"/>
      </w:pPr>
      <w:r w:rsidRPr="003D46C3">
        <w:t>молодежь (возраст 16-29 лет) – 23 чел., или 18%;</w:t>
      </w:r>
      <w:r w:rsidR="00483D6E" w:rsidRPr="003D46C3">
        <w:t xml:space="preserve"> </w:t>
      </w:r>
    </w:p>
    <w:p w14:paraId="452987CA" w14:textId="77777777" w:rsidR="00483D6E" w:rsidRPr="003D46C3" w:rsidRDefault="008E64A1" w:rsidP="008E64A1">
      <w:pPr>
        <w:tabs>
          <w:tab w:val="left" w:pos="709"/>
          <w:tab w:val="left" w:pos="2694"/>
        </w:tabs>
        <w:ind w:firstLine="426"/>
      </w:pPr>
      <w:r w:rsidRPr="003D46C3">
        <w:t>граждане предпенсионного возраста – 12 чел., или 10%;</w:t>
      </w:r>
      <w:r w:rsidR="00483D6E" w:rsidRPr="003D46C3">
        <w:t xml:space="preserve"> </w:t>
      </w:r>
    </w:p>
    <w:p w14:paraId="0D4CF7E5" w14:textId="77777777" w:rsidR="00483D6E" w:rsidRPr="003D46C3" w:rsidRDefault="008E64A1" w:rsidP="008E64A1">
      <w:pPr>
        <w:tabs>
          <w:tab w:val="left" w:pos="709"/>
          <w:tab w:val="left" w:pos="2694"/>
        </w:tabs>
        <w:ind w:firstLine="426"/>
      </w:pPr>
      <w:r w:rsidRPr="003D46C3">
        <w:t>инвалиды – 6 чел., или 5%;</w:t>
      </w:r>
      <w:r w:rsidR="00483D6E" w:rsidRPr="003D46C3">
        <w:t xml:space="preserve"> </w:t>
      </w:r>
    </w:p>
    <w:p w14:paraId="5E1DD87F" w14:textId="5CCED625" w:rsidR="008E64A1" w:rsidRPr="003D46C3" w:rsidRDefault="008E64A1" w:rsidP="008E64A1">
      <w:pPr>
        <w:tabs>
          <w:tab w:val="left" w:pos="709"/>
          <w:tab w:val="left" w:pos="2694"/>
        </w:tabs>
        <w:ind w:firstLine="426"/>
      </w:pPr>
      <w:r w:rsidRPr="003D46C3">
        <w:t>трудоустроено на постоянную работу – 89 чел., или 71%;</w:t>
      </w:r>
    </w:p>
    <w:p w14:paraId="3A077A6C" w14:textId="77777777" w:rsidR="008E64A1" w:rsidRPr="003D46C3" w:rsidRDefault="008E64A1" w:rsidP="008E64A1">
      <w:pPr>
        <w:tabs>
          <w:tab w:val="left" w:pos="709"/>
          <w:tab w:val="left" w:pos="2694"/>
        </w:tabs>
        <w:ind w:firstLine="426"/>
      </w:pPr>
      <w:r w:rsidRPr="003D46C3">
        <w:t>трудоустроено на временную работу – 36 чел., или 29 %;</w:t>
      </w:r>
    </w:p>
    <w:p w14:paraId="4BF0457E" w14:textId="77777777" w:rsidR="008E64A1" w:rsidRPr="003D46C3" w:rsidRDefault="008E64A1" w:rsidP="008E64A1">
      <w:pPr>
        <w:tabs>
          <w:tab w:val="left" w:pos="709"/>
          <w:tab w:val="left" w:pos="2694"/>
        </w:tabs>
        <w:ind w:firstLine="426"/>
      </w:pPr>
      <w:r w:rsidRPr="003D46C3">
        <w:t>на квотируемые рабочие места – 0 чел.</w:t>
      </w:r>
    </w:p>
    <w:p w14:paraId="020E84E0" w14:textId="5BA6DED2" w:rsidR="00076061" w:rsidRPr="003D46C3" w:rsidRDefault="00076061" w:rsidP="008E64A1">
      <w:pPr>
        <w:tabs>
          <w:tab w:val="left" w:pos="709"/>
          <w:tab w:val="left" w:pos="2694"/>
        </w:tabs>
        <w:ind w:firstLine="426"/>
      </w:pPr>
    </w:p>
    <w:p w14:paraId="37F142C6" w14:textId="2A07A340" w:rsidR="0002573A" w:rsidRPr="003D46C3" w:rsidRDefault="000077E5" w:rsidP="00076061">
      <w:pPr>
        <w:snapToGrid w:val="0"/>
        <w:ind w:firstLine="708"/>
        <w:jc w:val="center"/>
        <w:rPr>
          <w:sz w:val="28"/>
          <w:szCs w:val="28"/>
        </w:rPr>
      </w:pPr>
      <w:r w:rsidRPr="003D46C3">
        <w:rPr>
          <w:b/>
          <w:sz w:val="28"/>
          <w:szCs w:val="28"/>
          <w:lang w:eastAsia="en-US"/>
        </w:rPr>
        <w:t>Жилищно-коммунальный комплекс</w:t>
      </w:r>
    </w:p>
    <w:p w14:paraId="3D9B7BCC" w14:textId="77777777" w:rsidR="00A55C5B" w:rsidRPr="003D46C3" w:rsidRDefault="00A55C5B" w:rsidP="00A55C5B">
      <w:pPr>
        <w:tabs>
          <w:tab w:val="left" w:pos="748"/>
        </w:tabs>
        <w:ind w:firstLine="748"/>
      </w:pPr>
      <w:r w:rsidRPr="003D46C3">
        <w:t xml:space="preserve">Основная деятельность организаций жилищно-коммунального комплекса направлена на обеспечение нормативных условий проживания граждан путем предоставления качественных жилищно-коммунальных услуг населению, а также организациям социальной сферы района. </w:t>
      </w:r>
    </w:p>
    <w:p w14:paraId="6F926809" w14:textId="1840FF0F" w:rsidR="00ED56EE" w:rsidRPr="003D46C3" w:rsidRDefault="00ED56EE" w:rsidP="00ED56EE">
      <w:pPr>
        <w:tabs>
          <w:tab w:val="left" w:pos="3285"/>
        </w:tabs>
        <w:ind w:firstLine="709"/>
      </w:pPr>
      <w:r w:rsidRPr="003D46C3">
        <w:t xml:space="preserve">В рамках мероприятий в области поддержки коммунального хозяйства (подготовка к зимнему отопительному периоду 2024-2025 </w:t>
      </w:r>
      <w:r w:rsidR="00770390" w:rsidRPr="003D46C3">
        <w:t>гг. заключено</w:t>
      </w:r>
      <w:r w:rsidRPr="003D46C3">
        <w:t xml:space="preserve"> 6, муниципальных контрактов на приобретение материалов и выполнение работ: </w:t>
      </w:r>
    </w:p>
    <w:p w14:paraId="5EAE1B2D" w14:textId="1085AEBB" w:rsidR="00ED56EE" w:rsidRPr="003D46C3" w:rsidRDefault="00ED56EE" w:rsidP="00ED56EE">
      <w:pPr>
        <w:tabs>
          <w:tab w:val="left" w:pos="3285"/>
        </w:tabs>
        <w:ind w:firstLine="709"/>
      </w:pPr>
      <w:r w:rsidRPr="003D46C3">
        <w:t xml:space="preserve">1) приобретение материалов для капитального ремонта участка тепловой сети и сети горячего водоснабжения </w:t>
      </w:r>
      <w:r w:rsidR="00770390" w:rsidRPr="003D46C3">
        <w:t>Кезской районной больницы</w:t>
      </w:r>
      <w:r w:rsidRPr="003D46C3">
        <w:t xml:space="preserve"> по ул. Больничный городок в п. Кез Кезского района, сумма освоенных финансовых средств 7831,22 тыс. руб, в т.ч. средства УР-7752,9 тыс. руб;</w:t>
      </w:r>
    </w:p>
    <w:p w14:paraId="58557B91" w14:textId="77777777" w:rsidR="00ED56EE" w:rsidRPr="003D46C3" w:rsidRDefault="00ED56EE" w:rsidP="00ED56EE">
      <w:pPr>
        <w:tabs>
          <w:tab w:val="left" w:pos="3285"/>
        </w:tabs>
        <w:ind w:firstLine="709"/>
      </w:pPr>
      <w:r w:rsidRPr="003D46C3">
        <w:lastRenderedPageBreak/>
        <w:t>2)  приобретение материалов для капитального ремонта участка водопроводных сетей по ул. Суворова, ул. Щорса, ул. Новая в п. Кез Кезского района Удмуртской Республики, сумма освоенных финансовых средств 510,5 тыс. руб, в т.ч. средства УР-505,4 тыс. руб;</w:t>
      </w:r>
    </w:p>
    <w:p w14:paraId="62724AEE" w14:textId="77777777" w:rsidR="00ED56EE" w:rsidRPr="003D46C3" w:rsidRDefault="00ED56EE" w:rsidP="00ED56EE">
      <w:pPr>
        <w:tabs>
          <w:tab w:val="left" w:pos="3285"/>
        </w:tabs>
        <w:ind w:firstLine="709"/>
      </w:pPr>
      <w:r w:rsidRPr="003D46C3">
        <w:t>3) приобретение газовых котлов в котельную в п. Кез Кезского района Удмуртской Республики</w:t>
      </w:r>
      <w:r w:rsidRPr="003D46C3">
        <w:rPr>
          <w:sz w:val="26"/>
          <w:szCs w:val="26"/>
        </w:rPr>
        <w:t xml:space="preserve">, </w:t>
      </w:r>
      <w:r w:rsidRPr="003D46C3">
        <w:t>сумма освоенных финансовых средств 311,5 тыс. руб, в т.ч. средства УР-308,4 тыс. руб;</w:t>
      </w:r>
    </w:p>
    <w:p w14:paraId="55B183D2" w14:textId="5D882D8D" w:rsidR="00ED56EE" w:rsidRPr="003D46C3" w:rsidRDefault="00ED56EE" w:rsidP="00ED56EE">
      <w:pPr>
        <w:tabs>
          <w:tab w:val="left" w:pos="3285"/>
        </w:tabs>
        <w:ind w:firstLine="709"/>
      </w:pPr>
      <w:r w:rsidRPr="003D46C3">
        <w:t>4) капитальный ремонт участка водопроводных сетей от скважины № 39910 до ул. Азина в п. Кез Кезского района Удмуртской Республики, сумма освоенных финансовых средств 958,1 тыс. руб, в т.ч. средства УР-958,0 тыс. руб;</w:t>
      </w:r>
    </w:p>
    <w:p w14:paraId="161AF6B1" w14:textId="77777777" w:rsidR="00ED56EE" w:rsidRPr="003D46C3" w:rsidRDefault="00ED56EE" w:rsidP="00ED56EE">
      <w:pPr>
        <w:tabs>
          <w:tab w:val="left" w:pos="3285"/>
        </w:tabs>
        <w:ind w:firstLine="709"/>
      </w:pPr>
      <w:r w:rsidRPr="003D46C3">
        <w:t>5) приобретение материалов для капитального ремонта участков водопроводных сетей в п. Кез Кезского района Удмуртской Республики, сумма освоенных финансовых средств 254,3 тыс. руб, в т.ч. средства УР-251,8,0 тыс. руб;</w:t>
      </w:r>
    </w:p>
    <w:p w14:paraId="2376B141" w14:textId="4117D060" w:rsidR="00ED56EE" w:rsidRPr="003D46C3" w:rsidRDefault="00ED56EE" w:rsidP="00ED56EE">
      <w:pPr>
        <w:tabs>
          <w:tab w:val="left" w:pos="3285"/>
        </w:tabs>
        <w:ind w:firstLine="709"/>
      </w:pPr>
      <w:r w:rsidRPr="003D46C3">
        <w:t>6) приобретение резервуаров для чистой воды для капитального ремонта части системы водоснабжения в с. Кулига Кезского района Удмуртской Республики, муниципальный контракт на стадии выполнения, сумма финансовых средств по МК- 2322,4тыс. руб, в т.ч. средства УР-2299,2 тыс. руб.</w:t>
      </w:r>
    </w:p>
    <w:p w14:paraId="1B7AD2FF" w14:textId="544C4C7D" w:rsidR="00ED56EE" w:rsidRPr="003D46C3" w:rsidRDefault="00ED56EE" w:rsidP="00ED56EE">
      <w:pPr>
        <w:tabs>
          <w:tab w:val="left" w:pos="3285"/>
        </w:tabs>
        <w:ind w:firstLine="709"/>
      </w:pPr>
      <w:r w:rsidRPr="003D46C3">
        <w:t>В соответствии с соглашением на подготовку к зиме выделено 12414,64 тыс.руб,в т.ч. средства УР-12300,0 тыс.руб.; освоено-9865,6 тыс.руб, в т.ч. средства УР- 9776,5 тыс. руб. , запланировано к освоению- 2582,40 тыс. руб.</w:t>
      </w:r>
    </w:p>
    <w:p w14:paraId="51FD45F2" w14:textId="77777777" w:rsidR="00ED56EE" w:rsidRPr="003D46C3" w:rsidRDefault="00ED56EE" w:rsidP="00ED56EE">
      <w:pPr>
        <w:tabs>
          <w:tab w:val="left" w:pos="3285"/>
        </w:tabs>
        <w:ind w:firstLine="709"/>
        <w:rPr>
          <w:sz w:val="26"/>
          <w:szCs w:val="26"/>
        </w:rPr>
      </w:pPr>
      <w:r w:rsidRPr="003D46C3">
        <w:rPr>
          <w:sz w:val="26"/>
          <w:szCs w:val="26"/>
        </w:rPr>
        <w:t xml:space="preserve">  В рамках адресной инвестиционной программы:</w:t>
      </w:r>
    </w:p>
    <w:p w14:paraId="7C712F6D" w14:textId="77777777" w:rsidR="00ED56EE" w:rsidRPr="003D46C3" w:rsidRDefault="00ED56EE" w:rsidP="00ED56EE">
      <w:pPr>
        <w:tabs>
          <w:tab w:val="left" w:pos="3285"/>
        </w:tabs>
        <w:ind w:firstLine="709"/>
      </w:pPr>
      <w:r w:rsidRPr="003D46C3">
        <w:rPr>
          <w:sz w:val="26"/>
          <w:szCs w:val="26"/>
        </w:rPr>
        <w:t>- заключен контракт на строительство</w:t>
      </w:r>
      <w:r w:rsidRPr="003D46C3">
        <w:t xml:space="preserve"> объекта: «Газораспределительные сети д. Кабалуд Кезского района Удмуртской Республики», освоенных финансовых средств 43969,4 тыс. руб, в т.ч. средства УР-43965,0 тыс. руб.;</w:t>
      </w:r>
    </w:p>
    <w:p w14:paraId="1D3552A0" w14:textId="77777777" w:rsidR="00ED56EE" w:rsidRPr="003D46C3" w:rsidRDefault="00ED56EE" w:rsidP="00ED56EE">
      <w:pPr>
        <w:tabs>
          <w:tab w:val="left" w:pos="3285"/>
        </w:tabs>
        <w:ind w:firstLine="709"/>
      </w:pPr>
      <w:r w:rsidRPr="003D46C3">
        <w:t>- заключен контракт на строительство объекта: «Строительство системы водоснабжения в п. Кез Удмуртской Республики. Первый этап», планируется освоить финансовых средств 11700,0 тыс. руб, в т.ч. средства УР-11698,8 тыс. руб.</w:t>
      </w:r>
    </w:p>
    <w:p w14:paraId="21AF7881" w14:textId="58867450" w:rsidR="00ED56EE" w:rsidRPr="003D46C3" w:rsidRDefault="00ED56EE" w:rsidP="00ED56EE">
      <w:pPr>
        <w:ind w:firstLine="708"/>
      </w:pPr>
      <w:r w:rsidRPr="003D46C3">
        <w:t xml:space="preserve">Продолжены работы в рамках заключенного муниципального контракта в 2023 году на проектно-изыскательские работы на сумму 8715 </w:t>
      </w:r>
      <w:r w:rsidR="00CC1BBD" w:rsidRPr="003D46C3">
        <w:t>тыс</w:t>
      </w:r>
      <w:r w:rsidRPr="003D46C3">
        <w:t xml:space="preserve">. руб. для строительства водовода до п. Кез со строительством станции водоочистки. </w:t>
      </w:r>
    </w:p>
    <w:p w14:paraId="63AE9F10" w14:textId="72BBC89E" w:rsidR="00ED56EE" w:rsidRPr="003D46C3" w:rsidRDefault="00ED56EE" w:rsidP="00ED56EE">
      <w:pPr>
        <w:tabs>
          <w:tab w:val="left" w:pos="3285"/>
        </w:tabs>
        <w:ind w:firstLine="709"/>
        <w:rPr>
          <w:rFonts w:eastAsia="Calibri"/>
          <w:lang w:eastAsia="en-US"/>
        </w:rPr>
      </w:pPr>
      <w:r w:rsidRPr="003D46C3">
        <w:rPr>
          <w:rFonts w:eastAsia="Calibri"/>
          <w:lang w:eastAsia="en-US"/>
        </w:rPr>
        <w:t xml:space="preserve">В рамках государственной программы Удмуртской Республики «Энергосбережение» выделено и освоено 273,545 тыс. руб. на мероприятия по уличному освещению. </w:t>
      </w:r>
      <w:r w:rsidRPr="003D46C3">
        <w:t xml:space="preserve">Произведена замена </w:t>
      </w:r>
      <w:r w:rsidRPr="003D46C3">
        <w:rPr>
          <w:rFonts w:eastAsia="Calibri"/>
          <w:lang w:eastAsia="en-US"/>
        </w:rPr>
        <w:t>в п. Кез</w:t>
      </w:r>
      <w:r w:rsidRPr="003D46C3">
        <w:t xml:space="preserve"> 34 светильников на энергоэффективные</w:t>
      </w:r>
      <w:r w:rsidRPr="003D46C3">
        <w:rPr>
          <w:rFonts w:eastAsia="Calibri"/>
          <w:lang w:eastAsia="en-US"/>
        </w:rPr>
        <w:t xml:space="preserve">. </w:t>
      </w:r>
    </w:p>
    <w:p w14:paraId="527E3D32" w14:textId="77777777" w:rsidR="00ED56EE" w:rsidRPr="003D46C3" w:rsidRDefault="00ED56EE" w:rsidP="0060105C">
      <w:pPr>
        <w:shd w:val="clear" w:color="auto" w:fill="FFFFFF"/>
        <w:jc w:val="center"/>
        <w:rPr>
          <w:rFonts w:eastAsia="Calibri"/>
          <w:b/>
          <w:spacing w:val="-7"/>
        </w:rPr>
      </w:pPr>
    </w:p>
    <w:p w14:paraId="5149DBBB" w14:textId="6EDA9475" w:rsidR="0060105C" w:rsidRPr="003D46C3" w:rsidRDefault="0060105C" w:rsidP="0060105C">
      <w:pPr>
        <w:shd w:val="clear" w:color="auto" w:fill="FFFFFF"/>
        <w:jc w:val="center"/>
        <w:rPr>
          <w:rFonts w:eastAsia="Calibri"/>
          <w:b/>
          <w:spacing w:val="-7"/>
        </w:rPr>
      </w:pPr>
      <w:r w:rsidRPr="003D46C3">
        <w:rPr>
          <w:rFonts w:eastAsia="Calibri"/>
          <w:b/>
          <w:spacing w:val="-7"/>
        </w:rPr>
        <w:t xml:space="preserve">Обеспеченность городских и сельских поселений муниципального района </w:t>
      </w:r>
      <w:r w:rsidRPr="003D46C3">
        <w:rPr>
          <w:rFonts w:eastAsia="Calibri"/>
          <w:b/>
          <w:spacing w:val="-5"/>
        </w:rPr>
        <w:t xml:space="preserve">документами территориального планирования и градостроительного зонирования и </w:t>
      </w:r>
      <w:r w:rsidRPr="003D46C3">
        <w:rPr>
          <w:rFonts w:eastAsia="Calibri"/>
          <w:b/>
          <w:spacing w:val="-7"/>
        </w:rPr>
        <w:t>первоочередная потребность в её разработке</w:t>
      </w:r>
    </w:p>
    <w:p w14:paraId="4911505E" w14:textId="66733CED" w:rsidR="0060105C" w:rsidRPr="003D46C3" w:rsidRDefault="0060105C" w:rsidP="0060105C">
      <w:pPr>
        <w:autoSpaceDE w:val="0"/>
        <w:autoSpaceDN w:val="0"/>
        <w:adjustRightInd w:val="0"/>
        <w:ind w:firstLine="709"/>
      </w:pPr>
      <w:r w:rsidRPr="003D46C3">
        <w:t>В 2024 году Постановлением Правительства УР от 06.06.2024 № 302 внесены изменения в Правила землепользования и застройки муниципального образования «Кезское», утвержденные решением Совета депутатов МО «Кезское» от 25.04.2012 №26.</w:t>
      </w:r>
    </w:p>
    <w:p w14:paraId="38450B9A" w14:textId="0234C964" w:rsidR="0060105C" w:rsidRPr="003D46C3" w:rsidRDefault="0060105C" w:rsidP="0060105C">
      <w:pPr>
        <w:ind w:firstLine="709"/>
      </w:pPr>
      <w:r w:rsidRPr="003D46C3">
        <w:t xml:space="preserve"> Внесение изменений в генеральные планы и правила землепользования и застройки, а также разработка новых документов не ведется, в виду отсутствия финансовых средств.</w:t>
      </w:r>
    </w:p>
    <w:p w14:paraId="4BDAEA89" w14:textId="77777777" w:rsidR="0060105C" w:rsidRPr="003D46C3" w:rsidRDefault="0060105C" w:rsidP="0060105C">
      <w:pPr>
        <w:ind w:firstLine="709"/>
      </w:pPr>
      <w:r w:rsidRPr="003D46C3">
        <w:t xml:space="preserve"> Внесены внесения сведений о границах населенных пунктов: с. Юски, п. Кез. Запланировано внесение сведений о границах11  населенных пунктов: </w:t>
      </w:r>
      <w:r w:rsidRPr="003D46C3">
        <w:rPr>
          <w:bCs/>
        </w:rPr>
        <w:t>с.</w:t>
      </w:r>
      <w:hyperlink r:id="rId6" w:tooltip="Чепца (Кезский район) (страница отсутствует)" w:history="1">
        <w:r w:rsidRPr="003D46C3">
          <w:rPr>
            <w:rStyle w:val="af4"/>
            <w:bCs/>
            <w:color w:val="auto"/>
          </w:rPr>
          <w:t>Чепца</w:t>
        </w:r>
      </w:hyperlink>
      <w:r w:rsidRPr="003D46C3">
        <w:t>, д.</w:t>
      </w:r>
      <w:hyperlink r:id="rId7" w:tooltip="Бани (Россия)" w:history="1">
        <w:r w:rsidRPr="003D46C3">
          <w:rPr>
            <w:rStyle w:val="af4"/>
            <w:color w:val="auto"/>
          </w:rPr>
          <w:t>Бани</w:t>
        </w:r>
      </w:hyperlink>
      <w:r w:rsidRPr="003D46C3">
        <w:t>, поч. </w:t>
      </w:r>
      <w:hyperlink r:id="rId8" w:tooltip="Коркаяг" w:history="1">
        <w:r w:rsidRPr="003D46C3">
          <w:rPr>
            <w:rStyle w:val="af4"/>
            <w:color w:val="auto"/>
          </w:rPr>
          <w:t>Коркаяг</w:t>
        </w:r>
      </w:hyperlink>
      <w:r w:rsidRPr="003D46C3">
        <w:t>, д. </w:t>
      </w:r>
      <w:hyperlink r:id="rId9" w:tooltip="Озон (Кезский район) (страница отсутствует)" w:history="1">
        <w:r w:rsidRPr="003D46C3">
          <w:rPr>
            <w:rStyle w:val="af4"/>
            <w:color w:val="auto"/>
            <w:u w:val="none"/>
          </w:rPr>
          <w:t>Озон</w:t>
        </w:r>
      </w:hyperlink>
      <w:r w:rsidRPr="003D46C3">
        <w:t>, д.</w:t>
      </w:r>
      <w:hyperlink r:id="rId10" w:tooltip="Юрук" w:history="1">
        <w:r w:rsidRPr="003D46C3">
          <w:rPr>
            <w:rStyle w:val="af4"/>
            <w:color w:val="auto"/>
          </w:rPr>
          <w:t>Юрук</w:t>
        </w:r>
      </w:hyperlink>
      <w:r w:rsidRPr="003D46C3">
        <w:t>, д.</w:t>
      </w:r>
      <w:hyperlink r:id="rId11" w:tooltip="Тамаченки" w:history="1">
        <w:r w:rsidRPr="003D46C3">
          <w:rPr>
            <w:rStyle w:val="af4"/>
            <w:color w:val="auto"/>
          </w:rPr>
          <w:t>Тамаченки</w:t>
        </w:r>
      </w:hyperlink>
      <w:r w:rsidRPr="003D46C3">
        <w:t>, д.</w:t>
      </w:r>
      <w:hyperlink r:id="rId12" w:tooltip="Вортча" w:history="1">
        <w:r w:rsidRPr="003D46C3">
          <w:rPr>
            <w:rStyle w:val="af4"/>
            <w:color w:val="auto"/>
          </w:rPr>
          <w:t>Вортча</w:t>
        </w:r>
      </w:hyperlink>
      <w:r w:rsidRPr="003D46C3">
        <w:t>, д. </w:t>
      </w:r>
      <w:hyperlink r:id="rId13" w:tooltip="Лызмувыр" w:history="1">
        <w:r w:rsidRPr="003D46C3">
          <w:rPr>
            <w:rStyle w:val="af4"/>
            <w:color w:val="auto"/>
          </w:rPr>
          <w:t>Лызмувыр</w:t>
        </w:r>
      </w:hyperlink>
      <w:r w:rsidRPr="003D46C3">
        <w:t> , д.Тылошур, д. Новыя Гыя, д. Старая Гыя.</w:t>
      </w:r>
    </w:p>
    <w:p w14:paraId="28647093" w14:textId="77777777" w:rsidR="0060105C" w:rsidRPr="003D46C3" w:rsidRDefault="0060105C" w:rsidP="0060105C">
      <w:pPr>
        <w:ind w:firstLine="709"/>
      </w:pPr>
      <w:r w:rsidRPr="003D46C3">
        <w:t>Внесения сведений о территориальных зонах в Единый государственный реестр недвижимости не проводятся ввиду отсутствия финансовых средств.</w:t>
      </w:r>
    </w:p>
    <w:p w14:paraId="303F72F9" w14:textId="77777777" w:rsidR="0060105C" w:rsidRPr="003D46C3" w:rsidRDefault="0060105C" w:rsidP="0060105C">
      <w:pPr>
        <w:ind w:firstLine="709"/>
      </w:pPr>
      <w:r w:rsidRPr="003D46C3">
        <w:t>Запланировано внесение сведений о 5 территориальных зонах:</w:t>
      </w:r>
    </w:p>
    <w:p w14:paraId="0D2A7D72" w14:textId="77777777" w:rsidR="0060105C" w:rsidRPr="003D46C3" w:rsidRDefault="0060105C" w:rsidP="0060105C">
      <w:pPr>
        <w:ind w:firstLine="709"/>
      </w:pPr>
      <w:r w:rsidRPr="003D46C3">
        <w:t>- с. Чепца: П-1 и ТИ-1</w:t>
      </w:r>
    </w:p>
    <w:p w14:paraId="321B40BA" w14:textId="3CFAA4F8" w:rsidR="0060105C" w:rsidRPr="003D46C3" w:rsidRDefault="0060105C" w:rsidP="0060105C">
      <w:pPr>
        <w:ind w:firstLine="709"/>
      </w:pPr>
      <w:r w:rsidRPr="003D46C3">
        <w:t>- д. Старая Гыя: Ц-2; ПК-3, ПК-4</w:t>
      </w:r>
    </w:p>
    <w:p w14:paraId="2D4340B9" w14:textId="77777777" w:rsidR="0060105C" w:rsidRPr="003D46C3" w:rsidRDefault="0060105C" w:rsidP="0060105C">
      <w:pPr>
        <w:ind w:firstLine="709"/>
        <w:rPr>
          <w:b/>
          <w:u w:val="single"/>
        </w:rPr>
      </w:pPr>
    </w:p>
    <w:p w14:paraId="3E3466FF" w14:textId="77777777" w:rsidR="008E5ABA" w:rsidRDefault="008E5ABA" w:rsidP="0060105C">
      <w:pPr>
        <w:ind w:firstLine="709"/>
        <w:jc w:val="center"/>
        <w:rPr>
          <w:b/>
        </w:rPr>
      </w:pPr>
    </w:p>
    <w:p w14:paraId="350720FB" w14:textId="447B37DE" w:rsidR="0060105C" w:rsidRDefault="0060105C" w:rsidP="0060105C">
      <w:pPr>
        <w:ind w:firstLine="709"/>
        <w:jc w:val="center"/>
        <w:rPr>
          <w:b/>
        </w:rPr>
      </w:pPr>
      <w:r w:rsidRPr="003D46C3">
        <w:rPr>
          <w:b/>
        </w:rPr>
        <w:lastRenderedPageBreak/>
        <w:t>Содержание и развитие жилищного хозяйства</w:t>
      </w:r>
      <w:r w:rsidR="008E5ABA">
        <w:rPr>
          <w:b/>
        </w:rPr>
        <w:t xml:space="preserve">  </w:t>
      </w:r>
    </w:p>
    <w:p w14:paraId="1837C763" w14:textId="77777777" w:rsidR="008E5ABA" w:rsidRPr="003D46C3" w:rsidRDefault="008E5ABA" w:rsidP="0060105C">
      <w:pPr>
        <w:ind w:firstLine="709"/>
        <w:jc w:val="center"/>
        <w:rPr>
          <w:b/>
        </w:rPr>
      </w:pPr>
    </w:p>
    <w:p w14:paraId="3C98F1A2" w14:textId="64A8E84B" w:rsidR="0060105C" w:rsidRPr="003D46C3" w:rsidRDefault="0060105C" w:rsidP="0060105C">
      <w:pPr>
        <w:ind w:firstLine="709"/>
      </w:pPr>
      <w:r w:rsidRPr="003D46C3">
        <w:t>В рамках Краткосрочного плана по капитальному ремонту многоквартирных домов 2023-2024 гг., в 2024 году запланирован капитальный ремонт в многоквартирном доме:</w:t>
      </w:r>
    </w:p>
    <w:p w14:paraId="527A9C9B" w14:textId="77777777" w:rsidR="0060105C" w:rsidRPr="003D46C3" w:rsidRDefault="0060105C" w:rsidP="0060105C">
      <w:pPr>
        <w:ind w:firstLine="709"/>
      </w:pPr>
      <w:r w:rsidRPr="003D46C3">
        <w:t>- п. Кез, ул. Ломоносова, д.72, ремонт кровли.</w:t>
      </w:r>
    </w:p>
    <w:p w14:paraId="44D6CE75" w14:textId="77777777" w:rsidR="0060105C" w:rsidRPr="003D46C3" w:rsidRDefault="0060105C" w:rsidP="0060105C">
      <w:pPr>
        <w:ind w:firstLine="709"/>
      </w:pPr>
      <w:r w:rsidRPr="003D46C3">
        <w:t xml:space="preserve">Утвержден Краткосрочный  план реализации Региональной программы капитального ремонта общего имущества в многоквартирных домах, расположенных  на территории муниципального образования «Муниципальный округ Кезский район Удмуртской Республики», который содержит перечень домов, включенных в плановый период региональной программы на 2025-2027 год, со сроком завершения работ до 31 декабря 2025 года по видам услуг и (или) работ по капитальному ремонту.   </w:t>
      </w:r>
    </w:p>
    <w:p w14:paraId="7FBB4AC6" w14:textId="77777777" w:rsidR="0060105C" w:rsidRPr="003D46C3" w:rsidRDefault="0060105C" w:rsidP="0060105C">
      <w:pPr>
        <w:ind w:firstLine="709"/>
        <w:rPr>
          <w:b/>
          <w:bCs/>
        </w:rPr>
      </w:pPr>
      <w:r w:rsidRPr="003D46C3">
        <w:t>В 2024 году в целях реализации программы по переселению граждан из ветхого и аварийного жилья были предоставлено гражданам 14 жилых помещения, приобретенных у застройщика площадью-</w:t>
      </w:r>
      <w:r w:rsidRPr="003D46C3">
        <w:rPr>
          <w:bCs/>
        </w:rPr>
        <w:t xml:space="preserve">   546 кв. м.  Осталось переселить 6 жилых помещений, площадью - 200,66 кв.м.</w:t>
      </w:r>
      <w:r w:rsidRPr="003D46C3">
        <w:t xml:space="preserve"> </w:t>
      </w:r>
      <w:r w:rsidRPr="003D46C3">
        <w:rPr>
          <w:bCs/>
        </w:rPr>
        <w:t>Численность переселяемых граждан в 2024 году составила-50 чел.</w:t>
      </w:r>
    </w:p>
    <w:p w14:paraId="4F3079D3" w14:textId="77777777" w:rsidR="0060105C" w:rsidRPr="003D46C3" w:rsidRDefault="0060105C" w:rsidP="0060105C">
      <w:pPr>
        <w:autoSpaceDE w:val="0"/>
        <w:autoSpaceDN w:val="0"/>
        <w:adjustRightInd w:val="0"/>
        <w:ind w:firstLine="540"/>
      </w:pPr>
    </w:p>
    <w:p w14:paraId="49D586CA" w14:textId="6C19758C" w:rsidR="00D14022" w:rsidRPr="003D46C3" w:rsidRDefault="00D14022" w:rsidP="00D14022">
      <w:pPr>
        <w:ind w:firstLine="851"/>
        <w:rPr>
          <w:b/>
          <w:sz w:val="28"/>
          <w:szCs w:val="28"/>
        </w:rPr>
      </w:pPr>
      <w:r w:rsidRPr="003D46C3">
        <w:t xml:space="preserve">Всего за текущий период индивидуальными застройщиками введено </w:t>
      </w:r>
      <w:r w:rsidR="00AA6B68" w:rsidRPr="003D46C3">
        <w:t>6964</w:t>
      </w:r>
      <w:r w:rsidRPr="003D46C3">
        <w:t xml:space="preserve"> квадратных метров жилья или </w:t>
      </w:r>
      <w:r w:rsidR="00AA6B68" w:rsidRPr="003D46C3">
        <w:t>95</w:t>
      </w:r>
      <w:r w:rsidRPr="003D46C3">
        <w:t>,3% по отношению к аналогичному периоду 20</w:t>
      </w:r>
      <w:r w:rsidR="00AA6B68" w:rsidRPr="003D46C3">
        <w:t>23</w:t>
      </w:r>
      <w:r w:rsidRPr="003D46C3">
        <w:t xml:space="preserve"> года (см. диаграмму).</w:t>
      </w:r>
      <w:r w:rsidRPr="003D46C3">
        <w:rPr>
          <w:b/>
          <w:sz w:val="28"/>
          <w:szCs w:val="28"/>
        </w:rPr>
        <w:t xml:space="preserve"> </w:t>
      </w:r>
    </w:p>
    <w:p w14:paraId="1FA0D757" w14:textId="77777777" w:rsidR="00D14022" w:rsidRPr="003D46C3" w:rsidRDefault="00D14022" w:rsidP="00D14022">
      <w:pPr>
        <w:rPr>
          <w:highlight w:val="lightGray"/>
        </w:rPr>
      </w:pPr>
    </w:p>
    <w:p w14:paraId="7871E3EB" w14:textId="77777777" w:rsidR="00D14022" w:rsidRPr="003D46C3" w:rsidRDefault="00D14022" w:rsidP="00D14022">
      <w:pPr>
        <w:ind w:firstLine="720"/>
        <w:jc w:val="center"/>
        <w:rPr>
          <w:b/>
        </w:rPr>
      </w:pPr>
      <w:r w:rsidRPr="003D46C3">
        <w:rPr>
          <w:b/>
        </w:rPr>
        <w:t>Ввод в действие жилых домов (индивидуальных и многоквартирных)</w:t>
      </w:r>
    </w:p>
    <w:p w14:paraId="44419ADE" w14:textId="7A93C92B" w:rsidR="00D14022" w:rsidRPr="003D46C3" w:rsidRDefault="00D14022" w:rsidP="00D14022">
      <w:pPr>
        <w:ind w:firstLine="720"/>
        <w:jc w:val="center"/>
        <w:rPr>
          <w:sz w:val="28"/>
          <w:szCs w:val="28"/>
        </w:rPr>
      </w:pPr>
      <w:r w:rsidRPr="003D46C3">
        <w:rPr>
          <w:b/>
        </w:rPr>
        <w:t>за счет всех источников финансирования за 9 месяцев 20</w:t>
      </w:r>
      <w:r w:rsidR="00AA6B68" w:rsidRPr="003D46C3">
        <w:rPr>
          <w:b/>
        </w:rPr>
        <w:t>24</w:t>
      </w:r>
      <w:r w:rsidRPr="003D46C3">
        <w:rPr>
          <w:b/>
        </w:rPr>
        <w:t xml:space="preserve"> года, кв. м </w:t>
      </w:r>
      <w:r w:rsidRPr="003D46C3">
        <w:rPr>
          <w:noProof/>
        </w:rPr>
        <w:drawing>
          <wp:inline distT="0" distB="0" distL="0" distR="0" wp14:anchorId="51E7EF56" wp14:editId="1F84F127">
            <wp:extent cx="5495925" cy="1962150"/>
            <wp:effectExtent l="0" t="0" r="0" b="0"/>
            <wp:docPr id="1062674368" name="Диаграмма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733D3B4" w14:textId="77777777" w:rsidR="00AA6B68" w:rsidRPr="003D46C3" w:rsidRDefault="00737346" w:rsidP="00737346">
      <w:pPr>
        <w:ind w:firstLine="540"/>
      </w:pPr>
      <w:r w:rsidRPr="003D46C3">
        <w:t xml:space="preserve">    </w:t>
      </w:r>
      <w:r w:rsidR="00D14022" w:rsidRPr="003D46C3">
        <w:t xml:space="preserve"> </w:t>
      </w:r>
      <w:r w:rsidRPr="003D46C3">
        <w:t xml:space="preserve">   </w:t>
      </w:r>
    </w:p>
    <w:p w14:paraId="3F9F5C0C" w14:textId="7C827518" w:rsidR="00D14022" w:rsidRPr="003D46C3" w:rsidRDefault="00D14022" w:rsidP="00737346">
      <w:pPr>
        <w:ind w:firstLine="540"/>
      </w:pPr>
      <w:r w:rsidRPr="003D46C3">
        <w:t>За 9 месяцев 20</w:t>
      </w:r>
      <w:r w:rsidR="00014A4C" w:rsidRPr="003D46C3">
        <w:t>24</w:t>
      </w:r>
      <w:r w:rsidRPr="003D46C3">
        <w:t xml:space="preserve"> </w:t>
      </w:r>
      <w:r w:rsidR="00737346" w:rsidRPr="003D46C3">
        <w:t>года в</w:t>
      </w:r>
      <w:r w:rsidRPr="003D46C3">
        <w:t xml:space="preserve"> районе в эксплуатацию введены следующие объекты:</w:t>
      </w:r>
    </w:p>
    <w:p w14:paraId="33D32490" w14:textId="56E43EFE" w:rsidR="00014A4C" w:rsidRPr="003D46C3" w:rsidRDefault="00014A4C" w:rsidP="00014A4C">
      <w:pPr>
        <w:ind w:firstLine="360"/>
      </w:pPr>
      <w:bookmarkStart w:id="15" w:name="_Hlk181720534"/>
      <w:r w:rsidRPr="003D46C3">
        <w:t>- СПК «Гулейшур» - здание гаража по адресу: д. Гулейшур, зд. 2а/5;</w:t>
      </w:r>
    </w:p>
    <w:p w14:paraId="462E721E" w14:textId="527F02B0" w:rsidR="00014A4C" w:rsidRPr="003D46C3" w:rsidRDefault="00014A4C" w:rsidP="00014A4C">
      <w:pPr>
        <w:ind w:firstLine="360"/>
      </w:pPr>
      <w:r w:rsidRPr="003D46C3">
        <w:t>- ООО «Ошмес» - коровник № 1 на 140 голов дойного стада по адресу: д. Кездур, ул. Заречная, зд. 2;</w:t>
      </w:r>
    </w:p>
    <w:p w14:paraId="7EDCBF83" w14:textId="63DA6CC3" w:rsidR="00014A4C" w:rsidRPr="003D46C3" w:rsidRDefault="00014A4C" w:rsidP="00014A4C">
      <w:pPr>
        <w:ind w:firstLine="360"/>
      </w:pPr>
      <w:r w:rsidRPr="003D46C3">
        <w:t>- ООО «Ошмес» - коровник № 2 на 140 голов дойного стада по адресу: д. Кездур, ул. Заречная, зд. 3;</w:t>
      </w:r>
    </w:p>
    <w:p w14:paraId="75AC03E4" w14:textId="0C550A1C" w:rsidR="00014A4C" w:rsidRPr="003D46C3" w:rsidRDefault="00014A4C" w:rsidP="00014A4C">
      <w:pPr>
        <w:ind w:firstLine="360"/>
      </w:pPr>
      <w:r w:rsidRPr="003D46C3">
        <w:t>- Многофункциональный сельский дом культуры д. Степаненки по адресу: д. Степаненки, ул. Советская, 20а;</w:t>
      </w:r>
    </w:p>
    <w:p w14:paraId="631E330B" w14:textId="77777777" w:rsidR="00014A4C" w:rsidRPr="003D46C3" w:rsidRDefault="00014A4C" w:rsidP="00014A4C">
      <w:pPr>
        <w:ind w:firstLine="360"/>
      </w:pPr>
      <w:r w:rsidRPr="003D46C3">
        <w:t>- Здание мастерской по адресу: п. Кез, ул. Российская, 6;</w:t>
      </w:r>
    </w:p>
    <w:p w14:paraId="18991885" w14:textId="77777777" w:rsidR="00014A4C" w:rsidRPr="003D46C3" w:rsidRDefault="00014A4C" w:rsidP="00014A4C">
      <w:pPr>
        <w:ind w:firstLine="360"/>
      </w:pPr>
      <w:r w:rsidRPr="003D46C3">
        <w:t>- Нежилое здание по адресу: п. Кез, ул. Российская, 1а;</w:t>
      </w:r>
    </w:p>
    <w:p w14:paraId="444E72E5" w14:textId="719B144B" w:rsidR="00014A4C" w:rsidRPr="003D46C3" w:rsidRDefault="00014A4C" w:rsidP="00014A4C">
      <w:pPr>
        <w:ind w:firstLine="360"/>
      </w:pPr>
      <w:r w:rsidRPr="003D46C3">
        <w:t>-СПК «Дружба» - ангар для хранения зерновых культур по адресу: территория СПК Дружба, зд. 2;</w:t>
      </w:r>
    </w:p>
    <w:p w14:paraId="109A8719" w14:textId="4FE7F64E" w:rsidR="00014A4C" w:rsidRPr="003D46C3" w:rsidRDefault="00014A4C" w:rsidP="00014A4C">
      <w:pPr>
        <w:ind w:firstLine="360"/>
      </w:pPr>
      <w:r w:rsidRPr="003D46C3">
        <w:t>- СПК «Степаненки» - коровник № 2 на 140 голов дойного стада по адресу: д. Степаненки, ул. Лесная, 8;</w:t>
      </w:r>
    </w:p>
    <w:p w14:paraId="133D7DA3" w14:textId="77777777" w:rsidR="00014A4C" w:rsidRPr="003D46C3" w:rsidRDefault="00014A4C" w:rsidP="00014A4C">
      <w:pPr>
        <w:ind w:firstLine="360"/>
      </w:pPr>
      <w:r w:rsidRPr="003D46C3">
        <w:t>- Здание кафе по адресу: п. Кез, ул. Лесовозная, з/у 2б;</w:t>
      </w:r>
    </w:p>
    <w:bookmarkEnd w:id="15"/>
    <w:p w14:paraId="2BB23A3D" w14:textId="1C845CEF" w:rsidR="00D14022" w:rsidRPr="003D46C3" w:rsidRDefault="00D14022" w:rsidP="001E5BE3">
      <w:pPr>
        <w:ind w:firstLine="540"/>
      </w:pPr>
      <w:r w:rsidRPr="003D46C3">
        <w:t xml:space="preserve">  </w:t>
      </w:r>
      <w:r w:rsidR="001E5BE3" w:rsidRPr="003D46C3">
        <w:t xml:space="preserve">     </w:t>
      </w:r>
      <w:r w:rsidRPr="003D46C3">
        <w:t>За 9 месяцев 202</w:t>
      </w:r>
      <w:r w:rsidR="00014A4C" w:rsidRPr="003D46C3">
        <w:t>4</w:t>
      </w:r>
      <w:r w:rsidRPr="003D46C3">
        <w:t xml:space="preserve"> </w:t>
      </w:r>
      <w:r w:rsidR="009E150E" w:rsidRPr="003D46C3">
        <w:t>года предоставлено</w:t>
      </w:r>
      <w:r w:rsidRPr="003D46C3">
        <w:t xml:space="preserve"> муниципальных услуг:</w:t>
      </w:r>
    </w:p>
    <w:p w14:paraId="41E8AEA7" w14:textId="77777777" w:rsidR="00014A4C" w:rsidRPr="003D46C3" w:rsidRDefault="00014A4C" w:rsidP="00014A4C">
      <w:pPr>
        <w:ind w:firstLine="540"/>
      </w:pPr>
      <w:r w:rsidRPr="003D46C3">
        <w:t>1) «Предоставление градостроительного плана земельного участка» -</w:t>
      </w:r>
      <w:r w:rsidRPr="003D46C3">
        <w:rPr>
          <w:b/>
        </w:rPr>
        <w:t xml:space="preserve"> 20</w:t>
      </w:r>
      <w:r w:rsidRPr="003D46C3">
        <w:t xml:space="preserve"> </w:t>
      </w:r>
      <w:r w:rsidRPr="003D46C3">
        <w:rPr>
          <w:b/>
        </w:rPr>
        <w:t>планов</w:t>
      </w:r>
      <w:r w:rsidRPr="003D46C3">
        <w:t>;</w:t>
      </w:r>
    </w:p>
    <w:p w14:paraId="16810ABF" w14:textId="77777777" w:rsidR="00014A4C" w:rsidRPr="003D46C3" w:rsidRDefault="00014A4C" w:rsidP="00014A4C">
      <w:pPr>
        <w:ind w:firstLine="540"/>
      </w:pPr>
      <w:r w:rsidRPr="003D46C3">
        <w:t>2) «Предоставление разрешения на строительство—</w:t>
      </w:r>
      <w:r w:rsidRPr="003D46C3">
        <w:rPr>
          <w:b/>
        </w:rPr>
        <w:t>9</w:t>
      </w:r>
      <w:r w:rsidRPr="003D46C3">
        <w:t xml:space="preserve"> </w:t>
      </w:r>
      <w:r w:rsidRPr="003D46C3">
        <w:rPr>
          <w:b/>
        </w:rPr>
        <w:t>разрешений</w:t>
      </w:r>
      <w:r w:rsidRPr="003D46C3">
        <w:t>;</w:t>
      </w:r>
    </w:p>
    <w:p w14:paraId="6F85FF33" w14:textId="71928FD6" w:rsidR="00014A4C" w:rsidRPr="003D46C3" w:rsidRDefault="00014A4C" w:rsidP="00014A4C">
      <w:pPr>
        <w:ind w:firstLine="540"/>
      </w:pPr>
      <w:r w:rsidRPr="003D46C3">
        <w:t xml:space="preserve">3) «Предоставление разрешения на ввод объекта в эксплуатацию» - </w:t>
      </w:r>
      <w:r w:rsidRPr="003D46C3">
        <w:rPr>
          <w:b/>
        </w:rPr>
        <w:t>11</w:t>
      </w:r>
      <w:r w:rsidRPr="003D46C3">
        <w:t xml:space="preserve"> </w:t>
      </w:r>
      <w:r w:rsidRPr="003D46C3">
        <w:rPr>
          <w:b/>
        </w:rPr>
        <w:t>разрешений</w:t>
      </w:r>
      <w:r w:rsidRPr="003D46C3">
        <w:t>;</w:t>
      </w:r>
    </w:p>
    <w:p w14:paraId="029C421D" w14:textId="3B1D70B3" w:rsidR="00014A4C" w:rsidRPr="003D46C3" w:rsidRDefault="00014A4C" w:rsidP="00014A4C">
      <w:pPr>
        <w:ind w:firstLine="540"/>
      </w:pPr>
      <w:r w:rsidRPr="003D46C3">
        <w:lastRenderedPageBreak/>
        <w:t xml:space="preserve">4) «Прием документов, необходимых для согласования перевода жилого помещения в нежилые или нежилые помещения в жилое, а также выдача соответствующих решений о переводе или об отказе в переводе» - </w:t>
      </w:r>
      <w:r w:rsidRPr="003D46C3">
        <w:rPr>
          <w:b/>
        </w:rPr>
        <w:t>7</w:t>
      </w:r>
      <w:r w:rsidRPr="003D46C3">
        <w:t xml:space="preserve"> </w:t>
      </w:r>
      <w:r w:rsidRPr="003D46C3">
        <w:rPr>
          <w:b/>
        </w:rPr>
        <w:t>решений</w:t>
      </w:r>
      <w:r w:rsidRPr="003D46C3">
        <w:t>;</w:t>
      </w:r>
    </w:p>
    <w:p w14:paraId="3FA10C4E" w14:textId="77777777" w:rsidR="00014A4C" w:rsidRPr="003D46C3" w:rsidRDefault="00014A4C" w:rsidP="00014A4C">
      <w:pPr>
        <w:ind w:firstLine="540"/>
      </w:pPr>
      <w:r w:rsidRPr="003D46C3">
        <w:t xml:space="preserve">5) «Прием документов, необходимых для согласования перепланировки и (или) переустройства жилого помещения, а также выдача соответствующих решений о согласовании или об отказе» - </w:t>
      </w:r>
      <w:r w:rsidRPr="003D46C3">
        <w:rPr>
          <w:b/>
        </w:rPr>
        <w:t>1</w:t>
      </w:r>
      <w:r w:rsidRPr="003D46C3">
        <w:t xml:space="preserve"> </w:t>
      </w:r>
      <w:r w:rsidRPr="003D46C3">
        <w:rPr>
          <w:b/>
        </w:rPr>
        <w:t>решение</w:t>
      </w:r>
      <w:r w:rsidRPr="003D46C3">
        <w:t>;</w:t>
      </w:r>
    </w:p>
    <w:p w14:paraId="2061E7E7" w14:textId="77777777" w:rsidR="00014A4C" w:rsidRPr="003D46C3" w:rsidRDefault="00014A4C" w:rsidP="00014A4C">
      <w:pPr>
        <w:ind w:firstLine="540"/>
      </w:pPr>
      <w:r w:rsidRPr="003D46C3">
        <w:t>6) «Признание помещения жилым помещением, жилого помещения пригодным (непригодным) для проживания и многоквартирного дома аварийным и подлежащим сносу или реконструкции»-</w:t>
      </w:r>
      <w:r w:rsidRPr="003D46C3">
        <w:rPr>
          <w:b/>
        </w:rPr>
        <w:t xml:space="preserve"> 7 актов</w:t>
      </w:r>
      <w:r w:rsidRPr="003D46C3">
        <w:t>;</w:t>
      </w:r>
    </w:p>
    <w:p w14:paraId="670A520C" w14:textId="77777777" w:rsidR="00014A4C" w:rsidRPr="003D46C3" w:rsidRDefault="00014A4C" w:rsidP="00014A4C">
      <w:pPr>
        <w:ind w:firstLine="540"/>
      </w:pPr>
      <w:r w:rsidRPr="003D46C3">
        <w:t xml:space="preserve">7) «Утверждение схемы расположения земельного участка на кадастровом плане или кадастровой карте соответствующей территории» - утверждено </w:t>
      </w:r>
      <w:r w:rsidRPr="003D46C3">
        <w:rPr>
          <w:b/>
        </w:rPr>
        <w:t>219 схем, отказано в утверждении 12 схем</w:t>
      </w:r>
      <w:r w:rsidRPr="003D46C3">
        <w:t>;</w:t>
      </w:r>
    </w:p>
    <w:p w14:paraId="11FA7AFE" w14:textId="77777777" w:rsidR="00014A4C" w:rsidRPr="003D46C3" w:rsidRDefault="00014A4C" w:rsidP="00014A4C">
      <w:pPr>
        <w:ind w:firstLine="540"/>
      </w:pPr>
      <w:r w:rsidRPr="003D46C3">
        <w:t xml:space="preserve">8) «Прием заявлений, документов, а также постановка граждан на учет в качестве нуждающихся в жилых помещениях» - </w:t>
      </w:r>
      <w:r w:rsidRPr="003D46C3">
        <w:rPr>
          <w:b/>
        </w:rPr>
        <w:t>22 заявления</w:t>
      </w:r>
      <w:r w:rsidRPr="003D46C3">
        <w:t xml:space="preserve">, поставлено на учет </w:t>
      </w:r>
      <w:r w:rsidRPr="003D46C3">
        <w:rPr>
          <w:b/>
        </w:rPr>
        <w:t>8 семей</w:t>
      </w:r>
      <w:r w:rsidRPr="003D46C3">
        <w:t>;</w:t>
      </w:r>
    </w:p>
    <w:p w14:paraId="10AF61CC" w14:textId="1154292D" w:rsidR="00014A4C" w:rsidRPr="003D46C3" w:rsidRDefault="00014A4C" w:rsidP="00014A4C">
      <w:pPr>
        <w:pStyle w:val="22"/>
        <w:spacing w:after="0" w:line="240" w:lineRule="auto"/>
        <w:ind w:firstLine="540"/>
        <w:jc w:val="both"/>
      </w:pPr>
      <w:r w:rsidRPr="003D46C3">
        <w:t xml:space="preserve">9) заключение с гражданами договоров социального найма жилых помещений, находящихся в муниципальной собственности – </w:t>
      </w:r>
      <w:r w:rsidRPr="003D46C3">
        <w:rPr>
          <w:b/>
        </w:rPr>
        <w:t>8;</w:t>
      </w:r>
      <w:r w:rsidRPr="003D46C3">
        <w:t xml:space="preserve"> расторжение договоров социального найма жилого помещения </w:t>
      </w:r>
      <w:r w:rsidRPr="003D46C3">
        <w:rPr>
          <w:b/>
        </w:rPr>
        <w:t xml:space="preserve">– 38; </w:t>
      </w:r>
      <w:r w:rsidRPr="003D46C3">
        <w:t>перезаключено</w:t>
      </w:r>
      <w:r w:rsidRPr="003D46C3">
        <w:rPr>
          <w:b/>
        </w:rPr>
        <w:t xml:space="preserve"> -56 договоров</w:t>
      </w:r>
    </w:p>
    <w:p w14:paraId="33479279" w14:textId="24804547" w:rsidR="00014A4C" w:rsidRPr="003D46C3" w:rsidRDefault="00014A4C" w:rsidP="00014A4C">
      <w:pPr>
        <w:ind w:firstLine="540"/>
      </w:pPr>
      <w:r w:rsidRPr="003D46C3">
        <w:t xml:space="preserve">10) «заключение с гражданами договоров найма специализированных жилых             помещений – </w:t>
      </w:r>
      <w:r w:rsidRPr="003D46C3">
        <w:rPr>
          <w:b/>
        </w:rPr>
        <w:t>4</w:t>
      </w:r>
      <w:r w:rsidRPr="003D46C3">
        <w:t xml:space="preserve">, расторжение договоров найма специализированного жилого помещения – </w:t>
      </w:r>
      <w:r w:rsidRPr="003D46C3">
        <w:rPr>
          <w:b/>
        </w:rPr>
        <w:t>4.</w:t>
      </w:r>
    </w:p>
    <w:p w14:paraId="129C8379" w14:textId="3783278B" w:rsidR="00014A4C" w:rsidRPr="003D46C3" w:rsidRDefault="00014A4C" w:rsidP="00014A4C">
      <w:pPr>
        <w:pStyle w:val="22"/>
        <w:spacing w:after="0" w:line="240" w:lineRule="auto"/>
        <w:ind w:firstLine="540"/>
        <w:jc w:val="both"/>
      </w:pPr>
      <w:r w:rsidRPr="003D46C3">
        <w:t xml:space="preserve">11) «Предоставление разрешения на осуществление земляных работ» </w:t>
      </w:r>
      <w:r w:rsidR="007D2B06" w:rsidRPr="003D46C3">
        <w:t xml:space="preserve">- </w:t>
      </w:r>
      <w:r w:rsidR="007D2B06" w:rsidRPr="003D46C3">
        <w:rPr>
          <w:b/>
          <w:bCs/>
        </w:rPr>
        <w:t>215</w:t>
      </w:r>
      <w:r w:rsidRPr="003D46C3">
        <w:t xml:space="preserve"> </w:t>
      </w:r>
      <w:r w:rsidRPr="003D46C3">
        <w:rPr>
          <w:b/>
          <w:bCs/>
        </w:rPr>
        <w:t>разрешений;</w:t>
      </w:r>
    </w:p>
    <w:p w14:paraId="27196A0A" w14:textId="0EC0A8EA" w:rsidR="00014A4C" w:rsidRPr="003D46C3" w:rsidRDefault="00014A4C" w:rsidP="00014A4C">
      <w:pPr>
        <w:pStyle w:val="22"/>
        <w:spacing w:after="0" w:line="240" w:lineRule="auto"/>
        <w:ind w:firstLine="540"/>
        <w:jc w:val="both"/>
        <w:rPr>
          <w:b/>
        </w:rPr>
      </w:pPr>
      <w:r w:rsidRPr="003D46C3">
        <w:t>12) «Выдача уведомления о соответствии (несоответствии) указанных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земельном участке» -</w:t>
      </w:r>
      <w:r w:rsidRPr="003D46C3">
        <w:rPr>
          <w:b/>
        </w:rPr>
        <w:t xml:space="preserve"> 67;</w:t>
      </w:r>
    </w:p>
    <w:p w14:paraId="4CA002FB" w14:textId="774DC0E1" w:rsidR="00014A4C" w:rsidRPr="003D46C3" w:rsidRDefault="00014A4C" w:rsidP="00014A4C">
      <w:pPr>
        <w:pStyle w:val="22"/>
        <w:spacing w:after="0" w:line="240" w:lineRule="auto"/>
        <w:ind w:firstLine="540"/>
        <w:jc w:val="both"/>
        <w:rPr>
          <w:b/>
        </w:rPr>
      </w:pPr>
      <w:r w:rsidRPr="003D46C3">
        <w:rPr>
          <w:bCs/>
        </w:rPr>
        <w:t xml:space="preserve">13) уведомление о планируемом сносе объекта капитального строительства – </w:t>
      </w:r>
      <w:r w:rsidRPr="003D46C3">
        <w:rPr>
          <w:b/>
        </w:rPr>
        <w:t>20;</w:t>
      </w:r>
    </w:p>
    <w:p w14:paraId="1DD395AF" w14:textId="3C342809" w:rsidR="00014A4C" w:rsidRPr="003D46C3" w:rsidRDefault="00014A4C" w:rsidP="00014A4C">
      <w:pPr>
        <w:pStyle w:val="22"/>
        <w:spacing w:after="0" w:line="240" w:lineRule="auto"/>
        <w:ind w:firstLine="540"/>
        <w:jc w:val="both"/>
      </w:pPr>
      <w:r w:rsidRPr="003D46C3">
        <w:rPr>
          <w:bCs/>
        </w:rPr>
        <w:t>14)</w:t>
      </w:r>
      <w:r w:rsidRPr="003D46C3">
        <w:rPr>
          <w:b/>
        </w:rPr>
        <w:t xml:space="preserve"> </w:t>
      </w:r>
      <w:r w:rsidRPr="003D46C3">
        <w:rPr>
          <w:rFonts w:eastAsia="Calibri"/>
          <w:bCs/>
        </w:rPr>
        <w:t xml:space="preserve"> уведомления о завершении сноса объекта капитального строительства</w:t>
      </w:r>
      <w:r w:rsidRPr="003D46C3">
        <w:rPr>
          <w:bCs/>
        </w:rPr>
        <w:t xml:space="preserve"> - </w:t>
      </w:r>
      <w:r w:rsidRPr="003D46C3">
        <w:rPr>
          <w:b/>
          <w:bCs/>
        </w:rPr>
        <w:t>20</w:t>
      </w:r>
      <w:r w:rsidRPr="003D46C3">
        <w:rPr>
          <w:bCs/>
        </w:rPr>
        <w:t>;</w:t>
      </w:r>
    </w:p>
    <w:p w14:paraId="59221D1C" w14:textId="5AF8C96B" w:rsidR="00014A4C" w:rsidRPr="003D46C3" w:rsidRDefault="00014A4C" w:rsidP="00014A4C">
      <w:pPr>
        <w:pStyle w:val="HTML"/>
        <w:ind w:firstLine="540"/>
        <w:jc w:val="both"/>
        <w:rPr>
          <w:rFonts w:ascii="Times New Roman" w:hAnsi="Times New Roman"/>
          <w:sz w:val="24"/>
          <w:szCs w:val="24"/>
        </w:rPr>
      </w:pPr>
      <w:r w:rsidRPr="003D46C3">
        <w:rPr>
          <w:rFonts w:ascii="Times New Roman" w:hAnsi="Times New Roman"/>
          <w:sz w:val="24"/>
          <w:szCs w:val="24"/>
        </w:rPr>
        <w:t>15)</w:t>
      </w:r>
      <w:r w:rsidRPr="003D46C3">
        <w:rPr>
          <w:rFonts w:ascii="Times New Roman" w:hAnsi="Times New Roman"/>
          <w:b/>
          <w:sz w:val="24"/>
          <w:szCs w:val="24"/>
        </w:rPr>
        <w:t xml:space="preserve"> </w:t>
      </w:r>
      <w:r w:rsidRPr="003D46C3">
        <w:rPr>
          <w:rFonts w:ascii="Times New Roman" w:eastAsia="Calibri" w:hAnsi="Times New Roman"/>
          <w:sz w:val="24"/>
          <w:szCs w:val="24"/>
        </w:rPr>
        <w:t>предоставление разрешения на условно разрешенный вид использования земельного участка или объекта капитального строительства</w:t>
      </w:r>
      <w:r w:rsidRPr="003D46C3">
        <w:rPr>
          <w:rFonts w:ascii="Times New Roman" w:hAnsi="Times New Roman"/>
          <w:sz w:val="24"/>
          <w:szCs w:val="24"/>
        </w:rPr>
        <w:t xml:space="preserve">- </w:t>
      </w:r>
      <w:r w:rsidRPr="003D46C3">
        <w:rPr>
          <w:rFonts w:ascii="Times New Roman" w:hAnsi="Times New Roman"/>
          <w:b/>
          <w:sz w:val="24"/>
          <w:szCs w:val="24"/>
        </w:rPr>
        <w:t>1</w:t>
      </w:r>
      <w:r w:rsidRPr="003D46C3">
        <w:rPr>
          <w:rFonts w:ascii="Times New Roman" w:hAnsi="Times New Roman"/>
          <w:sz w:val="24"/>
          <w:szCs w:val="24"/>
        </w:rPr>
        <w:t>;</w:t>
      </w:r>
    </w:p>
    <w:p w14:paraId="0CC3A067" w14:textId="5B42C98D" w:rsidR="00014A4C" w:rsidRPr="003D46C3" w:rsidRDefault="00014A4C" w:rsidP="00014A4C">
      <w:pPr>
        <w:pStyle w:val="HTML"/>
        <w:ind w:firstLine="540"/>
        <w:jc w:val="both"/>
        <w:rPr>
          <w:rFonts w:ascii="Times New Roman" w:hAnsi="Times New Roman"/>
          <w:sz w:val="24"/>
          <w:szCs w:val="24"/>
        </w:rPr>
      </w:pPr>
      <w:r w:rsidRPr="003D46C3">
        <w:rPr>
          <w:rFonts w:ascii="Times New Roman" w:hAnsi="Times New Roman"/>
          <w:sz w:val="24"/>
          <w:szCs w:val="24"/>
        </w:rPr>
        <w:t xml:space="preserve">16) </w:t>
      </w:r>
      <w:r w:rsidRPr="003D46C3">
        <w:rPr>
          <w:rFonts w:ascii="Times New Roman" w:eastAsia="Calibri" w:hAnsi="Times New Roman"/>
          <w:sz w:val="24"/>
          <w:szCs w:val="24"/>
        </w:rPr>
        <w:t>предоставление разрешения на отклонение от предельных параметров разрешенного строительства, реконструкции объекта капитального строительства</w:t>
      </w:r>
      <w:r w:rsidRPr="003D46C3">
        <w:rPr>
          <w:rFonts w:ascii="Times New Roman" w:hAnsi="Times New Roman"/>
          <w:sz w:val="24"/>
          <w:szCs w:val="24"/>
        </w:rPr>
        <w:t>-</w:t>
      </w:r>
      <w:r w:rsidRPr="003D46C3">
        <w:rPr>
          <w:rFonts w:ascii="Times New Roman" w:hAnsi="Times New Roman"/>
          <w:b/>
          <w:sz w:val="24"/>
          <w:szCs w:val="24"/>
        </w:rPr>
        <w:t>5</w:t>
      </w:r>
      <w:r w:rsidRPr="003D46C3">
        <w:rPr>
          <w:rFonts w:ascii="Times New Roman" w:hAnsi="Times New Roman"/>
          <w:sz w:val="24"/>
          <w:szCs w:val="24"/>
        </w:rPr>
        <w:t>;</w:t>
      </w:r>
    </w:p>
    <w:p w14:paraId="4D321B7B" w14:textId="77777777" w:rsidR="00014A4C" w:rsidRPr="003D46C3" w:rsidRDefault="00014A4C" w:rsidP="00014A4C">
      <w:pPr>
        <w:ind w:left="720"/>
      </w:pPr>
      <w:r w:rsidRPr="003D46C3">
        <w:t>В рамках предоставления муниципальных услуг:</w:t>
      </w:r>
    </w:p>
    <w:p w14:paraId="16550B3D" w14:textId="096BE138" w:rsidR="00014A4C" w:rsidRPr="003D46C3" w:rsidRDefault="00014A4C" w:rsidP="00014A4C">
      <w:pPr>
        <w:ind w:left="720"/>
      </w:pPr>
      <w:r w:rsidRPr="003D46C3">
        <w:t xml:space="preserve">-  проведено публичных слушаний - </w:t>
      </w:r>
      <w:r w:rsidRPr="003D46C3">
        <w:rPr>
          <w:b/>
          <w:bCs/>
        </w:rPr>
        <w:t>8</w:t>
      </w:r>
      <w:r w:rsidRPr="003D46C3">
        <w:t>;</w:t>
      </w:r>
    </w:p>
    <w:p w14:paraId="579CD68F" w14:textId="77777777" w:rsidR="00014A4C" w:rsidRPr="003D46C3" w:rsidRDefault="00014A4C" w:rsidP="00014A4C">
      <w:pPr>
        <w:ind w:left="720"/>
      </w:pPr>
      <w:r w:rsidRPr="003D46C3">
        <w:t>- заседаний жилищных комиссий –</w:t>
      </w:r>
      <w:r w:rsidRPr="003D46C3">
        <w:rPr>
          <w:b/>
        </w:rPr>
        <w:t>18.</w:t>
      </w:r>
    </w:p>
    <w:p w14:paraId="7EF8F7F9" w14:textId="406CFA20" w:rsidR="00014A4C" w:rsidRPr="003D46C3" w:rsidRDefault="00014A4C" w:rsidP="00014A4C">
      <w:r w:rsidRPr="003D46C3">
        <w:t xml:space="preserve">            Произведена перерегистрация граждан, состоящих на учете в качестве нуждающихся в жилых помещения, предоставляемых по договору социального найма - 717 человек</w:t>
      </w:r>
    </w:p>
    <w:p w14:paraId="4C342220" w14:textId="77777777" w:rsidR="00014A4C" w:rsidRPr="003D46C3" w:rsidRDefault="00014A4C" w:rsidP="00ED01FE">
      <w:pPr>
        <w:jc w:val="center"/>
        <w:rPr>
          <w:b/>
          <w:i/>
          <w:iCs/>
        </w:rPr>
      </w:pPr>
    </w:p>
    <w:p w14:paraId="6D151866" w14:textId="62009A81" w:rsidR="00ED01FE" w:rsidRPr="003D46C3" w:rsidRDefault="00ED01FE" w:rsidP="00ED01FE">
      <w:pPr>
        <w:jc w:val="center"/>
        <w:rPr>
          <w:b/>
        </w:rPr>
      </w:pPr>
      <w:r w:rsidRPr="003D46C3">
        <w:rPr>
          <w:b/>
        </w:rPr>
        <w:t>Газификация</w:t>
      </w:r>
    </w:p>
    <w:p w14:paraId="5D55F26B" w14:textId="4F283FA6" w:rsidR="00EF05A6" w:rsidRPr="003D46C3" w:rsidRDefault="00EF05A6" w:rsidP="00EF05A6">
      <w:pPr>
        <w:ind w:firstLine="708"/>
      </w:pPr>
      <w:r w:rsidRPr="003D46C3">
        <w:t xml:space="preserve">Уровень газификации района остается низким. Так из </w:t>
      </w:r>
      <w:r w:rsidR="00737346" w:rsidRPr="003D46C3">
        <w:t>13</w:t>
      </w:r>
      <w:r w:rsidR="000F5F1C" w:rsidRPr="003D46C3">
        <w:t>5</w:t>
      </w:r>
      <w:r w:rsidRPr="003D46C3">
        <w:t xml:space="preserve"> населенных пунктов района газифицированы только </w:t>
      </w:r>
      <w:r w:rsidR="00570E40" w:rsidRPr="003D46C3">
        <w:t>29</w:t>
      </w:r>
      <w:r w:rsidRPr="003D46C3">
        <w:t xml:space="preserve">, а это </w:t>
      </w:r>
      <w:r w:rsidR="00570E40" w:rsidRPr="003D46C3">
        <w:t>3218</w:t>
      </w:r>
      <w:r w:rsidRPr="003D46C3">
        <w:t xml:space="preserve"> домовладени</w:t>
      </w:r>
      <w:r w:rsidR="00570E40" w:rsidRPr="003D46C3">
        <w:t>й</w:t>
      </w:r>
      <w:r w:rsidRPr="003D46C3">
        <w:t xml:space="preserve">. </w:t>
      </w:r>
      <w:r w:rsidR="005B4889" w:rsidRPr="003D46C3">
        <w:t xml:space="preserve">Уровень газификации </w:t>
      </w:r>
      <w:r w:rsidR="002D262E" w:rsidRPr="003D46C3">
        <w:t>в целом по району составляет 38,5%.</w:t>
      </w:r>
      <w:r w:rsidR="00E9689D" w:rsidRPr="003D46C3">
        <w:t xml:space="preserve">  </w:t>
      </w:r>
      <w:r w:rsidRPr="003D46C3">
        <w:t xml:space="preserve">Учитывая, что большая часть населения проживает в частных домах, вопрос стоит очень остро. </w:t>
      </w:r>
    </w:p>
    <w:p w14:paraId="5C7D33A1" w14:textId="04EBD584" w:rsidR="00EF05A6" w:rsidRPr="003D46C3" w:rsidRDefault="00EF05A6" w:rsidP="00EF05A6">
      <w:pPr>
        <w:ind w:firstLine="708"/>
      </w:pPr>
      <w:r w:rsidRPr="003D46C3">
        <w:t xml:space="preserve">В рамках программы газоснабжения УР на территории </w:t>
      </w:r>
      <w:r w:rsidR="002B0729" w:rsidRPr="003D46C3">
        <w:t>Кез</w:t>
      </w:r>
      <w:r w:rsidRPr="003D46C3">
        <w:t xml:space="preserve">ского района запланировано строительство газораспределительных сетей в трех направлениях: </w:t>
      </w:r>
    </w:p>
    <w:p w14:paraId="7ADC3881" w14:textId="652592F0" w:rsidR="002B0729" w:rsidRPr="003D46C3" w:rsidRDefault="002B0729" w:rsidP="002B0729">
      <w:pPr>
        <w:tabs>
          <w:tab w:val="left" w:pos="3285"/>
        </w:tabs>
      </w:pPr>
      <w:r w:rsidRPr="003D46C3">
        <w:t xml:space="preserve">           -д. Верх-Уди- с.Александрово – д. Лып-Булатово - д. Большой Олып- д. Дырпа;</w:t>
      </w:r>
    </w:p>
    <w:p w14:paraId="6D70B2AF" w14:textId="77777777" w:rsidR="002B0729" w:rsidRPr="003D46C3" w:rsidRDefault="002B0729" w:rsidP="002B0729">
      <w:pPr>
        <w:tabs>
          <w:tab w:val="left" w:pos="3285"/>
        </w:tabs>
      </w:pPr>
      <w:r w:rsidRPr="003D46C3">
        <w:t xml:space="preserve">           - д. Новая Гыя - д. Медьма - д. Степаненки - д.Тимены;</w:t>
      </w:r>
    </w:p>
    <w:p w14:paraId="1783CD4D" w14:textId="77777777" w:rsidR="002B0729" w:rsidRPr="003D46C3" w:rsidRDefault="002B0729" w:rsidP="002B0729">
      <w:pPr>
        <w:tabs>
          <w:tab w:val="left" w:pos="3285"/>
        </w:tabs>
      </w:pPr>
      <w:r w:rsidRPr="003D46C3">
        <w:t xml:space="preserve">           - с. Юски -с. Кабалуд.</w:t>
      </w:r>
    </w:p>
    <w:p w14:paraId="335AA183" w14:textId="456DFBE3" w:rsidR="002B0729" w:rsidRPr="003D46C3" w:rsidRDefault="002B0729" w:rsidP="002B0729">
      <w:pPr>
        <w:tabs>
          <w:tab w:val="left" w:pos="3285"/>
        </w:tabs>
      </w:pPr>
      <w:r w:rsidRPr="003D46C3">
        <w:t xml:space="preserve">          На проведение проектно-изыскательских работ межпоселковых газораспределительных сетей выделено и освоено 52, 9 тыс. руб.:</w:t>
      </w:r>
    </w:p>
    <w:p w14:paraId="61DE6D76" w14:textId="77777777" w:rsidR="007D3D6D" w:rsidRPr="003D46C3" w:rsidRDefault="007D3D6D" w:rsidP="00FF1F04">
      <w:pPr>
        <w:autoSpaceDE w:val="0"/>
        <w:autoSpaceDN w:val="0"/>
        <w:adjustRightInd w:val="0"/>
        <w:rPr>
          <w:rFonts w:asciiTheme="minorHAnsi" w:hAnsiTheme="minorHAnsi" w:cs="TimesNewRomanPSMT"/>
          <w:b/>
          <w:lang w:eastAsia="en-US"/>
        </w:rPr>
      </w:pPr>
    </w:p>
    <w:p w14:paraId="376C8ABB" w14:textId="77777777" w:rsidR="008E5ABA" w:rsidRDefault="008E5ABA" w:rsidP="000077E5">
      <w:pPr>
        <w:autoSpaceDE w:val="0"/>
        <w:autoSpaceDN w:val="0"/>
        <w:adjustRightInd w:val="0"/>
        <w:ind w:firstLine="708"/>
        <w:jc w:val="center"/>
        <w:rPr>
          <w:b/>
          <w:bCs/>
          <w:iCs/>
          <w:lang w:eastAsia="en-US"/>
        </w:rPr>
      </w:pPr>
    </w:p>
    <w:p w14:paraId="22BFA291" w14:textId="77777777" w:rsidR="008E5ABA" w:rsidRDefault="008E5ABA" w:rsidP="000077E5">
      <w:pPr>
        <w:autoSpaceDE w:val="0"/>
        <w:autoSpaceDN w:val="0"/>
        <w:adjustRightInd w:val="0"/>
        <w:ind w:firstLine="708"/>
        <w:jc w:val="center"/>
        <w:rPr>
          <w:b/>
          <w:bCs/>
          <w:iCs/>
          <w:lang w:eastAsia="en-US"/>
        </w:rPr>
      </w:pPr>
    </w:p>
    <w:p w14:paraId="350425D0" w14:textId="77777777" w:rsidR="008E5ABA" w:rsidRDefault="008E5ABA" w:rsidP="000077E5">
      <w:pPr>
        <w:autoSpaceDE w:val="0"/>
        <w:autoSpaceDN w:val="0"/>
        <w:adjustRightInd w:val="0"/>
        <w:ind w:firstLine="708"/>
        <w:jc w:val="center"/>
        <w:rPr>
          <w:b/>
          <w:bCs/>
          <w:iCs/>
          <w:lang w:eastAsia="en-US"/>
        </w:rPr>
      </w:pPr>
    </w:p>
    <w:p w14:paraId="2D1A21A2" w14:textId="7B2B7653" w:rsidR="00665BC3" w:rsidRDefault="00EF05A6" w:rsidP="000077E5">
      <w:pPr>
        <w:autoSpaceDE w:val="0"/>
        <w:autoSpaceDN w:val="0"/>
        <w:adjustRightInd w:val="0"/>
        <w:ind w:firstLine="708"/>
        <w:jc w:val="center"/>
        <w:rPr>
          <w:b/>
          <w:bCs/>
          <w:iCs/>
          <w:lang w:eastAsia="en-US"/>
        </w:rPr>
      </w:pPr>
      <w:r w:rsidRPr="003D46C3">
        <w:rPr>
          <w:b/>
          <w:bCs/>
          <w:iCs/>
          <w:lang w:eastAsia="en-US"/>
        </w:rPr>
        <w:lastRenderedPageBreak/>
        <w:t>Дорожная деятельность</w:t>
      </w:r>
      <w:r w:rsidR="00665BC3" w:rsidRPr="003D46C3">
        <w:rPr>
          <w:b/>
          <w:bCs/>
          <w:iCs/>
          <w:lang w:eastAsia="en-US"/>
        </w:rPr>
        <w:t xml:space="preserve"> </w:t>
      </w:r>
      <w:r w:rsidR="008E5ABA">
        <w:rPr>
          <w:b/>
          <w:bCs/>
          <w:iCs/>
          <w:lang w:eastAsia="en-US"/>
        </w:rPr>
        <w:t xml:space="preserve"> </w:t>
      </w:r>
    </w:p>
    <w:p w14:paraId="0CF124EF" w14:textId="77777777" w:rsidR="008E5ABA" w:rsidRPr="003D46C3" w:rsidRDefault="008E5ABA" w:rsidP="000077E5">
      <w:pPr>
        <w:autoSpaceDE w:val="0"/>
        <w:autoSpaceDN w:val="0"/>
        <w:adjustRightInd w:val="0"/>
        <w:ind w:firstLine="708"/>
        <w:jc w:val="center"/>
        <w:rPr>
          <w:b/>
          <w:bCs/>
          <w:iCs/>
          <w:lang w:eastAsia="en-US"/>
        </w:rPr>
      </w:pPr>
    </w:p>
    <w:p w14:paraId="3D27B8DB" w14:textId="77777777" w:rsidR="00CC1BBD" w:rsidRPr="003D46C3" w:rsidRDefault="00CC1BBD" w:rsidP="00CC1BBD">
      <w:pPr>
        <w:tabs>
          <w:tab w:val="left" w:pos="3285"/>
        </w:tabs>
        <w:ind w:firstLine="709"/>
      </w:pPr>
      <w:r w:rsidRPr="003D46C3">
        <w:t>Администрацией муниципального образования «Муниципальный округ Кезский район Удмуртской Республики» в рамках дорожной деятельности в 2024 году заключены муниципальные контракты:</w:t>
      </w:r>
    </w:p>
    <w:p w14:paraId="37EB820D" w14:textId="77777777" w:rsidR="00CC1BBD" w:rsidRPr="003D46C3" w:rsidRDefault="00CC1BBD" w:rsidP="00CC1BBD">
      <w:pPr>
        <w:tabs>
          <w:tab w:val="left" w:pos="3285"/>
        </w:tabs>
        <w:ind w:firstLine="709"/>
      </w:pPr>
      <w:r w:rsidRPr="003D46C3">
        <w:t xml:space="preserve">- на выполнение </w:t>
      </w:r>
      <w:bookmarkStart w:id="16" w:name="_Hlk182579680"/>
      <w:r w:rsidRPr="003D46C3">
        <w:t>капитального ремонта автомобильной дороги по ул. Герцена, п. Кез, Кезского района, Удмуртской Республики, протяженностью 1,4 км, на сумму 510246, 0 тыс. руб. Работы на стадии завершения.</w:t>
      </w:r>
    </w:p>
    <w:bookmarkEnd w:id="16"/>
    <w:p w14:paraId="60E8F40D" w14:textId="77777777" w:rsidR="00CC1BBD" w:rsidRPr="003D46C3" w:rsidRDefault="00CC1BBD" w:rsidP="00CC1BBD">
      <w:pPr>
        <w:tabs>
          <w:tab w:val="left" w:pos="3285"/>
        </w:tabs>
        <w:ind w:firstLine="709"/>
      </w:pPr>
      <w:r w:rsidRPr="003D46C3">
        <w:t xml:space="preserve">Заключены и выполнены </w:t>
      </w:r>
      <w:bookmarkStart w:id="17" w:name="_Hlk182579642"/>
      <w:r w:rsidRPr="003D46C3">
        <w:t xml:space="preserve">работы </w:t>
      </w:r>
      <w:bookmarkStart w:id="18" w:name="_Hlk182579632"/>
      <w:r w:rsidRPr="003D46C3">
        <w:t>по ремонту участков дорог и пешеходных тротуаров</w:t>
      </w:r>
      <w:bookmarkEnd w:id="18"/>
      <w:r w:rsidRPr="003D46C3">
        <w:t xml:space="preserve">: </w:t>
      </w:r>
    </w:p>
    <w:p w14:paraId="63E793ED" w14:textId="77777777" w:rsidR="00CC1BBD" w:rsidRPr="003D46C3" w:rsidRDefault="00CC1BBD" w:rsidP="00CC1BBD">
      <w:pPr>
        <w:tabs>
          <w:tab w:val="left" w:pos="3285"/>
        </w:tabs>
        <w:ind w:firstLine="709"/>
      </w:pPr>
      <w:r w:rsidRPr="003D46C3">
        <w:t>- ремонт улицы Ломоносова;</w:t>
      </w:r>
    </w:p>
    <w:p w14:paraId="4622D8F1" w14:textId="77777777" w:rsidR="00CC1BBD" w:rsidRPr="003D46C3" w:rsidRDefault="00CC1BBD" w:rsidP="00CC1BBD">
      <w:pPr>
        <w:tabs>
          <w:tab w:val="left" w:pos="3285"/>
        </w:tabs>
        <w:ind w:firstLine="709"/>
      </w:pPr>
      <w:r w:rsidRPr="003D46C3">
        <w:t>- ремонт картами улиц п. Кез;</w:t>
      </w:r>
    </w:p>
    <w:p w14:paraId="41E97A54" w14:textId="77777777" w:rsidR="00CC1BBD" w:rsidRPr="003D46C3" w:rsidRDefault="00CC1BBD" w:rsidP="00CC1BBD">
      <w:pPr>
        <w:tabs>
          <w:tab w:val="left" w:pos="3285"/>
        </w:tabs>
        <w:ind w:firstLine="709"/>
      </w:pPr>
      <w:r w:rsidRPr="003D46C3">
        <w:t>- ремонт улицы Механизаторов, ул. Короленко;</w:t>
      </w:r>
    </w:p>
    <w:p w14:paraId="3506CE1F" w14:textId="77777777" w:rsidR="00CC1BBD" w:rsidRPr="003D46C3" w:rsidRDefault="00CC1BBD" w:rsidP="00CC1BBD">
      <w:pPr>
        <w:tabs>
          <w:tab w:val="left" w:pos="3285"/>
        </w:tabs>
        <w:ind w:firstLine="709"/>
      </w:pPr>
      <w:r w:rsidRPr="003D46C3">
        <w:t>- ремонт ул. Ломоносова от ул. Советская до ул. Пушкина;</w:t>
      </w:r>
    </w:p>
    <w:p w14:paraId="611E3A6D" w14:textId="2EECC299" w:rsidR="00CC1BBD" w:rsidRPr="003D46C3" w:rsidRDefault="00CC1BBD" w:rsidP="00CC1BBD">
      <w:pPr>
        <w:tabs>
          <w:tab w:val="left" w:pos="3285"/>
        </w:tabs>
        <w:ind w:firstLine="709"/>
      </w:pPr>
      <w:r w:rsidRPr="003D46C3">
        <w:t>- ремонт тротуара по ул. Кирова от магазина «Озон» до ул. Лесовозная;</w:t>
      </w:r>
    </w:p>
    <w:p w14:paraId="5FB44628" w14:textId="77777777" w:rsidR="00CC1BBD" w:rsidRPr="003D46C3" w:rsidRDefault="00CC1BBD" w:rsidP="00CC1BBD">
      <w:pPr>
        <w:tabs>
          <w:tab w:val="left" w:pos="3285"/>
        </w:tabs>
        <w:ind w:firstLine="709"/>
      </w:pPr>
      <w:r w:rsidRPr="003D46C3">
        <w:t>- ремонт тротуара по ул. Карбышева от ул. Ленина до ул. Гвардейская;</w:t>
      </w:r>
    </w:p>
    <w:p w14:paraId="21F44F37" w14:textId="0D1BCA5E" w:rsidR="00CC1BBD" w:rsidRPr="003D46C3" w:rsidRDefault="00CC1BBD" w:rsidP="00CC1BBD">
      <w:pPr>
        <w:tabs>
          <w:tab w:val="left" w:pos="3285"/>
        </w:tabs>
        <w:ind w:firstLine="709"/>
      </w:pPr>
      <w:r w:rsidRPr="003D46C3">
        <w:t>- ремонт тротуара ул. Ленина от парка «Юбилейный» до ул. Лесовозная;</w:t>
      </w:r>
    </w:p>
    <w:p w14:paraId="348FACED" w14:textId="77777777" w:rsidR="00CC1BBD" w:rsidRPr="003D46C3" w:rsidRDefault="00CC1BBD" w:rsidP="00CC1BBD">
      <w:pPr>
        <w:tabs>
          <w:tab w:val="left" w:pos="3285"/>
        </w:tabs>
        <w:ind w:firstLine="709"/>
      </w:pPr>
      <w:r w:rsidRPr="003D46C3">
        <w:t>- ремонт улицы Кутузова, переулка Кутузова, улицы Верещагина</w:t>
      </w:r>
    </w:p>
    <w:bookmarkEnd w:id="17"/>
    <w:p w14:paraId="06E9BF91" w14:textId="5D8F9DD4" w:rsidR="00CC1BBD" w:rsidRPr="003D46C3" w:rsidRDefault="00244B27" w:rsidP="00CC1BBD">
      <w:pPr>
        <w:tabs>
          <w:tab w:val="left" w:pos="3285"/>
        </w:tabs>
        <w:ind w:firstLine="709"/>
      </w:pPr>
      <w:r w:rsidRPr="003D46C3">
        <w:t>В</w:t>
      </w:r>
      <w:r w:rsidR="00CC1BBD" w:rsidRPr="003D46C3">
        <w:t xml:space="preserve"> рамках муниципальных контрактов освоено финансовых средств: 26 165,42 тыс.руб., в т.ч. средства УР- 25 903,76 тыс. руб.</w:t>
      </w:r>
    </w:p>
    <w:p w14:paraId="129540CD" w14:textId="37A12466" w:rsidR="00CC1BBD" w:rsidRPr="003D46C3" w:rsidRDefault="00CC1BBD" w:rsidP="00CC1BBD">
      <w:pPr>
        <w:tabs>
          <w:tab w:val="left" w:pos="851"/>
        </w:tabs>
      </w:pPr>
      <w:r w:rsidRPr="003D46C3">
        <w:rPr>
          <w:sz w:val="26"/>
          <w:szCs w:val="26"/>
        </w:rPr>
        <w:tab/>
      </w:r>
      <w:r w:rsidRPr="003D46C3">
        <w:t xml:space="preserve">Содержание автомобильных дорог местного значения и искусственных сооружений на них, по которым проходят маршруты школьных автобусов, в 2024 году предоставлена субсидия в размере 11 081, 899 тыс. рублей, в т. ч. средства УР- 10 971, 080 тыс. руб. Заключено 2 муниципальных контракты. </w:t>
      </w:r>
    </w:p>
    <w:p w14:paraId="24DA1939" w14:textId="77777777" w:rsidR="00562845" w:rsidRPr="003D46C3" w:rsidRDefault="00562845" w:rsidP="00562845">
      <w:pPr>
        <w:tabs>
          <w:tab w:val="left" w:pos="851"/>
        </w:tabs>
        <w:jc w:val="center"/>
        <w:rPr>
          <w:b/>
          <w:bCs/>
          <w:i/>
          <w:iCs/>
        </w:rPr>
      </w:pPr>
    </w:p>
    <w:p w14:paraId="4C098319" w14:textId="6D45ABBB" w:rsidR="008C55FC" w:rsidRPr="003D46C3" w:rsidRDefault="008C55FC" w:rsidP="00562845">
      <w:pPr>
        <w:tabs>
          <w:tab w:val="left" w:pos="851"/>
        </w:tabs>
        <w:jc w:val="center"/>
        <w:rPr>
          <w:b/>
          <w:bCs/>
          <w:i/>
          <w:iCs/>
        </w:rPr>
      </w:pPr>
      <w:r w:rsidRPr="003D46C3">
        <w:rPr>
          <w:b/>
          <w:bCs/>
          <w:i/>
          <w:iCs/>
        </w:rPr>
        <w:t>Благоустройство</w:t>
      </w:r>
    </w:p>
    <w:p w14:paraId="18A7827D" w14:textId="77777777" w:rsidR="00562845" w:rsidRPr="003D46C3" w:rsidRDefault="00562845" w:rsidP="00562845">
      <w:pPr>
        <w:tabs>
          <w:tab w:val="left" w:pos="851"/>
        </w:tabs>
        <w:jc w:val="center"/>
        <w:rPr>
          <w:b/>
          <w:bCs/>
          <w:i/>
          <w:iCs/>
        </w:rPr>
      </w:pPr>
    </w:p>
    <w:p w14:paraId="23F74700" w14:textId="37CB00FB" w:rsidR="008C55FC" w:rsidRPr="003D46C3" w:rsidRDefault="008C55FC" w:rsidP="008C55FC">
      <w:pPr>
        <w:ind w:firstLine="708"/>
      </w:pPr>
      <w:r w:rsidRPr="003D46C3">
        <w:t xml:space="preserve">Одним из приоритетных вопросов в работе Администрации муниципального образования «Муниципальный округ </w:t>
      </w:r>
      <w:r w:rsidR="00926788" w:rsidRPr="003D46C3">
        <w:t>Кез</w:t>
      </w:r>
      <w:r w:rsidRPr="003D46C3">
        <w:t>ский район Удмуртской Республики» является благоустройство и санитарное состояние подведомственных территорий. Основная работа направлена на работу с населением и руководителями предприятий, организаций, учреждений всех форм собственности по содержанию здания и прилегающих территорий землепользования, включающая в себя санитарную обработку, приведение в порядок памятных и мемориальных мест, устройство контейнерных площадок для сбора ТКО, ликвидацию несанкционированных свалок, ремонту улично-дорожной сети, освещение, озеленению территорий.</w:t>
      </w:r>
      <w:r w:rsidRPr="003D46C3">
        <w:rPr>
          <w:rFonts w:eastAsiaTheme="minorEastAsia"/>
        </w:rPr>
        <w:t xml:space="preserve"> </w:t>
      </w:r>
      <w:r w:rsidRPr="003D46C3">
        <w:t xml:space="preserve">установке указателей с наименованиями улиц и номерами домов, размещение и содержание малых архитектурных форм. </w:t>
      </w:r>
    </w:p>
    <w:p w14:paraId="38D2DE99" w14:textId="02274184" w:rsidR="00983F0E" w:rsidRPr="003D46C3" w:rsidRDefault="00D533D7" w:rsidP="00CC6A68">
      <w:pPr>
        <w:pStyle w:val="aa"/>
        <w:ind w:firstLine="708"/>
        <w:jc w:val="both"/>
        <w:rPr>
          <w:rFonts w:ascii="Times New Roman" w:eastAsia="Times New Roman" w:hAnsi="Times New Roman"/>
          <w:sz w:val="24"/>
          <w:szCs w:val="24"/>
          <w:lang w:eastAsia="ru-RU"/>
        </w:rPr>
      </w:pPr>
      <w:r w:rsidRPr="003D46C3">
        <w:rPr>
          <w:rFonts w:ascii="Times New Roman" w:eastAsia="Times New Roman" w:hAnsi="Times New Roman"/>
          <w:sz w:val="24"/>
          <w:szCs w:val="24"/>
          <w:lang w:eastAsia="ru-RU"/>
        </w:rPr>
        <w:t xml:space="preserve">В рамках реализации федеральной программы «Формирование комфортной городской среды» реализуемого в рамках национального проекта «Жилье и городская среда» направленного на создание нового облика общественных пространств, </w:t>
      </w:r>
      <w:bookmarkStart w:id="19" w:name="_Hlk182579095"/>
      <w:r w:rsidRPr="003D46C3">
        <w:rPr>
          <w:rFonts w:ascii="Times New Roman" w:eastAsia="Times New Roman" w:hAnsi="Times New Roman"/>
          <w:sz w:val="24"/>
          <w:szCs w:val="24"/>
          <w:lang w:eastAsia="ru-RU"/>
        </w:rPr>
        <w:t>привлечено и реализовано</w:t>
      </w:r>
      <w:r w:rsidR="00983F0E" w:rsidRPr="003D46C3">
        <w:rPr>
          <w:rFonts w:ascii="Times New Roman" w:eastAsia="Times New Roman" w:hAnsi="Times New Roman"/>
          <w:sz w:val="24"/>
          <w:szCs w:val="24"/>
          <w:lang w:eastAsia="ru-RU"/>
        </w:rPr>
        <w:t xml:space="preserve"> 2 проекта на общую сумму 3846,24993 тыс.руб.  по результатам которых продолжилось строительство пешеходных дорожек из брусчатки:</w:t>
      </w:r>
    </w:p>
    <w:p w14:paraId="7335ACEE" w14:textId="67EF1B8C" w:rsidR="00983F0E" w:rsidRPr="003D46C3" w:rsidRDefault="00983F0E" w:rsidP="00CC6A68">
      <w:pPr>
        <w:pStyle w:val="aa"/>
        <w:ind w:firstLine="708"/>
        <w:jc w:val="both"/>
        <w:rPr>
          <w:rFonts w:ascii="Times New Roman" w:eastAsia="Times New Roman" w:hAnsi="Times New Roman"/>
          <w:sz w:val="24"/>
          <w:szCs w:val="24"/>
          <w:lang w:eastAsia="ru-RU"/>
        </w:rPr>
      </w:pPr>
      <w:r w:rsidRPr="003D46C3">
        <w:rPr>
          <w:rFonts w:ascii="Times New Roman" w:eastAsia="Times New Roman" w:hAnsi="Times New Roman"/>
          <w:sz w:val="24"/>
          <w:szCs w:val="24"/>
          <w:lang w:eastAsia="ru-RU"/>
        </w:rPr>
        <w:t>-  по ул. Герцена в п. Кез (устройство тротуара, озеленение, приобретение и установка качелей и скамьи – 707 кв.м. на сумму 3302,70678 тыс.руб.);</w:t>
      </w:r>
    </w:p>
    <w:p w14:paraId="0FB202C5" w14:textId="5135E195" w:rsidR="00D533D7" w:rsidRPr="003D46C3" w:rsidRDefault="00983F0E" w:rsidP="00CC6A68">
      <w:pPr>
        <w:pStyle w:val="aa"/>
        <w:ind w:firstLine="708"/>
        <w:jc w:val="both"/>
        <w:rPr>
          <w:rFonts w:ascii="Times New Roman" w:eastAsia="Times New Roman" w:hAnsi="Times New Roman"/>
          <w:sz w:val="24"/>
          <w:szCs w:val="24"/>
          <w:lang w:eastAsia="ru-RU"/>
        </w:rPr>
      </w:pPr>
      <w:r w:rsidRPr="003D46C3">
        <w:rPr>
          <w:rFonts w:ascii="Times New Roman" w:eastAsia="Times New Roman" w:hAnsi="Times New Roman"/>
          <w:sz w:val="24"/>
          <w:szCs w:val="24"/>
          <w:lang w:eastAsia="ru-RU"/>
        </w:rPr>
        <w:t>-  по ул. Советская в с. Чепца (устройство тротуара – 150 кв.м. на сумму 543,54315 тыс.руб.).</w:t>
      </w:r>
      <w:r w:rsidR="00D533D7" w:rsidRPr="003D46C3">
        <w:rPr>
          <w:rFonts w:ascii="Times New Roman" w:eastAsia="Times New Roman" w:hAnsi="Times New Roman"/>
          <w:sz w:val="24"/>
          <w:szCs w:val="24"/>
          <w:lang w:eastAsia="ru-RU"/>
        </w:rPr>
        <w:t xml:space="preserve"> </w:t>
      </w:r>
    </w:p>
    <w:bookmarkEnd w:id="19"/>
    <w:p w14:paraId="71D56829" w14:textId="77777777" w:rsidR="006D26F5" w:rsidRPr="003D46C3" w:rsidRDefault="00D533D7" w:rsidP="00CC6A68">
      <w:pPr>
        <w:pStyle w:val="aa"/>
        <w:ind w:firstLine="708"/>
        <w:jc w:val="both"/>
        <w:rPr>
          <w:rFonts w:ascii="Times New Roman" w:hAnsi="Times New Roman"/>
          <w:sz w:val="24"/>
          <w:szCs w:val="24"/>
        </w:rPr>
      </w:pPr>
      <w:r w:rsidRPr="003D46C3">
        <w:rPr>
          <w:rFonts w:ascii="Times New Roman" w:eastAsia="Times New Roman" w:hAnsi="Times New Roman"/>
          <w:sz w:val="24"/>
          <w:szCs w:val="24"/>
          <w:lang w:eastAsia="ru-RU"/>
        </w:rPr>
        <w:t xml:space="preserve"> </w:t>
      </w:r>
      <w:r w:rsidR="008C55FC" w:rsidRPr="003D46C3">
        <w:rPr>
          <w:rFonts w:ascii="Times New Roman" w:hAnsi="Times New Roman"/>
          <w:sz w:val="24"/>
          <w:szCs w:val="24"/>
        </w:rPr>
        <w:t xml:space="preserve">В рамках государственной программы </w:t>
      </w:r>
      <w:r w:rsidR="00CC6A68" w:rsidRPr="003D46C3">
        <w:rPr>
          <w:rFonts w:ascii="Times New Roman" w:hAnsi="Times New Roman"/>
          <w:sz w:val="24"/>
          <w:szCs w:val="24"/>
        </w:rPr>
        <w:t>«</w:t>
      </w:r>
      <w:r w:rsidR="008C55FC" w:rsidRPr="003D46C3">
        <w:rPr>
          <w:rFonts w:ascii="Times New Roman" w:hAnsi="Times New Roman"/>
          <w:sz w:val="24"/>
          <w:szCs w:val="24"/>
        </w:rPr>
        <w:t>Комплексное развитие сельских территорий</w:t>
      </w:r>
      <w:r w:rsidR="00CC6A68" w:rsidRPr="003D46C3">
        <w:rPr>
          <w:rFonts w:ascii="Times New Roman" w:hAnsi="Times New Roman"/>
          <w:sz w:val="24"/>
          <w:szCs w:val="24"/>
        </w:rPr>
        <w:t>»</w:t>
      </w:r>
      <w:r w:rsidR="006D26F5" w:rsidRPr="003D46C3">
        <w:rPr>
          <w:rFonts w:ascii="Times New Roman" w:hAnsi="Times New Roman"/>
          <w:sz w:val="24"/>
          <w:szCs w:val="24"/>
        </w:rPr>
        <w:t xml:space="preserve">: </w:t>
      </w:r>
    </w:p>
    <w:p w14:paraId="611139D1" w14:textId="3E173DF1" w:rsidR="00CC6A68" w:rsidRPr="003D46C3" w:rsidRDefault="006D26F5" w:rsidP="00CC6A68">
      <w:pPr>
        <w:pStyle w:val="aa"/>
        <w:ind w:firstLine="708"/>
        <w:jc w:val="both"/>
        <w:rPr>
          <w:rFonts w:ascii="Times New Roman" w:hAnsi="Times New Roman"/>
          <w:sz w:val="24"/>
          <w:szCs w:val="24"/>
        </w:rPr>
      </w:pPr>
      <w:bookmarkStart w:id="20" w:name="_Hlk182579127"/>
      <w:r w:rsidRPr="003D46C3">
        <w:rPr>
          <w:rFonts w:ascii="Times New Roman" w:hAnsi="Times New Roman"/>
          <w:sz w:val="24"/>
          <w:szCs w:val="24"/>
        </w:rPr>
        <w:t>-</w:t>
      </w:r>
      <w:r w:rsidR="008C55FC" w:rsidRPr="003D46C3">
        <w:rPr>
          <w:rFonts w:ascii="Times New Roman" w:hAnsi="Times New Roman"/>
          <w:sz w:val="24"/>
          <w:szCs w:val="24"/>
        </w:rPr>
        <w:t xml:space="preserve"> </w:t>
      </w:r>
      <w:r w:rsidR="00CC6A68" w:rsidRPr="003D46C3">
        <w:rPr>
          <w:rFonts w:ascii="Times New Roman" w:hAnsi="Times New Roman"/>
          <w:sz w:val="24"/>
          <w:szCs w:val="24"/>
        </w:rPr>
        <w:t>подпрограммы «</w:t>
      </w:r>
      <w:r w:rsidR="00CC6A68" w:rsidRPr="003D46C3">
        <w:rPr>
          <w:rFonts w:ascii="Times New Roman" w:hAnsi="Times New Roman"/>
          <w:sz w:val="24"/>
          <w:szCs w:val="24"/>
          <w:shd w:val="clear" w:color="auto" w:fill="FFFFFF"/>
        </w:rPr>
        <w:t>Благоустройство сельских территорий»</w:t>
      </w:r>
      <w:r w:rsidR="00CC6A68" w:rsidRPr="003D46C3">
        <w:rPr>
          <w:rFonts w:ascii="Times New Roman" w:hAnsi="Times New Roman"/>
          <w:sz w:val="24"/>
          <w:szCs w:val="24"/>
        </w:rPr>
        <w:t xml:space="preserve"> реализовано </w:t>
      </w:r>
      <w:r w:rsidR="00375EE3" w:rsidRPr="003D46C3">
        <w:rPr>
          <w:rFonts w:ascii="Times New Roman" w:hAnsi="Times New Roman"/>
          <w:sz w:val="24"/>
          <w:szCs w:val="24"/>
        </w:rPr>
        <w:t>3</w:t>
      </w:r>
      <w:r w:rsidR="00CC6A68" w:rsidRPr="003D46C3">
        <w:rPr>
          <w:rFonts w:ascii="Times New Roman" w:hAnsi="Times New Roman"/>
          <w:sz w:val="24"/>
          <w:szCs w:val="24"/>
        </w:rPr>
        <w:t xml:space="preserve"> проекта, в том числе </w:t>
      </w:r>
      <w:r w:rsidR="00A2273E" w:rsidRPr="003D46C3">
        <w:rPr>
          <w:rFonts w:ascii="Times New Roman" w:hAnsi="Times New Roman"/>
          <w:sz w:val="24"/>
          <w:szCs w:val="24"/>
        </w:rPr>
        <w:t>«Ремонтно-восстановительные работы автомобильной дороги по ул. Механизаторов д. Новый Унтем Кезского района Удмуртской Республики»</w:t>
      </w:r>
      <w:r w:rsidR="00CC6A68" w:rsidRPr="003D46C3">
        <w:rPr>
          <w:rFonts w:ascii="Times New Roman" w:hAnsi="Times New Roman"/>
          <w:sz w:val="24"/>
          <w:szCs w:val="24"/>
        </w:rPr>
        <w:t xml:space="preserve">, </w:t>
      </w:r>
      <w:r w:rsidR="00A2273E" w:rsidRPr="003D46C3">
        <w:rPr>
          <w:rFonts w:ascii="Times New Roman" w:hAnsi="Times New Roman"/>
          <w:sz w:val="24"/>
          <w:szCs w:val="24"/>
        </w:rPr>
        <w:t>«Ремонтно-восстановительные работы автомобильной дороги по ул. Труда с. Юски Кезского района Удмуртской Республики»</w:t>
      </w:r>
      <w:r w:rsidR="00CC6A68" w:rsidRPr="003D46C3">
        <w:rPr>
          <w:rFonts w:ascii="Times New Roman" w:hAnsi="Times New Roman"/>
          <w:sz w:val="24"/>
          <w:szCs w:val="24"/>
        </w:rPr>
        <w:t xml:space="preserve">, </w:t>
      </w:r>
      <w:r w:rsidR="00A2273E" w:rsidRPr="003D46C3">
        <w:rPr>
          <w:rFonts w:ascii="Times New Roman" w:hAnsi="Times New Roman"/>
          <w:sz w:val="24"/>
          <w:szCs w:val="24"/>
        </w:rPr>
        <w:t xml:space="preserve">«Ремонт дорожного полотна, обустройство водоотведения для ливневых стоков по улице Ардашева, обустройство детской игровой площадки и  велопарковки по ул. </w:t>
      </w:r>
      <w:r w:rsidR="00A2273E" w:rsidRPr="003D46C3">
        <w:rPr>
          <w:rFonts w:ascii="Times New Roman" w:hAnsi="Times New Roman"/>
          <w:sz w:val="24"/>
          <w:szCs w:val="24"/>
        </w:rPr>
        <w:lastRenderedPageBreak/>
        <w:t>Ключевая в п. Кез»</w:t>
      </w:r>
      <w:r w:rsidR="00CC6A68" w:rsidRPr="003D46C3">
        <w:rPr>
          <w:rFonts w:ascii="Times New Roman" w:hAnsi="Times New Roman"/>
          <w:sz w:val="24"/>
          <w:szCs w:val="24"/>
        </w:rPr>
        <w:t xml:space="preserve">.  В </w:t>
      </w:r>
      <w:r w:rsidR="00A2273E" w:rsidRPr="003D46C3">
        <w:rPr>
          <w:rFonts w:ascii="Times New Roman" w:hAnsi="Times New Roman"/>
          <w:sz w:val="24"/>
          <w:szCs w:val="24"/>
        </w:rPr>
        <w:t xml:space="preserve">отчетном году </w:t>
      </w:r>
      <w:r w:rsidR="00CC6A68" w:rsidRPr="003D46C3">
        <w:rPr>
          <w:rFonts w:ascii="Times New Roman" w:hAnsi="Times New Roman"/>
          <w:sz w:val="24"/>
          <w:szCs w:val="24"/>
        </w:rPr>
        <w:t xml:space="preserve">для реализации этих проектов из бюджета УР привлечено </w:t>
      </w:r>
      <w:r w:rsidR="00A2273E" w:rsidRPr="003D46C3">
        <w:rPr>
          <w:rFonts w:ascii="Times New Roman" w:hAnsi="Times New Roman"/>
          <w:sz w:val="24"/>
          <w:szCs w:val="24"/>
        </w:rPr>
        <w:t>5,859</w:t>
      </w:r>
      <w:r w:rsidR="00CC6A68" w:rsidRPr="003D46C3">
        <w:rPr>
          <w:rFonts w:ascii="Times New Roman" w:hAnsi="Times New Roman"/>
          <w:sz w:val="24"/>
          <w:szCs w:val="24"/>
        </w:rPr>
        <w:t xml:space="preserve"> млн. руб., еще добавлено </w:t>
      </w:r>
      <w:r w:rsidR="00A2273E" w:rsidRPr="003D46C3">
        <w:rPr>
          <w:rFonts w:ascii="Times New Roman" w:hAnsi="Times New Roman"/>
          <w:sz w:val="24"/>
          <w:szCs w:val="24"/>
        </w:rPr>
        <w:t>0,290 млн.</w:t>
      </w:r>
      <w:r w:rsidR="00CC6A68" w:rsidRPr="003D46C3">
        <w:rPr>
          <w:rFonts w:ascii="Times New Roman" w:hAnsi="Times New Roman"/>
          <w:sz w:val="24"/>
          <w:szCs w:val="24"/>
        </w:rPr>
        <w:t xml:space="preserve"> руб.  из местного бюджета и </w:t>
      </w:r>
      <w:r w:rsidR="00A2273E" w:rsidRPr="003D46C3">
        <w:rPr>
          <w:rFonts w:ascii="Times New Roman" w:hAnsi="Times New Roman"/>
          <w:sz w:val="24"/>
          <w:szCs w:val="24"/>
        </w:rPr>
        <w:t>3,211</w:t>
      </w:r>
      <w:r w:rsidR="00CC6A68" w:rsidRPr="003D46C3">
        <w:rPr>
          <w:rFonts w:ascii="Times New Roman" w:hAnsi="Times New Roman"/>
          <w:sz w:val="24"/>
          <w:szCs w:val="24"/>
        </w:rPr>
        <w:t xml:space="preserve"> млн. рублей внебюджетных средств (в том числе работами). Общая сумма </w:t>
      </w:r>
      <w:r w:rsidR="00A2273E" w:rsidRPr="003D46C3">
        <w:rPr>
          <w:rFonts w:ascii="Times New Roman" w:hAnsi="Times New Roman"/>
          <w:sz w:val="24"/>
          <w:szCs w:val="24"/>
        </w:rPr>
        <w:t>9,36</w:t>
      </w:r>
      <w:r w:rsidR="00CC6A68" w:rsidRPr="003D46C3">
        <w:rPr>
          <w:rFonts w:ascii="Times New Roman" w:hAnsi="Times New Roman"/>
          <w:sz w:val="24"/>
          <w:szCs w:val="24"/>
        </w:rPr>
        <w:t xml:space="preserve"> млн. руб.</w:t>
      </w:r>
    </w:p>
    <w:bookmarkEnd w:id="20"/>
    <w:p w14:paraId="7E6D8004" w14:textId="608E4B96" w:rsidR="008C55FC" w:rsidRPr="003D46C3" w:rsidRDefault="006D26F5" w:rsidP="006B0396">
      <w:pPr>
        <w:pStyle w:val="aa"/>
        <w:jc w:val="both"/>
        <w:rPr>
          <w:rFonts w:ascii="Times New Roman" w:hAnsi="Times New Roman"/>
          <w:sz w:val="24"/>
          <w:szCs w:val="24"/>
        </w:rPr>
      </w:pPr>
      <w:r w:rsidRPr="003D46C3">
        <w:rPr>
          <w:rFonts w:ascii="Times New Roman" w:hAnsi="Times New Roman"/>
        </w:rPr>
        <w:t xml:space="preserve"> </w:t>
      </w:r>
      <w:r w:rsidRPr="003D46C3">
        <w:rPr>
          <w:rFonts w:ascii="Times New Roman" w:hAnsi="Times New Roman"/>
        </w:rPr>
        <w:tab/>
      </w:r>
      <w:r w:rsidR="008C55FC" w:rsidRPr="003D46C3">
        <w:rPr>
          <w:rFonts w:ascii="Times New Roman" w:hAnsi="Times New Roman"/>
          <w:sz w:val="24"/>
          <w:szCs w:val="24"/>
        </w:rPr>
        <w:t xml:space="preserve">В рамках благоустройства на общественных территориях каждого территориального отдела проводится работа по содержанию цветников, посадке деревьев и кустарников. Ведутся ремонтные работы на детских игровых и спортивных площадках. В летнее время субботники проводятся ежемесячно. </w:t>
      </w:r>
      <w:r w:rsidR="00636054" w:rsidRPr="003D46C3">
        <w:rPr>
          <w:rFonts w:ascii="Times New Roman" w:hAnsi="Times New Roman"/>
          <w:sz w:val="24"/>
          <w:szCs w:val="24"/>
        </w:rPr>
        <w:t>П</w:t>
      </w:r>
      <w:r w:rsidR="008C55FC" w:rsidRPr="003D46C3">
        <w:rPr>
          <w:rFonts w:ascii="Times New Roman" w:hAnsi="Times New Roman"/>
          <w:sz w:val="24"/>
          <w:szCs w:val="24"/>
        </w:rPr>
        <w:t xml:space="preserve">роводится ручное окашивание территории.  </w:t>
      </w:r>
    </w:p>
    <w:p w14:paraId="49D521AC" w14:textId="24D0340A" w:rsidR="008C55FC" w:rsidRPr="003D46C3" w:rsidRDefault="008C55FC" w:rsidP="008C55FC">
      <w:pPr>
        <w:ind w:firstLine="708"/>
      </w:pPr>
      <w:r w:rsidRPr="003D46C3">
        <w:t xml:space="preserve">В весенний период проведена акарицидная и дератизационная обработка мест массового отдыха людей (скверах, парках, кладбищах, родниковых источников в лесопарковой зоне) на территории населенных пунктов муниципального образования.   </w:t>
      </w:r>
    </w:p>
    <w:p w14:paraId="1E02F327" w14:textId="3661FA0F" w:rsidR="00D533D7" w:rsidRPr="003D46C3" w:rsidRDefault="00D533D7" w:rsidP="00D533D7">
      <w:pPr>
        <w:ind w:firstLine="709"/>
      </w:pPr>
      <w:r w:rsidRPr="003D46C3">
        <w:t xml:space="preserve">Значимым результатом работы с населением по решению вопросов благоустройства по средством «обратной связи» стало совместное участие Администрации района и населения в проектах поддержки местных инициатив в Удмуртской Республике. </w:t>
      </w:r>
      <w:bookmarkStart w:id="21" w:name="_Hlk182579528"/>
      <w:r w:rsidRPr="003D46C3">
        <w:t>За 9 месяцев 20</w:t>
      </w:r>
      <w:r w:rsidR="007723BB" w:rsidRPr="003D46C3">
        <w:t>24</w:t>
      </w:r>
      <w:r w:rsidRPr="003D46C3">
        <w:t xml:space="preserve"> года проведен</w:t>
      </w:r>
      <w:r w:rsidR="00153B84" w:rsidRPr="003D46C3">
        <w:t>ы</w:t>
      </w:r>
      <w:r w:rsidRPr="003D46C3">
        <w:t xml:space="preserve"> </w:t>
      </w:r>
      <w:r w:rsidR="007723BB" w:rsidRPr="003D46C3">
        <w:t>3</w:t>
      </w:r>
      <w:r w:rsidR="00153B84" w:rsidRPr="003D46C3">
        <w:t>1</w:t>
      </w:r>
      <w:r w:rsidRPr="003D46C3">
        <w:t xml:space="preserve"> </w:t>
      </w:r>
      <w:r w:rsidR="007723BB" w:rsidRPr="003D46C3">
        <w:t>сход граждан</w:t>
      </w:r>
      <w:r w:rsidRPr="003D46C3">
        <w:t xml:space="preserve"> по вопросам участия в самообложении. Общая сумма </w:t>
      </w:r>
      <w:r w:rsidR="00153B84" w:rsidRPr="003D46C3">
        <w:t>31</w:t>
      </w:r>
      <w:r w:rsidRPr="003D46C3">
        <w:t xml:space="preserve"> проект</w:t>
      </w:r>
      <w:r w:rsidR="00153B84" w:rsidRPr="003D46C3">
        <w:t>а</w:t>
      </w:r>
      <w:r w:rsidRPr="003D46C3">
        <w:t xml:space="preserve"> </w:t>
      </w:r>
      <w:r w:rsidR="007723BB" w:rsidRPr="003D46C3">
        <w:t>составила 33637</w:t>
      </w:r>
      <w:r w:rsidRPr="003D46C3">
        <w:t xml:space="preserve"> тыс.руб, из них средства Удмуртской Республики – </w:t>
      </w:r>
      <w:r w:rsidR="007723BB" w:rsidRPr="003D46C3">
        <w:t>26461,2</w:t>
      </w:r>
      <w:r w:rsidRPr="003D46C3">
        <w:t xml:space="preserve"> тыс.руб. </w:t>
      </w:r>
      <w:r w:rsidR="007723BB" w:rsidRPr="003D46C3">
        <w:t xml:space="preserve">(9 месяцев 2023 года – 25 проектов,  общая сумма 17687 тыс.руб., в том числе </w:t>
      </w:r>
      <w:r w:rsidR="00393036">
        <w:t xml:space="preserve"> бюджет УР - </w:t>
      </w:r>
      <w:r w:rsidR="007723BB" w:rsidRPr="003D46C3">
        <w:t>13265 тыс.руб.).</w:t>
      </w:r>
    </w:p>
    <w:p w14:paraId="5372182A" w14:textId="35AF94EB" w:rsidR="00DC0959" w:rsidRPr="003D46C3" w:rsidRDefault="00D533D7" w:rsidP="00D533D7">
      <w:pPr>
        <w:ind w:firstLine="709"/>
      </w:pPr>
      <w:r w:rsidRPr="003D46C3">
        <w:t xml:space="preserve">В текущем году реализовано </w:t>
      </w:r>
      <w:r w:rsidR="00DC0959" w:rsidRPr="003D46C3">
        <w:t>3 проекта инициативного бюджетирования на общую сумму 2520,3 тыс. руб. (9 месяцев 2023 года - 7 проектов инициативного бюджетирования на сумму 5 783 4 тыс.руб.)</w:t>
      </w:r>
      <w:r w:rsidR="00983F0E" w:rsidRPr="003D46C3">
        <w:t>.</w:t>
      </w:r>
    </w:p>
    <w:p w14:paraId="4726C710" w14:textId="77777777" w:rsidR="00983F0E" w:rsidRPr="003D46C3" w:rsidRDefault="00983F0E" w:rsidP="00DB56DF">
      <w:pPr>
        <w:pStyle w:val="1"/>
        <w:spacing w:before="0" w:after="0"/>
        <w:jc w:val="center"/>
        <w:rPr>
          <w:rFonts w:ascii="Times New Roman" w:hAnsi="Times New Roman" w:cs="Times New Roman"/>
          <w:sz w:val="28"/>
          <w:szCs w:val="28"/>
        </w:rPr>
      </w:pPr>
    </w:p>
    <w:bookmarkEnd w:id="21"/>
    <w:p w14:paraId="3D3BDFFE" w14:textId="5B00C231" w:rsidR="00DB56DF" w:rsidRPr="003D46C3" w:rsidRDefault="00DB56DF" w:rsidP="00DB56DF">
      <w:pPr>
        <w:pStyle w:val="1"/>
        <w:spacing w:before="0" w:after="0"/>
        <w:jc w:val="center"/>
        <w:rPr>
          <w:rFonts w:ascii="Times New Roman" w:hAnsi="Times New Roman" w:cs="Times New Roman"/>
          <w:sz w:val="28"/>
          <w:szCs w:val="28"/>
        </w:rPr>
      </w:pPr>
      <w:r w:rsidRPr="003D46C3">
        <w:rPr>
          <w:rFonts w:ascii="Times New Roman" w:hAnsi="Times New Roman" w:cs="Times New Roman"/>
          <w:sz w:val="28"/>
          <w:szCs w:val="28"/>
        </w:rPr>
        <w:t>Управление муниципальным имуществом и земельными отношениями</w:t>
      </w:r>
    </w:p>
    <w:p w14:paraId="3D0CE745" w14:textId="34AB875E" w:rsidR="008C55FC" w:rsidRPr="003D46C3" w:rsidRDefault="00DB56DF" w:rsidP="008C55FC">
      <w:pPr>
        <w:pStyle w:val="Web"/>
        <w:spacing w:before="0" w:after="0"/>
        <w:jc w:val="both"/>
        <w:rPr>
          <w:szCs w:val="24"/>
        </w:rPr>
      </w:pPr>
      <w:r w:rsidRPr="003D46C3">
        <w:t xml:space="preserve">  </w:t>
      </w:r>
      <w:r w:rsidRPr="003D46C3">
        <w:tab/>
      </w:r>
      <w:r w:rsidR="008C55FC" w:rsidRPr="003D46C3">
        <w:rPr>
          <w:szCs w:val="24"/>
        </w:rPr>
        <w:t xml:space="preserve">Для реализации целей управления муниципальным сектором экономики </w:t>
      </w:r>
      <w:r w:rsidR="00833B7E" w:rsidRPr="003D46C3">
        <w:rPr>
          <w:szCs w:val="24"/>
        </w:rPr>
        <w:t>Отделом имущественных</w:t>
      </w:r>
      <w:r w:rsidR="008C55FC" w:rsidRPr="003D46C3">
        <w:rPr>
          <w:szCs w:val="24"/>
        </w:rPr>
        <w:t xml:space="preserve"> и земельных отношений Администрации </w:t>
      </w:r>
      <w:r w:rsidR="00833B7E" w:rsidRPr="003D46C3">
        <w:rPr>
          <w:szCs w:val="24"/>
        </w:rPr>
        <w:t>Кез</w:t>
      </w:r>
      <w:r w:rsidR="008C55FC" w:rsidRPr="003D46C3">
        <w:rPr>
          <w:szCs w:val="24"/>
        </w:rPr>
        <w:t>ского района в отчетном периоде проводилась работа по решению следующих ранее намеченных задач</w:t>
      </w:r>
      <w:r w:rsidR="00833B7E" w:rsidRPr="003D46C3">
        <w:rPr>
          <w:szCs w:val="24"/>
        </w:rPr>
        <w:t>:</w:t>
      </w:r>
    </w:p>
    <w:p w14:paraId="1932E7CD" w14:textId="369DEDDC" w:rsidR="00833B7E" w:rsidRPr="003D46C3" w:rsidRDefault="00833B7E" w:rsidP="00833B7E">
      <w:r w:rsidRPr="003D46C3">
        <w:t xml:space="preserve">            - оптимизация структуры собственности муниципального образования, обеспечивающей благоприятные условия для развития экономики и социальной сферы </w:t>
      </w:r>
      <w:r w:rsidR="00782338" w:rsidRPr="003D46C3">
        <w:t>района</w:t>
      </w:r>
      <w:r w:rsidRPr="003D46C3">
        <w:t>;</w:t>
      </w:r>
    </w:p>
    <w:p w14:paraId="50F371D9" w14:textId="2EF26516" w:rsidR="00833B7E" w:rsidRPr="003D46C3" w:rsidRDefault="00833B7E" w:rsidP="00833B7E">
      <w:r w:rsidRPr="003D46C3">
        <w:t xml:space="preserve">            - увеличение доходной части бюджета муниципального образования за счет эффективного управления и распоряжения земельными ресурсами, управления и распоряжения муниципальным имуществом, в том числе имущественными комплексами муниципальных унитарных предприятий, муниципальных учреждений, а также находящимися в муниципальной собственности акциями (долями) хозяйственных объектов; </w:t>
      </w:r>
    </w:p>
    <w:p w14:paraId="26636B86" w14:textId="7F48539E" w:rsidR="00833B7E" w:rsidRPr="003D46C3" w:rsidRDefault="00833B7E" w:rsidP="00833B7E">
      <w:r w:rsidRPr="003D46C3">
        <w:t xml:space="preserve">            - учет и контроль за использованием по назначению и сохранностью муниципального имущества;</w:t>
      </w:r>
    </w:p>
    <w:p w14:paraId="4F20B76A" w14:textId="2D8F9C88" w:rsidR="00833B7E" w:rsidRPr="003D46C3" w:rsidRDefault="00833B7E" w:rsidP="00833B7E">
      <w:pPr>
        <w:numPr>
          <w:ilvl w:val="0"/>
          <w:numId w:val="10"/>
        </w:numPr>
        <w:tabs>
          <w:tab w:val="clear" w:pos="720"/>
          <w:tab w:val="num" w:pos="851"/>
        </w:tabs>
        <w:ind w:left="0" w:firstLine="709"/>
      </w:pPr>
      <w:r w:rsidRPr="003D46C3">
        <w:t xml:space="preserve"> реализация положений Федерального закона от 06.10.2003 г. № 131-ФЗ «Об общих принципах организации местного самоуправления»</w:t>
      </w:r>
      <w:r w:rsidR="0021134E" w:rsidRPr="003D46C3">
        <w:t>.</w:t>
      </w:r>
    </w:p>
    <w:p w14:paraId="202EEF6C" w14:textId="46F189BB" w:rsidR="00833B7E" w:rsidRPr="003D46C3" w:rsidRDefault="00833B7E" w:rsidP="00833B7E">
      <w:pPr>
        <w:ind w:firstLine="708"/>
      </w:pPr>
      <w:r w:rsidRPr="003D46C3">
        <w:t xml:space="preserve">В целях осуществления выше названных </w:t>
      </w:r>
      <w:r w:rsidR="00D12678" w:rsidRPr="003D46C3">
        <w:t>задач велась</w:t>
      </w:r>
      <w:r w:rsidRPr="003D46C3">
        <w:t xml:space="preserve"> работа по начислению и контролю за поступлением неналоговых доходов от использования муниципального имущества, осуществлялся электронный документооборот с Федеральным казначейством.</w:t>
      </w:r>
    </w:p>
    <w:p w14:paraId="32FEB7C7" w14:textId="3D4B2384" w:rsidR="00AF483F" w:rsidRPr="003D46C3" w:rsidRDefault="00AF483F" w:rsidP="00AF483F">
      <w:pPr>
        <w:tabs>
          <w:tab w:val="left" w:pos="7380"/>
        </w:tabs>
      </w:pPr>
      <w:r w:rsidRPr="003D46C3">
        <w:t xml:space="preserve">            За 9 месяцев 2024 года действовал 21 договор аренды муниципального имущества, 3 договора на размещение нестационарных торговых объектов и 2862 договоров аренды земельных участков.</w:t>
      </w:r>
    </w:p>
    <w:p w14:paraId="70DD093C" w14:textId="46E1DF54" w:rsidR="00AF483F" w:rsidRPr="003D46C3" w:rsidRDefault="00AF483F" w:rsidP="00AF483F">
      <w:r w:rsidRPr="003D46C3">
        <w:t xml:space="preserve">            От использования муниципального имущества (неналоговые доходы) за отчетный период поступило 22101,1 тыс. руб. </w:t>
      </w:r>
    </w:p>
    <w:p w14:paraId="6AB8289F" w14:textId="77777777" w:rsidR="00AF483F" w:rsidRPr="003D46C3" w:rsidRDefault="00AF483F" w:rsidP="00AF483F">
      <w:pPr>
        <w:jc w:val="right"/>
      </w:pPr>
      <w:r w:rsidRPr="003D46C3">
        <w:t>тыс. руб.</w:t>
      </w:r>
    </w:p>
    <w:tbl>
      <w:tblPr>
        <w:tblW w:w="904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8"/>
        <w:gridCol w:w="4203"/>
        <w:gridCol w:w="1440"/>
        <w:gridCol w:w="1440"/>
        <w:gridCol w:w="1359"/>
      </w:tblGrid>
      <w:tr w:rsidR="003D46C3" w:rsidRPr="003D46C3" w14:paraId="15A9D08F" w14:textId="77777777" w:rsidTr="00AF483F">
        <w:tc>
          <w:tcPr>
            <w:tcW w:w="598" w:type="dxa"/>
          </w:tcPr>
          <w:p w14:paraId="35FB5645" w14:textId="77777777" w:rsidR="00AF483F" w:rsidRPr="003D46C3" w:rsidRDefault="00AF483F" w:rsidP="00683ADF">
            <w:pPr>
              <w:rPr>
                <w:sz w:val="20"/>
                <w:szCs w:val="20"/>
              </w:rPr>
            </w:pPr>
            <w:r w:rsidRPr="003D46C3">
              <w:rPr>
                <w:sz w:val="20"/>
                <w:szCs w:val="20"/>
              </w:rPr>
              <w:t>№№</w:t>
            </w:r>
          </w:p>
          <w:p w14:paraId="06296E3C" w14:textId="77777777" w:rsidR="00AF483F" w:rsidRPr="003D46C3" w:rsidRDefault="00AF483F" w:rsidP="00683ADF">
            <w:pPr>
              <w:rPr>
                <w:sz w:val="20"/>
                <w:szCs w:val="20"/>
              </w:rPr>
            </w:pPr>
            <w:r w:rsidRPr="003D46C3">
              <w:rPr>
                <w:sz w:val="20"/>
                <w:szCs w:val="20"/>
              </w:rPr>
              <w:t>п/п</w:t>
            </w:r>
          </w:p>
        </w:tc>
        <w:tc>
          <w:tcPr>
            <w:tcW w:w="4203" w:type="dxa"/>
          </w:tcPr>
          <w:p w14:paraId="7E76AD1D" w14:textId="77777777" w:rsidR="00AF483F" w:rsidRPr="003D46C3" w:rsidRDefault="00AF483F" w:rsidP="00683ADF">
            <w:pPr>
              <w:rPr>
                <w:sz w:val="20"/>
                <w:szCs w:val="20"/>
              </w:rPr>
            </w:pPr>
          </w:p>
        </w:tc>
        <w:tc>
          <w:tcPr>
            <w:tcW w:w="1440" w:type="dxa"/>
          </w:tcPr>
          <w:p w14:paraId="7F2AD44E" w14:textId="28B89CAC" w:rsidR="00AF483F" w:rsidRPr="003D46C3" w:rsidRDefault="00AF483F" w:rsidP="00683ADF">
            <w:pPr>
              <w:jc w:val="center"/>
              <w:rPr>
                <w:sz w:val="20"/>
                <w:szCs w:val="20"/>
              </w:rPr>
            </w:pPr>
            <w:r w:rsidRPr="003D46C3">
              <w:rPr>
                <w:sz w:val="20"/>
                <w:szCs w:val="20"/>
              </w:rPr>
              <w:t>9 месяцев 2023 года</w:t>
            </w:r>
          </w:p>
        </w:tc>
        <w:tc>
          <w:tcPr>
            <w:tcW w:w="1440" w:type="dxa"/>
          </w:tcPr>
          <w:p w14:paraId="3D41A7C7" w14:textId="14BDA2C6" w:rsidR="00AF483F" w:rsidRPr="003D46C3" w:rsidRDefault="00AF483F" w:rsidP="00683ADF">
            <w:pPr>
              <w:jc w:val="center"/>
              <w:rPr>
                <w:sz w:val="20"/>
                <w:szCs w:val="20"/>
              </w:rPr>
            </w:pPr>
            <w:r w:rsidRPr="003D46C3">
              <w:rPr>
                <w:sz w:val="20"/>
                <w:szCs w:val="20"/>
              </w:rPr>
              <w:t>9 месяцев 2024 года</w:t>
            </w:r>
          </w:p>
        </w:tc>
        <w:tc>
          <w:tcPr>
            <w:tcW w:w="1359" w:type="dxa"/>
          </w:tcPr>
          <w:p w14:paraId="1ACE5B41" w14:textId="77777777" w:rsidR="00AF483F" w:rsidRPr="003D46C3" w:rsidRDefault="00AF483F" w:rsidP="00683ADF">
            <w:pPr>
              <w:jc w:val="center"/>
              <w:rPr>
                <w:sz w:val="20"/>
                <w:szCs w:val="20"/>
              </w:rPr>
            </w:pPr>
            <w:r w:rsidRPr="003D46C3">
              <w:rPr>
                <w:sz w:val="20"/>
                <w:szCs w:val="20"/>
              </w:rPr>
              <w:t xml:space="preserve">% к </w:t>
            </w:r>
          </w:p>
          <w:p w14:paraId="798F9DE8" w14:textId="77777777" w:rsidR="00AF483F" w:rsidRPr="003D46C3" w:rsidRDefault="00AF483F" w:rsidP="00683ADF">
            <w:pPr>
              <w:jc w:val="center"/>
              <w:rPr>
                <w:sz w:val="20"/>
                <w:szCs w:val="20"/>
              </w:rPr>
            </w:pPr>
            <w:r w:rsidRPr="003D46C3">
              <w:rPr>
                <w:sz w:val="20"/>
                <w:szCs w:val="20"/>
              </w:rPr>
              <w:t>2023 г.</w:t>
            </w:r>
          </w:p>
        </w:tc>
      </w:tr>
      <w:tr w:rsidR="003D46C3" w:rsidRPr="003D46C3" w14:paraId="081B9FB1" w14:textId="77777777" w:rsidTr="00AF483F">
        <w:trPr>
          <w:trHeight w:val="321"/>
        </w:trPr>
        <w:tc>
          <w:tcPr>
            <w:tcW w:w="598" w:type="dxa"/>
          </w:tcPr>
          <w:p w14:paraId="2EB2BA6B" w14:textId="77777777" w:rsidR="00AF483F" w:rsidRPr="003D46C3" w:rsidRDefault="00AF483F" w:rsidP="00683ADF">
            <w:pPr>
              <w:rPr>
                <w:sz w:val="20"/>
                <w:szCs w:val="20"/>
              </w:rPr>
            </w:pPr>
            <w:r w:rsidRPr="003D46C3">
              <w:rPr>
                <w:sz w:val="20"/>
                <w:szCs w:val="20"/>
              </w:rPr>
              <w:t>1.</w:t>
            </w:r>
          </w:p>
        </w:tc>
        <w:tc>
          <w:tcPr>
            <w:tcW w:w="4203" w:type="dxa"/>
          </w:tcPr>
          <w:p w14:paraId="19A664C1" w14:textId="77777777" w:rsidR="00AF483F" w:rsidRPr="003D46C3" w:rsidRDefault="00AF483F" w:rsidP="00683ADF">
            <w:pPr>
              <w:rPr>
                <w:sz w:val="20"/>
                <w:szCs w:val="20"/>
              </w:rPr>
            </w:pPr>
            <w:r w:rsidRPr="003D46C3">
              <w:rPr>
                <w:sz w:val="20"/>
                <w:szCs w:val="20"/>
              </w:rPr>
              <w:t>Аренда муниципального имущества</w:t>
            </w:r>
          </w:p>
        </w:tc>
        <w:tc>
          <w:tcPr>
            <w:tcW w:w="1440" w:type="dxa"/>
          </w:tcPr>
          <w:p w14:paraId="1F73F756" w14:textId="77777777" w:rsidR="00AF483F" w:rsidRPr="003D46C3" w:rsidRDefault="00AF483F" w:rsidP="00683ADF">
            <w:pPr>
              <w:jc w:val="center"/>
              <w:rPr>
                <w:sz w:val="20"/>
                <w:szCs w:val="20"/>
                <w:highlight w:val="yellow"/>
              </w:rPr>
            </w:pPr>
            <w:r w:rsidRPr="003D46C3">
              <w:rPr>
                <w:sz w:val="20"/>
                <w:szCs w:val="20"/>
              </w:rPr>
              <w:t>1994,6</w:t>
            </w:r>
          </w:p>
        </w:tc>
        <w:tc>
          <w:tcPr>
            <w:tcW w:w="1440" w:type="dxa"/>
          </w:tcPr>
          <w:p w14:paraId="3EE47310" w14:textId="77777777" w:rsidR="00AF483F" w:rsidRPr="003D46C3" w:rsidRDefault="00AF483F" w:rsidP="00683ADF">
            <w:pPr>
              <w:jc w:val="center"/>
              <w:rPr>
                <w:sz w:val="20"/>
                <w:szCs w:val="20"/>
              </w:rPr>
            </w:pPr>
            <w:r w:rsidRPr="003D46C3">
              <w:rPr>
                <w:sz w:val="20"/>
                <w:szCs w:val="20"/>
              </w:rPr>
              <w:t>2018,7</w:t>
            </w:r>
          </w:p>
        </w:tc>
        <w:tc>
          <w:tcPr>
            <w:tcW w:w="1359" w:type="dxa"/>
          </w:tcPr>
          <w:p w14:paraId="5D1EF7F7" w14:textId="77777777" w:rsidR="00AF483F" w:rsidRPr="003D46C3" w:rsidRDefault="00AF483F" w:rsidP="00683ADF">
            <w:pPr>
              <w:jc w:val="center"/>
              <w:rPr>
                <w:sz w:val="20"/>
                <w:szCs w:val="20"/>
              </w:rPr>
            </w:pPr>
            <w:r w:rsidRPr="003D46C3">
              <w:rPr>
                <w:sz w:val="20"/>
                <w:szCs w:val="20"/>
              </w:rPr>
              <w:t>101</w:t>
            </w:r>
          </w:p>
        </w:tc>
      </w:tr>
      <w:tr w:rsidR="003D46C3" w:rsidRPr="003D46C3" w14:paraId="2B08DD2E" w14:textId="77777777" w:rsidTr="00AF483F">
        <w:tc>
          <w:tcPr>
            <w:tcW w:w="598" w:type="dxa"/>
          </w:tcPr>
          <w:p w14:paraId="26C9FE6D" w14:textId="77777777" w:rsidR="00AF483F" w:rsidRPr="003D46C3" w:rsidRDefault="00AF483F" w:rsidP="00683ADF">
            <w:pPr>
              <w:rPr>
                <w:sz w:val="20"/>
                <w:szCs w:val="20"/>
              </w:rPr>
            </w:pPr>
            <w:r w:rsidRPr="003D46C3">
              <w:rPr>
                <w:sz w:val="20"/>
                <w:szCs w:val="20"/>
              </w:rPr>
              <w:t>2.</w:t>
            </w:r>
          </w:p>
        </w:tc>
        <w:tc>
          <w:tcPr>
            <w:tcW w:w="4203" w:type="dxa"/>
          </w:tcPr>
          <w:p w14:paraId="2E326D1F" w14:textId="77777777" w:rsidR="00AF483F" w:rsidRPr="003D46C3" w:rsidRDefault="00AF483F" w:rsidP="00683ADF">
            <w:pPr>
              <w:rPr>
                <w:sz w:val="20"/>
                <w:szCs w:val="20"/>
              </w:rPr>
            </w:pPr>
            <w:r w:rsidRPr="003D46C3">
              <w:rPr>
                <w:sz w:val="20"/>
                <w:szCs w:val="20"/>
              </w:rPr>
              <w:t>Аренда земли</w:t>
            </w:r>
          </w:p>
        </w:tc>
        <w:tc>
          <w:tcPr>
            <w:tcW w:w="1440" w:type="dxa"/>
          </w:tcPr>
          <w:p w14:paraId="5F9109B7" w14:textId="77777777" w:rsidR="00AF483F" w:rsidRPr="003D46C3" w:rsidRDefault="00AF483F" w:rsidP="00683ADF">
            <w:pPr>
              <w:jc w:val="center"/>
              <w:rPr>
                <w:sz w:val="20"/>
                <w:szCs w:val="20"/>
              </w:rPr>
            </w:pPr>
            <w:r w:rsidRPr="003D46C3">
              <w:rPr>
                <w:sz w:val="20"/>
                <w:szCs w:val="20"/>
              </w:rPr>
              <w:t>4466,08</w:t>
            </w:r>
          </w:p>
        </w:tc>
        <w:tc>
          <w:tcPr>
            <w:tcW w:w="1440" w:type="dxa"/>
          </w:tcPr>
          <w:p w14:paraId="5A2E87F2" w14:textId="77777777" w:rsidR="00AF483F" w:rsidRPr="003D46C3" w:rsidRDefault="00AF483F" w:rsidP="00683ADF">
            <w:pPr>
              <w:jc w:val="center"/>
              <w:rPr>
                <w:sz w:val="20"/>
                <w:szCs w:val="20"/>
              </w:rPr>
            </w:pPr>
            <w:r w:rsidRPr="003D46C3">
              <w:rPr>
                <w:sz w:val="20"/>
                <w:szCs w:val="20"/>
              </w:rPr>
              <w:t>5015,2</w:t>
            </w:r>
          </w:p>
        </w:tc>
        <w:tc>
          <w:tcPr>
            <w:tcW w:w="1359" w:type="dxa"/>
          </w:tcPr>
          <w:p w14:paraId="46224048" w14:textId="77777777" w:rsidR="00AF483F" w:rsidRPr="003D46C3" w:rsidRDefault="00AF483F" w:rsidP="00683ADF">
            <w:pPr>
              <w:jc w:val="center"/>
              <w:rPr>
                <w:sz w:val="20"/>
                <w:szCs w:val="20"/>
              </w:rPr>
            </w:pPr>
            <w:r w:rsidRPr="003D46C3">
              <w:rPr>
                <w:sz w:val="20"/>
                <w:szCs w:val="20"/>
              </w:rPr>
              <w:t>112</w:t>
            </w:r>
          </w:p>
        </w:tc>
      </w:tr>
      <w:tr w:rsidR="003D46C3" w:rsidRPr="003D46C3" w14:paraId="000B2E19" w14:textId="77777777" w:rsidTr="00AF483F">
        <w:tc>
          <w:tcPr>
            <w:tcW w:w="598" w:type="dxa"/>
          </w:tcPr>
          <w:p w14:paraId="0E19EB15" w14:textId="77777777" w:rsidR="00AF483F" w:rsidRPr="003D46C3" w:rsidRDefault="00AF483F" w:rsidP="00683ADF">
            <w:pPr>
              <w:rPr>
                <w:sz w:val="20"/>
                <w:szCs w:val="20"/>
              </w:rPr>
            </w:pPr>
            <w:r w:rsidRPr="003D46C3">
              <w:rPr>
                <w:sz w:val="20"/>
                <w:szCs w:val="20"/>
              </w:rPr>
              <w:t>3.</w:t>
            </w:r>
          </w:p>
        </w:tc>
        <w:tc>
          <w:tcPr>
            <w:tcW w:w="4203" w:type="dxa"/>
          </w:tcPr>
          <w:p w14:paraId="135C2F0B" w14:textId="77777777" w:rsidR="00AF483F" w:rsidRPr="003D46C3" w:rsidRDefault="00AF483F" w:rsidP="00683ADF">
            <w:pPr>
              <w:rPr>
                <w:sz w:val="20"/>
                <w:szCs w:val="20"/>
              </w:rPr>
            </w:pPr>
            <w:r w:rsidRPr="003D46C3">
              <w:rPr>
                <w:sz w:val="20"/>
                <w:szCs w:val="20"/>
              </w:rPr>
              <w:t>Продажа муниципального имущества</w:t>
            </w:r>
          </w:p>
        </w:tc>
        <w:tc>
          <w:tcPr>
            <w:tcW w:w="1440" w:type="dxa"/>
          </w:tcPr>
          <w:p w14:paraId="52856521" w14:textId="77777777" w:rsidR="00AF483F" w:rsidRPr="003D46C3" w:rsidRDefault="00AF483F" w:rsidP="00683ADF">
            <w:pPr>
              <w:ind w:right="-108"/>
              <w:jc w:val="center"/>
              <w:rPr>
                <w:sz w:val="20"/>
                <w:szCs w:val="20"/>
              </w:rPr>
            </w:pPr>
            <w:r w:rsidRPr="003D46C3">
              <w:rPr>
                <w:sz w:val="20"/>
                <w:szCs w:val="20"/>
              </w:rPr>
              <w:t>821</w:t>
            </w:r>
          </w:p>
        </w:tc>
        <w:tc>
          <w:tcPr>
            <w:tcW w:w="1440" w:type="dxa"/>
          </w:tcPr>
          <w:p w14:paraId="62857C4D" w14:textId="77777777" w:rsidR="00AF483F" w:rsidRPr="003D46C3" w:rsidRDefault="00AF483F" w:rsidP="00683ADF">
            <w:pPr>
              <w:ind w:right="-108"/>
              <w:jc w:val="center"/>
              <w:rPr>
                <w:sz w:val="20"/>
                <w:szCs w:val="20"/>
              </w:rPr>
            </w:pPr>
            <w:r w:rsidRPr="003D46C3">
              <w:rPr>
                <w:sz w:val="20"/>
                <w:szCs w:val="20"/>
              </w:rPr>
              <w:t>2563,5</w:t>
            </w:r>
          </w:p>
        </w:tc>
        <w:tc>
          <w:tcPr>
            <w:tcW w:w="1359" w:type="dxa"/>
          </w:tcPr>
          <w:p w14:paraId="35FE8398" w14:textId="77777777" w:rsidR="00AF483F" w:rsidRPr="003D46C3" w:rsidRDefault="00AF483F" w:rsidP="00683ADF">
            <w:pPr>
              <w:jc w:val="center"/>
              <w:rPr>
                <w:sz w:val="20"/>
                <w:szCs w:val="20"/>
              </w:rPr>
            </w:pPr>
            <w:r w:rsidRPr="003D46C3">
              <w:rPr>
                <w:sz w:val="20"/>
                <w:szCs w:val="20"/>
              </w:rPr>
              <w:t>312</w:t>
            </w:r>
          </w:p>
        </w:tc>
      </w:tr>
      <w:tr w:rsidR="003D46C3" w:rsidRPr="003D46C3" w14:paraId="33024BF6" w14:textId="77777777" w:rsidTr="00AF483F">
        <w:tc>
          <w:tcPr>
            <w:tcW w:w="598" w:type="dxa"/>
          </w:tcPr>
          <w:p w14:paraId="47F41A52" w14:textId="77777777" w:rsidR="00AF483F" w:rsidRPr="003D46C3" w:rsidRDefault="00AF483F" w:rsidP="00683ADF">
            <w:pPr>
              <w:rPr>
                <w:sz w:val="20"/>
                <w:szCs w:val="20"/>
              </w:rPr>
            </w:pPr>
            <w:r w:rsidRPr="003D46C3">
              <w:rPr>
                <w:sz w:val="20"/>
                <w:szCs w:val="20"/>
              </w:rPr>
              <w:t>4.</w:t>
            </w:r>
          </w:p>
        </w:tc>
        <w:tc>
          <w:tcPr>
            <w:tcW w:w="4203" w:type="dxa"/>
          </w:tcPr>
          <w:p w14:paraId="7AA2A031" w14:textId="77777777" w:rsidR="00AF483F" w:rsidRPr="003D46C3" w:rsidRDefault="00AF483F" w:rsidP="00683ADF">
            <w:pPr>
              <w:rPr>
                <w:sz w:val="20"/>
                <w:szCs w:val="20"/>
              </w:rPr>
            </w:pPr>
            <w:r w:rsidRPr="003D46C3">
              <w:rPr>
                <w:sz w:val="20"/>
                <w:szCs w:val="20"/>
              </w:rPr>
              <w:t>Прочие доходы от использования муниципального имущества</w:t>
            </w:r>
          </w:p>
        </w:tc>
        <w:tc>
          <w:tcPr>
            <w:tcW w:w="1440" w:type="dxa"/>
            <w:vAlign w:val="center"/>
          </w:tcPr>
          <w:p w14:paraId="4BE86E90" w14:textId="77777777" w:rsidR="00AF483F" w:rsidRPr="003D46C3" w:rsidRDefault="00AF483F" w:rsidP="00683ADF">
            <w:pPr>
              <w:jc w:val="center"/>
              <w:rPr>
                <w:sz w:val="20"/>
                <w:szCs w:val="20"/>
              </w:rPr>
            </w:pPr>
            <w:r w:rsidRPr="003D46C3">
              <w:rPr>
                <w:sz w:val="20"/>
                <w:szCs w:val="20"/>
              </w:rPr>
              <w:t>-</w:t>
            </w:r>
          </w:p>
        </w:tc>
        <w:tc>
          <w:tcPr>
            <w:tcW w:w="1440" w:type="dxa"/>
            <w:vAlign w:val="center"/>
          </w:tcPr>
          <w:p w14:paraId="2EE66068" w14:textId="77777777" w:rsidR="00AF483F" w:rsidRPr="003D46C3" w:rsidRDefault="00AF483F" w:rsidP="00683ADF">
            <w:pPr>
              <w:jc w:val="center"/>
              <w:rPr>
                <w:sz w:val="20"/>
                <w:szCs w:val="20"/>
              </w:rPr>
            </w:pPr>
            <w:r w:rsidRPr="003D46C3">
              <w:rPr>
                <w:sz w:val="20"/>
                <w:szCs w:val="20"/>
              </w:rPr>
              <w:t>-</w:t>
            </w:r>
          </w:p>
        </w:tc>
        <w:tc>
          <w:tcPr>
            <w:tcW w:w="1359" w:type="dxa"/>
            <w:vAlign w:val="center"/>
          </w:tcPr>
          <w:p w14:paraId="570D444E" w14:textId="77777777" w:rsidR="00AF483F" w:rsidRPr="003D46C3" w:rsidRDefault="00AF483F" w:rsidP="00683ADF">
            <w:pPr>
              <w:jc w:val="center"/>
              <w:rPr>
                <w:sz w:val="20"/>
                <w:szCs w:val="20"/>
              </w:rPr>
            </w:pPr>
            <w:r w:rsidRPr="003D46C3">
              <w:rPr>
                <w:sz w:val="20"/>
                <w:szCs w:val="20"/>
              </w:rPr>
              <w:t>-</w:t>
            </w:r>
          </w:p>
        </w:tc>
      </w:tr>
      <w:tr w:rsidR="003D46C3" w:rsidRPr="003D46C3" w14:paraId="1D271744" w14:textId="77777777" w:rsidTr="00AF483F">
        <w:tc>
          <w:tcPr>
            <w:tcW w:w="598" w:type="dxa"/>
          </w:tcPr>
          <w:p w14:paraId="7A28FE38" w14:textId="77777777" w:rsidR="00AF483F" w:rsidRPr="003D46C3" w:rsidRDefault="00AF483F" w:rsidP="00683ADF">
            <w:pPr>
              <w:rPr>
                <w:sz w:val="20"/>
                <w:szCs w:val="20"/>
              </w:rPr>
            </w:pPr>
            <w:r w:rsidRPr="003D46C3">
              <w:rPr>
                <w:sz w:val="20"/>
                <w:szCs w:val="20"/>
              </w:rPr>
              <w:lastRenderedPageBreak/>
              <w:t>5.</w:t>
            </w:r>
          </w:p>
        </w:tc>
        <w:tc>
          <w:tcPr>
            <w:tcW w:w="4203" w:type="dxa"/>
          </w:tcPr>
          <w:p w14:paraId="11ADB317" w14:textId="77777777" w:rsidR="00AF483F" w:rsidRPr="003D46C3" w:rsidRDefault="00AF483F" w:rsidP="00683ADF">
            <w:pPr>
              <w:rPr>
                <w:sz w:val="20"/>
                <w:szCs w:val="20"/>
              </w:rPr>
            </w:pPr>
            <w:r w:rsidRPr="003D46C3">
              <w:rPr>
                <w:sz w:val="20"/>
                <w:szCs w:val="20"/>
              </w:rPr>
              <w:t>Продажа земли</w:t>
            </w:r>
          </w:p>
        </w:tc>
        <w:tc>
          <w:tcPr>
            <w:tcW w:w="1440" w:type="dxa"/>
          </w:tcPr>
          <w:p w14:paraId="4FBC3FDD" w14:textId="77777777" w:rsidR="00AF483F" w:rsidRPr="003D46C3" w:rsidRDefault="00AF483F" w:rsidP="00683ADF">
            <w:pPr>
              <w:jc w:val="center"/>
              <w:rPr>
                <w:sz w:val="20"/>
                <w:szCs w:val="20"/>
              </w:rPr>
            </w:pPr>
            <w:r w:rsidRPr="003D46C3">
              <w:rPr>
                <w:sz w:val="20"/>
                <w:szCs w:val="20"/>
              </w:rPr>
              <w:t>2024,5</w:t>
            </w:r>
          </w:p>
        </w:tc>
        <w:tc>
          <w:tcPr>
            <w:tcW w:w="1440" w:type="dxa"/>
          </w:tcPr>
          <w:p w14:paraId="03EAD835" w14:textId="77777777" w:rsidR="00AF483F" w:rsidRPr="003D46C3" w:rsidRDefault="00AF483F" w:rsidP="00683ADF">
            <w:pPr>
              <w:jc w:val="center"/>
              <w:rPr>
                <w:sz w:val="20"/>
                <w:szCs w:val="20"/>
              </w:rPr>
            </w:pPr>
            <w:r w:rsidRPr="003D46C3">
              <w:rPr>
                <w:sz w:val="20"/>
                <w:szCs w:val="20"/>
              </w:rPr>
              <w:t>12498,1</w:t>
            </w:r>
          </w:p>
        </w:tc>
        <w:tc>
          <w:tcPr>
            <w:tcW w:w="1359" w:type="dxa"/>
          </w:tcPr>
          <w:p w14:paraId="63751157" w14:textId="77777777" w:rsidR="00AF483F" w:rsidRPr="003D46C3" w:rsidRDefault="00AF483F" w:rsidP="00683ADF">
            <w:pPr>
              <w:jc w:val="center"/>
              <w:rPr>
                <w:sz w:val="20"/>
                <w:szCs w:val="20"/>
              </w:rPr>
            </w:pPr>
            <w:r w:rsidRPr="003D46C3">
              <w:rPr>
                <w:sz w:val="20"/>
                <w:szCs w:val="20"/>
              </w:rPr>
              <w:t>617</w:t>
            </w:r>
          </w:p>
        </w:tc>
      </w:tr>
      <w:tr w:rsidR="003D46C3" w:rsidRPr="003D46C3" w14:paraId="65A05140" w14:textId="77777777" w:rsidTr="00AF483F">
        <w:tc>
          <w:tcPr>
            <w:tcW w:w="598" w:type="dxa"/>
          </w:tcPr>
          <w:p w14:paraId="7FB44B50" w14:textId="77777777" w:rsidR="00AF483F" w:rsidRPr="003D46C3" w:rsidRDefault="00AF483F" w:rsidP="00683ADF">
            <w:pPr>
              <w:rPr>
                <w:sz w:val="20"/>
                <w:szCs w:val="20"/>
              </w:rPr>
            </w:pPr>
            <w:r w:rsidRPr="003D46C3">
              <w:rPr>
                <w:sz w:val="20"/>
                <w:szCs w:val="20"/>
              </w:rPr>
              <w:t>6.</w:t>
            </w:r>
          </w:p>
        </w:tc>
        <w:tc>
          <w:tcPr>
            <w:tcW w:w="4203" w:type="dxa"/>
          </w:tcPr>
          <w:p w14:paraId="42BA446F" w14:textId="77777777" w:rsidR="00AF483F" w:rsidRPr="003D46C3" w:rsidRDefault="00AF483F" w:rsidP="00683ADF">
            <w:pPr>
              <w:rPr>
                <w:sz w:val="20"/>
                <w:szCs w:val="20"/>
              </w:rPr>
            </w:pPr>
            <w:r w:rsidRPr="003D46C3">
              <w:rPr>
                <w:sz w:val="20"/>
                <w:szCs w:val="20"/>
              </w:rPr>
              <w:t xml:space="preserve">Сумма невыясненных платежей </w:t>
            </w:r>
          </w:p>
        </w:tc>
        <w:tc>
          <w:tcPr>
            <w:tcW w:w="1440" w:type="dxa"/>
          </w:tcPr>
          <w:p w14:paraId="7EE02046" w14:textId="77777777" w:rsidR="00AF483F" w:rsidRPr="003D46C3" w:rsidRDefault="00AF483F" w:rsidP="00683ADF">
            <w:pPr>
              <w:jc w:val="center"/>
              <w:rPr>
                <w:sz w:val="20"/>
                <w:szCs w:val="20"/>
              </w:rPr>
            </w:pPr>
            <w:r w:rsidRPr="003D46C3">
              <w:rPr>
                <w:sz w:val="20"/>
                <w:szCs w:val="20"/>
              </w:rPr>
              <w:t>-</w:t>
            </w:r>
          </w:p>
        </w:tc>
        <w:tc>
          <w:tcPr>
            <w:tcW w:w="1440" w:type="dxa"/>
          </w:tcPr>
          <w:p w14:paraId="77432858" w14:textId="77777777" w:rsidR="00AF483F" w:rsidRPr="003D46C3" w:rsidRDefault="00AF483F" w:rsidP="00683ADF">
            <w:pPr>
              <w:jc w:val="center"/>
              <w:rPr>
                <w:sz w:val="20"/>
                <w:szCs w:val="20"/>
              </w:rPr>
            </w:pPr>
            <w:r w:rsidRPr="003D46C3">
              <w:rPr>
                <w:sz w:val="20"/>
                <w:szCs w:val="20"/>
              </w:rPr>
              <w:t>-</w:t>
            </w:r>
          </w:p>
        </w:tc>
        <w:tc>
          <w:tcPr>
            <w:tcW w:w="1359" w:type="dxa"/>
          </w:tcPr>
          <w:p w14:paraId="666FAF2D" w14:textId="77777777" w:rsidR="00AF483F" w:rsidRPr="003D46C3" w:rsidRDefault="00AF483F" w:rsidP="00683ADF">
            <w:pPr>
              <w:jc w:val="center"/>
              <w:rPr>
                <w:sz w:val="20"/>
                <w:szCs w:val="20"/>
              </w:rPr>
            </w:pPr>
            <w:r w:rsidRPr="003D46C3">
              <w:rPr>
                <w:sz w:val="20"/>
                <w:szCs w:val="20"/>
              </w:rPr>
              <w:t>-</w:t>
            </w:r>
          </w:p>
        </w:tc>
      </w:tr>
      <w:tr w:rsidR="003D46C3" w:rsidRPr="003D46C3" w14:paraId="28AB8E66" w14:textId="77777777" w:rsidTr="00AF483F">
        <w:tc>
          <w:tcPr>
            <w:tcW w:w="598" w:type="dxa"/>
          </w:tcPr>
          <w:p w14:paraId="5259E069" w14:textId="77777777" w:rsidR="00AF483F" w:rsidRPr="003D46C3" w:rsidRDefault="00AF483F" w:rsidP="00683ADF">
            <w:pPr>
              <w:rPr>
                <w:sz w:val="20"/>
                <w:szCs w:val="20"/>
              </w:rPr>
            </w:pPr>
            <w:r w:rsidRPr="003D46C3">
              <w:rPr>
                <w:sz w:val="20"/>
                <w:szCs w:val="20"/>
              </w:rPr>
              <w:t>7.</w:t>
            </w:r>
          </w:p>
        </w:tc>
        <w:tc>
          <w:tcPr>
            <w:tcW w:w="4203" w:type="dxa"/>
          </w:tcPr>
          <w:p w14:paraId="5D030604" w14:textId="77777777" w:rsidR="00AF483F" w:rsidRPr="003D46C3" w:rsidRDefault="00AF483F" w:rsidP="00683ADF">
            <w:pPr>
              <w:rPr>
                <w:sz w:val="20"/>
                <w:szCs w:val="20"/>
              </w:rPr>
            </w:pPr>
            <w:r w:rsidRPr="003D46C3">
              <w:rPr>
                <w:sz w:val="20"/>
                <w:szCs w:val="20"/>
              </w:rPr>
              <w:t>Реклама</w:t>
            </w:r>
          </w:p>
        </w:tc>
        <w:tc>
          <w:tcPr>
            <w:tcW w:w="1440" w:type="dxa"/>
          </w:tcPr>
          <w:p w14:paraId="580ABA8B" w14:textId="77777777" w:rsidR="00AF483F" w:rsidRPr="003D46C3" w:rsidRDefault="00AF483F" w:rsidP="00683ADF">
            <w:pPr>
              <w:jc w:val="center"/>
              <w:rPr>
                <w:sz w:val="20"/>
                <w:szCs w:val="20"/>
              </w:rPr>
            </w:pPr>
            <w:r w:rsidRPr="003D46C3">
              <w:rPr>
                <w:sz w:val="20"/>
                <w:szCs w:val="20"/>
              </w:rPr>
              <w:t>5</w:t>
            </w:r>
          </w:p>
        </w:tc>
        <w:tc>
          <w:tcPr>
            <w:tcW w:w="1440" w:type="dxa"/>
          </w:tcPr>
          <w:p w14:paraId="2EA34056" w14:textId="77777777" w:rsidR="00AF483F" w:rsidRPr="003D46C3" w:rsidRDefault="00AF483F" w:rsidP="00683ADF">
            <w:pPr>
              <w:jc w:val="center"/>
              <w:rPr>
                <w:sz w:val="20"/>
                <w:szCs w:val="20"/>
              </w:rPr>
            </w:pPr>
            <w:r w:rsidRPr="003D46C3">
              <w:rPr>
                <w:sz w:val="20"/>
                <w:szCs w:val="20"/>
              </w:rPr>
              <w:t>-</w:t>
            </w:r>
          </w:p>
        </w:tc>
        <w:tc>
          <w:tcPr>
            <w:tcW w:w="1359" w:type="dxa"/>
          </w:tcPr>
          <w:p w14:paraId="47E7F4EA" w14:textId="77777777" w:rsidR="00AF483F" w:rsidRPr="003D46C3" w:rsidRDefault="00AF483F" w:rsidP="00683ADF">
            <w:pPr>
              <w:jc w:val="center"/>
              <w:rPr>
                <w:sz w:val="20"/>
                <w:szCs w:val="20"/>
              </w:rPr>
            </w:pPr>
            <w:r w:rsidRPr="003D46C3">
              <w:rPr>
                <w:sz w:val="20"/>
                <w:szCs w:val="20"/>
              </w:rPr>
              <w:t>-</w:t>
            </w:r>
          </w:p>
        </w:tc>
      </w:tr>
      <w:tr w:rsidR="003D46C3" w:rsidRPr="003D46C3" w14:paraId="48E7AA61" w14:textId="77777777" w:rsidTr="00AF483F">
        <w:tc>
          <w:tcPr>
            <w:tcW w:w="598" w:type="dxa"/>
          </w:tcPr>
          <w:p w14:paraId="5882AD47" w14:textId="77777777" w:rsidR="00AF483F" w:rsidRPr="003D46C3" w:rsidRDefault="00AF483F" w:rsidP="00683ADF">
            <w:pPr>
              <w:rPr>
                <w:sz w:val="20"/>
                <w:szCs w:val="20"/>
              </w:rPr>
            </w:pPr>
            <w:r w:rsidRPr="003D46C3">
              <w:rPr>
                <w:sz w:val="20"/>
                <w:szCs w:val="20"/>
              </w:rPr>
              <w:t xml:space="preserve">9. </w:t>
            </w:r>
          </w:p>
        </w:tc>
        <w:tc>
          <w:tcPr>
            <w:tcW w:w="4203" w:type="dxa"/>
          </w:tcPr>
          <w:p w14:paraId="283E6EE9" w14:textId="77777777" w:rsidR="00AF483F" w:rsidRPr="003D46C3" w:rsidRDefault="00AF483F" w:rsidP="00683ADF">
            <w:pPr>
              <w:rPr>
                <w:sz w:val="20"/>
                <w:szCs w:val="20"/>
              </w:rPr>
            </w:pPr>
            <w:r w:rsidRPr="003D46C3">
              <w:rPr>
                <w:sz w:val="20"/>
                <w:szCs w:val="20"/>
              </w:rPr>
              <w:t>Прочие доходы</w:t>
            </w:r>
          </w:p>
        </w:tc>
        <w:tc>
          <w:tcPr>
            <w:tcW w:w="1440" w:type="dxa"/>
          </w:tcPr>
          <w:p w14:paraId="7E31AC9E" w14:textId="77777777" w:rsidR="00AF483F" w:rsidRPr="003D46C3" w:rsidRDefault="00AF483F" w:rsidP="00683ADF">
            <w:pPr>
              <w:jc w:val="center"/>
              <w:rPr>
                <w:sz w:val="20"/>
                <w:szCs w:val="20"/>
              </w:rPr>
            </w:pPr>
            <w:r w:rsidRPr="003D46C3">
              <w:rPr>
                <w:sz w:val="20"/>
                <w:szCs w:val="20"/>
              </w:rPr>
              <w:t>2,5</w:t>
            </w:r>
          </w:p>
        </w:tc>
        <w:tc>
          <w:tcPr>
            <w:tcW w:w="1440" w:type="dxa"/>
          </w:tcPr>
          <w:p w14:paraId="52B830A5" w14:textId="77777777" w:rsidR="00AF483F" w:rsidRPr="003D46C3" w:rsidRDefault="00AF483F" w:rsidP="00683ADF">
            <w:pPr>
              <w:jc w:val="center"/>
              <w:rPr>
                <w:sz w:val="20"/>
                <w:szCs w:val="20"/>
              </w:rPr>
            </w:pPr>
            <w:r w:rsidRPr="003D46C3">
              <w:rPr>
                <w:sz w:val="20"/>
                <w:szCs w:val="20"/>
              </w:rPr>
              <w:t>5,6</w:t>
            </w:r>
          </w:p>
        </w:tc>
        <w:tc>
          <w:tcPr>
            <w:tcW w:w="1359" w:type="dxa"/>
          </w:tcPr>
          <w:p w14:paraId="7F2EFE88" w14:textId="77777777" w:rsidR="00AF483F" w:rsidRPr="003D46C3" w:rsidRDefault="00AF483F" w:rsidP="00683ADF">
            <w:pPr>
              <w:jc w:val="center"/>
              <w:rPr>
                <w:sz w:val="20"/>
                <w:szCs w:val="20"/>
              </w:rPr>
            </w:pPr>
            <w:r w:rsidRPr="003D46C3">
              <w:rPr>
                <w:sz w:val="20"/>
                <w:szCs w:val="20"/>
              </w:rPr>
              <w:t>224</w:t>
            </w:r>
          </w:p>
        </w:tc>
      </w:tr>
      <w:tr w:rsidR="00D64FB8" w:rsidRPr="003D46C3" w14:paraId="37458C9A" w14:textId="77777777" w:rsidTr="00AF483F">
        <w:tc>
          <w:tcPr>
            <w:tcW w:w="598" w:type="dxa"/>
          </w:tcPr>
          <w:p w14:paraId="7A80388E" w14:textId="77777777" w:rsidR="00AF483F" w:rsidRPr="003D46C3" w:rsidRDefault="00AF483F" w:rsidP="00683ADF">
            <w:pPr>
              <w:rPr>
                <w:b/>
                <w:bCs/>
                <w:sz w:val="20"/>
                <w:szCs w:val="20"/>
              </w:rPr>
            </w:pPr>
          </w:p>
        </w:tc>
        <w:tc>
          <w:tcPr>
            <w:tcW w:w="4203" w:type="dxa"/>
          </w:tcPr>
          <w:p w14:paraId="2406A051" w14:textId="77777777" w:rsidR="00AF483F" w:rsidRPr="003D46C3" w:rsidRDefault="00AF483F" w:rsidP="00683ADF">
            <w:pPr>
              <w:rPr>
                <w:b/>
                <w:bCs/>
                <w:sz w:val="20"/>
                <w:szCs w:val="20"/>
              </w:rPr>
            </w:pPr>
            <w:r w:rsidRPr="003D46C3">
              <w:rPr>
                <w:b/>
                <w:bCs/>
                <w:sz w:val="20"/>
                <w:szCs w:val="20"/>
              </w:rPr>
              <w:t>Итого</w:t>
            </w:r>
          </w:p>
        </w:tc>
        <w:tc>
          <w:tcPr>
            <w:tcW w:w="1440" w:type="dxa"/>
          </w:tcPr>
          <w:p w14:paraId="2D40F94D" w14:textId="77777777" w:rsidR="00AF483F" w:rsidRPr="003D46C3" w:rsidRDefault="00AF483F" w:rsidP="00683ADF">
            <w:pPr>
              <w:jc w:val="center"/>
              <w:rPr>
                <w:b/>
                <w:bCs/>
                <w:sz w:val="20"/>
                <w:szCs w:val="20"/>
              </w:rPr>
            </w:pPr>
            <w:r w:rsidRPr="003D46C3">
              <w:rPr>
                <w:b/>
                <w:bCs/>
                <w:sz w:val="20"/>
                <w:szCs w:val="20"/>
              </w:rPr>
              <w:t>9313,68</w:t>
            </w:r>
          </w:p>
        </w:tc>
        <w:tc>
          <w:tcPr>
            <w:tcW w:w="1440" w:type="dxa"/>
          </w:tcPr>
          <w:p w14:paraId="30A8C974" w14:textId="77777777" w:rsidR="00AF483F" w:rsidRPr="003D46C3" w:rsidRDefault="00AF483F" w:rsidP="00683ADF">
            <w:pPr>
              <w:jc w:val="center"/>
              <w:rPr>
                <w:b/>
                <w:bCs/>
                <w:sz w:val="20"/>
                <w:szCs w:val="20"/>
              </w:rPr>
            </w:pPr>
            <w:r w:rsidRPr="003D46C3">
              <w:rPr>
                <w:b/>
                <w:bCs/>
                <w:sz w:val="20"/>
                <w:szCs w:val="20"/>
              </w:rPr>
              <w:t>22101,1</w:t>
            </w:r>
          </w:p>
        </w:tc>
        <w:tc>
          <w:tcPr>
            <w:tcW w:w="1359" w:type="dxa"/>
          </w:tcPr>
          <w:p w14:paraId="56452FBF" w14:textId="77777777" w:rsidR="00AF483F" w:rsidRPr="003D46C3" w:rsidRDefault="00AF483F" w:rsidP="00683ADF">
            <w:pPr>
              <w:jc w:val="center"/>
              <w:rPr>
                <w:b/>
                <w:bCs/>
                <w:sz w:val="20"/>
                <w:szCs w:val="20"/>
              </w:rPr>
            </w:pPr>
            <w:r w:rsidRPr="003D46C3">
              <w:rPr>
                <w:b/>
                <w:bCs/>
                <w:sz w:val="20"/>
                <w:szCs w:val="20"/>
              </w:rPr>
              <w:t>237</w:t>
            </w:r>
          </w:p>
        </w:tc>
      </w:tr>
    </w:tbl>
    <w:p w14:paraId="022FBE1A" w14:textId="77777777" w:rsidR="00AF483F" w:rsidRPr="003D46C3" w:rsidRDefault="00AF483F" w:rsidP="00AF483F"/>
    <w:p w14:paraId="7C9C89DD" w14:textId="04C9A986" w:rsidR="00AF483F" w:rsidRPr="003D46C3" w:rsidRDefault="00AF483F" w:rsidP="00AF483F">
      <w:pPr>
        <w:ind w:firstLine="708"/>
      </w:pPr>
      <w:r w:rsidRPr="003D46C3">
        <w:t>Отделом ведется перечень муниципальных учреждений и предприятий, в который входят 1 муниципальное предприятие и 58 муниципальных учреждения, из них</w:t>
      </w:r>
    </w:p>
    <w:p w14:paraId="1C61D9C0" w14:textId="77777777" w:rsidR="00AF483F" w:rsidRPr="003D46C3" w:rsidRDefault="00AF483F" w:rsidP="00AF483F">
      <w:pPr>
        <w:ind w:firstLine="708"/>
      </w:pPr>
      <w:r w:rsidRPr="003D46C3">
        <w:t xml:space="preserve">-31 муниципальных казенных учреждений </w:t>
      </w:r>
    </w:p>
    <w:p w14:paraId="70EB6BE5" w14:textId="77777777" w:rsidR="00AF483F" w:rsidRPr="003D46C3" w:rsidRDefault="00AF483F" w:rsidP="00AF483F">
      <w:pPr>
        <w:ind w:firstLine="708"/>
      </w:pPr>
      <w:r w:rsidRPr="003D46C3">
        <w:t>-27 муниципальных бюджетных учреждений.</w:t>
      </w:r>
    </w:p>
    <w:p w14:paraId="12972588" w14:textId="568C7D97" w:rsidR="00AF483F" w:rsidRPr="003D46C3" w:rsidRDefault="00AF483F" w:rsidP="00AF483F">
      <w:pPr>
        <w:ind w:firstLine="708"/>
      </w:pPr>
      <w:r w:rsidRPr="003D46C3">
        <w:t xml:space="preserve">В реестре муниципальной собственности муниципального образования «Муниципальный округ Кезский район Удмуртской Республики» на 1 октября 2024 года учитывается основных средств по первоначальной балансовой стоимости в сумме 1 447882,19843 тыс. руб. </w:t>
      </w:r>
    </w:p>
    <w:p w14:paraId="4B879744" w14:textId="51B49046" w:rsidR="00AF483F" w:rsidRPr="003D46C3" w:rsidRDefault="00AF483F" w:rsidP="00AF483F">
      <w:pPr>
        <w:ind w:firstLine="708"/>
      </w:pPr>
      <w:r w:rsidRPr="003D46C3">
        <w:t>Учет муниципального имущества ведется в Реестре на бумажном и электронных носителях в программе ТК АСУГИ (автоматическая система управления государственным имуществом).</w:t>
      </w:r>
    </w:p>
    <w:p w14:paraId="2BC2E2C5" w14:textId="77777777" w:rsidR="00AF483F" w:rsidRPr="003D46C3" w:rsidRDefault="00AF483F" w:rsidP="00AF483F">
      <w:r w:rsidRPr="003D46C3">
        <w:t xml:space="preserve">            Во исполнение постановления администрации Кезского района «Об осуществлении полномочий по контролю за поступлениями доходов от сдачи в аренду, продажи муниципального имущества», велась работа индивидуально с каждым плательщиком арендной платы. </w:t>
      </w:r>
    </w:p>
    <w:p w14:paraId="6E827BF3" w14:textId="2F247851" w:rsidR="00AF483F" w:rsidRPr="003D46C3" w:rsidRDefault="00AF483F" w:rsidP="00AF483F">
      <w:r w:rsidRPr="003D46C3">
        <w:t xml:space="preserve">       </w:t>
      </w:r>
      <w:r w:rsidRPr="003D46C3">
        <w:tab/>
        <w:t xml:space="preserve">В отчетном периоде 2024 года действовал 21 договор аренды имущества. Площадь, переданная в аренду, составила 646,42 кв.м. На счета органов федерального казначейства МФ России поступило 1990,80 тыс. руб.  По договорам аренды муниципального имущества задолженность на 1 октября 2024 года составила 163,2 тыс. руб. Основную сумму задолженности составляет задолженность МУППКХ - в сумме 58,2 тыс. руб., ООО «ПСК Оникс» - 105,0 тыс. руб. </w:t>
      </w:r>
    </w:p>
    <w:p w14:paraId="1EDA180F" w14:textId="164AF939" w:rsidR="00AF483F" w:rsidRPr="003D46C3" w:rsidRDefault="00AF483F" w:rsidP="00AF483F">
      <w:r w:rsidRPr="003D46C3">
        <w:t xml:space="preserve">           В течение 9 месяцев 2024 года составлено 10 постановлений о закреплении имущества в оперативное управление, 4 договора безвозмездного пользования.           Проводилась работа с Управлением Федерального казначейства (через СУФД) по уточнению вида и принадлежности платежей и по возврату излишне перечисленных сумм. Подготовлено 36 уведомлений по уточнению вида и принадлежности платежа.</w:t>
      </w:r>
    </w:p>
    <w:p w14:paraId="2FD9B7D0" w14:textId="77777777" w:rsidR="00AF483F" w:rsidRPr="003D46C3" w:rsidRDefault="00AF483F" w:rsidP="00AF483F">
      <w:r w:rsidRPr="003D46C3">
        <w:t xml:space="preserve">        Всего за 9 месяцев 2024 года учитывается 2862 договоров аренды земельных участков по 2583 плательщикам аренды за 3465 земельных участка, общая площадь которых составляет 11991 га. Доходы от поступления арендной платы за землю за 9 месяцев 2024 года составили 5015,2 тыс. руб. </w:t>
      </w:r>
    </w:p>
    <w:p w14:paraId="4E6D8186" w14:textId="77777777" w:rsidR="00AF483F" w:rsidRPr="003D46C3" w:rsidRDefault="00AF483F" w:rsidP="00AF483F">
      <w:r w:rsidRPr="003D46C3">
        <w:t xml:space="preserve">        Составлено 155 договоров аренды и 82 договора купли-продажи земельных участков, дополнительных соглашений к 20 договорам аренды, соглашений о расторжении договоров аренды 69. Зарегистрировано в органах государственной регистрации 237 договоров, из них 82 договора купли-продажи. Рассмотрено 474 заявления, из них через МФЦ 264 заявления, подготовлено и согласовано 229 проектов на предоставление земельных участков в аренду и собственность. </w:t>
      </w:r>
    </w:p>
    <w:p w14:paraId="5A0EDF26" w14:textId="77777777" w:rsidR="00AF483F" w:rsidRPr="003D46C3" w:rsidRDefault="00AF483F" w:rsidP="00AF483F">
      <w:r w:rsidRPr="003D46C3">
        <w:t xml:space="preserve">       Учет арендуемых земельных участков ведется в 33 реестрах и в 1 реестре договоров купли-продажи.</w:t>
      </w:r>
    </w:p>
    <w:p w14:paraId="07939D1C" w14:textId="290C2814" w:rsidR="00AF483F" w:rsidRPr="003D46C3" w:rsidRDefault="00AF483F" w:rsidP="00AF483F">
      <w:r w:rsidRPr="003D46C3">
        <w:t xml:space="preserve">       Сумма поступивших доходов за отчетный период во все уровни бюджетов от продажи земельных участков составила 12498,1 тыс. руб. </w:t>
      </w:r>
    </w:p>
    <w:p w14:paraId="44FEE8A7" w14:textId="77777777" w:rsidR="00AF483F" w:rsidRPr="003D46C3" w:rsidRDefault="00AF483F" w:rsidP="00AF483F">
      <w:pPr>
        <w:ind w:firstLine="360"/>
      </w:pPr>
      <w:r w:rsidRPr="003D46C3">
        <w:t xml:space="preserve"> В течение 9 месяцев составлено и опубликовано 6 информационных сообщений о проведении торгов на право заключения договоров аренды на земельные участки, составлено 8 протоколов о проведении торгов (аукционов). </w:t>
      </w:r>
    </w:p>
    <w:p w14:paraId="02303254" w14:textId="78E8E59A" w:rsidR="00AF483F" w:rsidRPr="003D46C3" w:rsidRDefault="00AF483F" w:rsidP="00AF483F">
      <w:r w:rsidRPr="003D46C3">
        <w:t xml:space="preserve">          Администрацией муниципального образования «Муниципальный округ Кезский район Удмуртской Республики» в целях взыскания задолженности по арендной платы за земельные участки ведется претензионно-исковая работа. В результате претензионной работы поступило в бюджет 1312,958 тыс. рублей.</w:t>
      </w:r>
    </w:p>
    <w:p w14:paraId="0E0763F6" w14:textId="6E867EE3" w:rsidR="00AF483F" w:rsidRPr="003D46C3" w:rsidRDefault="00AF483F" w:rsidP="00AF483F">
      <w:r w:rsidRPr="003D46C3">
        <w:lastRenderedPageBreak/>
        <w:t xml:space="preserve">           За 9 месяцев 2024 года подготовлено и выдано 397 Уведомлений на уплату арендной платы по срокам на 15 марта, 15 июня, 15 ноября по договорам аренды юридическим лицам с начислением пени (за несвоевременную уплату в 2022,2023 годах). Подготовлено и выдано 650 квитанций физическим лицам для уплаты по договорам аренды за земельные участки.</w:t>
      </w:r>
    </w:p>
    <w:p w14:paraId="4C92849F" w14:textId="77777777" w:rsidR="00AF483F" w:rsidRPr="003D46C3" w:rsidRDefault="00AF483F" w:rsidP="00AF483F">
      <w:r w:rsidRPr="003D46C3">
        <w:t xml:space="preserve">  </w:t>
      </w:r>
      <w:r w:rsidRPr="003D46C3">
        <w:rPr>
          <w:b/>
          <w:sz w:val="22"/>
          <w:szCs w:val="22"/>
        </w:rPr>
        <w:t xml:space="preserve">   </w:t>
      </w:r>
      <w:r w:rsidRPr="003D46C3">
        <w:t xml:space="preserve">  </w:t>
      </w:r>
      <w:r w:rsidRPr="003D46C3">
        <w:rPr>
          <w:b/>
        </w:rPr>
        <w:t xml:space="preserve">    </w:t>
      </w:r>
      <w:r w:rsidRPr="003D46C3">
        <w:t xml:space="preserve">Контроль за использованием  выделенных земельных участков осуществляется совместно с  Управлением Федерального агентства кадастра объектов недвижимости по УР в соответствии с соглашением  о взаимодействии Управления Федерального агентства кадастра объектов недвижимости по Удмуртской Республике и </w:t>
      </w:r>
      <w:smartTag w:uri="urn:schemas-microsoft-com:office:smarttags" w:element="PersonName">
        <w:smartTagPr>
          <w:attr w:name="ProductID" w:val="Администрации муниципального образования"/>
        </w:smartTagPr>
        <w:r w:rsidRPr="003D46C3">
          <w:t>Администрации муниципального образования</w:t>
        </w:r>
      </w:smartTag>
      <w:r w:rsidRPr="003D46C3">
        <w:t xml:space="preserve">  «Муниципальный округ Кезский район Удмуртской Республики» по осуществлению государственного и муниципального земельного контроля на территории муниципального образования «Кезский район» от «25» декабря 2006 года. </w:t>
      </w:r>
    </w:p>
    <w:p w14:paraId="2BF6B7B5" w14:textId="77777777" w:rsidR="00AF483F" w:rsidRPr="003D46C3" w:rsidRDefault="00AF483F" w:rsidP="00AF483F">
      <w:r w:rsidRPr="003D46C3">
        <w:t xml:space="preserve">              Осуществляли заявки по определению рыночной стоимости объектов недвижимости - 7 запросов, в Регистрационную службу по вопросам государственной регистрации земельных участков, объектов недвижимости, также направлялись запросы в ППК «Роскадастр» (1917 запросов). Поставлено на кадастровый учет в ПКК «Роскадастр» 294 земельных участка. Поставлены на кадастровый учет с регистрацией права собственности за Администрацией муниципального образования «Муниципальный округ Кезский район Удмуртской Республики» 42 автомобильные дороги. </w:t>
      </w:r>
    </w:p>
    <w:p w14:paraId="32F25C78" w14:textId="77777777" w:rsidR="00AF483F" w:rsidRPr="003D46C3" w:rsidRDefault="00AF483F" w:rsidP="00AF483F">
      <w:r w:rsidRPr="003D46C3">
        <w:tab/>
        <w:t xml:space="preserve"> В течение 9 месяцев 2024 года отдел оказывал муниципальные услуги, согласно утвержденных регламентов, совместно с МФЦ. По 20 муниципальным услугам, оказываемым в Отделе:</w:t>
      </w:r>
    </w:p>
    <w:p w14:paraId="16D22689" w14:textId="38BECD98" w:rsidR="00AF483F" w:rsidRPr="003D46C3" w:rsidRDefault="00AF483F" w:rsidP="00AF483F">
      <w:pPr>
        <w:tabs>
          <w:tab w:val="left" w:pos="0"/>
        </w:tabs>
      </w:pPr>
      <w:r w:rsidRPr="003D46C3">
        <w:tab/>
        <w:t>-выдано 34 выписки из реестра муниципального имущества муниципального образования «Муниципальный округ Кезский район Удмуртской Республики»;</w:t>
      </w:r>
    </w:p>
    <w:p w14:paraId="171D1F6D" w14:textId="0AE205D5" w:rsidR="00AF483F" w:rsidRPr="003D46C3" w:rsidRDefault="00AF483F" w:rsidP="00AF483F">
      <w:pPr>
        <w:tabs>
          <w:tab w:val="left" w:pos="0"/>
        </w:tabs>
      </w:pPr>
      <w:r w:rsidRPr="003D46C3">
        <w:tab/>
        <w:t xml:space="preserve">-предоставлено 15 земельных участков в постоянное (бессрочное) пользование; </w:t>
      </w:r>
    </w:p>
    <w:p w14:paraId="534B6147" w14:textId="1C06660B" w:rsidR="00AF483F" w:rsidRPr="003D46C3" w:rsidRDefault="00AF483F" w:rsidP="00AF483F">
      <w:pPr>
        <w:tabs>
          <w:tab w:val="left" w:pos="0"/>
        </w:tabs>
      </w:pPr>
      <w:r w:rsidRPr="003D46C3">
        <w:tab/>
        <w:t>-предоставлено собственникам зданий, строений, сооружений 96 земельных участков, в собственность;</w:t>
      </w:r>
    </w:p>
    <w:p w14:paraId="0DDFC1FA" w14:textId="3C85672C" w:rsidR="00AF483F" w:rsidRPr="003D46C3" w:rsidRDefault="00AF483F" w:rsidP="00AF483F">
      <w:pPr>
        <w:tabs>
          <w:tab w:val="left" w:pos="0"/>
        </w:tabs>
      </w:pPr>
      <w:r w:rsidRPr="003D46C3">
        <w:tab/>
        <w:t>-предоставлено собственникам и правообладателям зданий, строений, сооружений 140 земельных участков, в аренду;</w:t>
      </w:r>
    </w:p>
    <w:p w14:paraId="5C215DD9" w14:textId="77777777" w:rsidR="00AF483F" w:rsidRPr="003D46C3" w:rsidRDefault="00AF483F" w:rsidP="00AF483F">
      <w:pPr>
        <w:snapToGrid w:val="0"/>
        <w:ind w:firstLine="708"/>
      </w:pPr>
      <w:r w:rsidRPr="003D46C3">
        <w:t xml:space="preserve">-выдано 36 разрешений на размещение объектов, без их предоставления и установления сервитута. </w:t>
      </w:r>
    </w:p>
    <w:p w14:paraId="071A395C" w14:textId="77777777" w:rsidR="00AF483F" w:rsidRPr="003D46C3" w:rsidRDefault="00AF483F" w:rsidP="00AF483F">
      <w:pPr>
        <w:snapToGrid w:val="0"/>
        <w:ind w:firstLine="708"/>
      </w:pPr>
      <w:r w:rsidRPr="003D46C3">
        <w:t>-перераспределение земель и земельных участков 10 заявлений;</w:t>
      </w:r>
    </w:p>
    <w:p w14:paraId="141724A3" w14:textId="77777777" w:rsidR="00AF483F" w:rsidRPr="003D46C3" w:rsidRDefault="00AF483F" w:rsidP="00AF483F">
      <w:pPr>
        <w:snapToGrid w:val="0"/>
        <w:ind w:firstLine="708"/>
      </w:pPr>
      <w:r w:rsidRPr="003D46C3">
        <w:t>-бесплатное предоставление земельных участков (№68-РЗ и №32-РЗ) – 9 заявлений;</w:t>
      </w:r>
    </w:p>
    <w:p w14:paraId="65292727" w14:textId="77777777" w:rsidR="00CC2B20" w:rsidRPr="003D46C3" w:rsidRDefault="00CC2B20" w:rsidP="008C55FC"/>
    <w:p w14:paraId="2D82FE6F" w14:textId="77777777" w:rsidR="00665BC3" w:rsidRPr="003D46C3" w:rsidRDefault="00665BC3" w:rsidP="00CA0D95">
      <w:pPr>
        <w:autoSpaceDE w:val="0"/>
        <w:autoSpaceDN w:val="0"/>
        <w:adjustRightInd w:val="0"/>
        <w:ind w:firstLine="708"/>
        <w:jc w:val="center"/>
        <w:rPr>
          <w:b/>
          <w:sz w:val="28"/>
          <w:szCs w:val="28"/>
          <w:lang w:eastAsia="en-US"/>
        </w:rPr>
      </w:pPr>
      <w:r w:rsidRPr="003D46C3">
        <w:rPr>
          <w:b/>
          <w:sz w:val="28"/>
          <w:szCs w:val="28"/>
          <w:lang w:eastAsia="en-US"/>
        </w:rPr>
        <w:t>Инвестиции</w:t>
      </w:r>
    </w:p>
    <w:p w14:paraId="04481AF7" w14:textId="77777777" w:rsidR="008A699F" w:rsidRPr="003D46C3" w:rsidRDefault="008A699F" w:rsidP="00961085">
      <w:pPr>
        <w:ind w:right="-81" w:firstLine="708"/>
        <w:rPr>
          <w:shd w:val="clear" w:color="auto" w:fill="FFFFFF"/>
        </w:rPr>
      </w:pPr>
    </w:p>
    <w:p w14:paraId="594DE83E" w14:textId="5218AF5D" w:rsidR="008A699F" w:rsidRPr="003D46C3" w:rsidRDefault="008A699F" w:rsidP="00961085">
      <w:pPr>
        <w:ind w:right="-81" w:firstLine="708"/>
        <w:rPr>
          <w:shd w:val="clear" w:color="auto" w:fill="FFFFFF"/>
        </w:rPr>
      </w:pPr>
      <w:r w:rsidRPr="003D46C3">
        <w:rPr>
          <w:shd w:val="clear" w:color="auto" w:fill="FFFFFF"/>
        </w:rPr>
        <w:t xml:space="preserve">Привлечение инвестиций в экономику </w:t>
      </w:r>
      <w:r w:rsidR="007F355E" w:rsidRPr="003D46C3">
        <w:rPr>
          <w:shd w:val="clear" w:color="auto" w:fill="FFFFFF"/>
        </w:rPr>
        <w:t xml:space="preserve">района является приоритетной задачей органов местного самоуправления Кезского района, решение которой возможно только путем формирования целенаправленной и комплексной инвестиционной политики. </w:t>
      </w:r>
    </w:p>
    <w:p w14:paraId="7EB704A9" w14:textId="77777777" w:rsidR="006B0396" w:rsidRPr="003D46C3" w:rsidRDefault="006B0396" w:rsidP="006B0396">
      <w:pPr>
        <w:ind w:right="-81" w:firstLine="708"/>
        <w:rPr>
          <w:shd w:val="clear" w:color="auto" w:fill="FFFFFF"/>
        </w:rPr>
      </w:pPr>
      <w:bookmarkStart w:id="22" w:name="_Hlk182577018"/>
      <w:r w:rsidRPr="003D46C3">
        <w:rPr>
          <w:shd w:val="clear" w:color="auto" w:fill="FFFFFF"/>
        </w:rPr>
        <w:t>В первом полугодии 2024 года объем инвестиций в основной капитал вырос на 76,7% в сопоставимых ценах и составил 358,3 млн. рублей, из них 159,7 млн. рублей (или 44,6%) приходится на собственные средства организаций, 198,5 млн. рублей (или 55,4%) на привлеченные средства.</w:t>
      </w:r>
    </w:p>
    <w:p w14:paraId="0741B692" w14:textId="077C5F0C" w:rsidR="001634FC" w:rsidRPr="003D46C3" w:rsidRDefault="001634FC" w:rsidP="001634FC">
      <w:pPr>
        <w:ind w:right="-81" w:firstLine="708"/>
        <w:rPr>
          <w:shd w:val="clear" w:color="auto" w:fill="FFFFFF"/>
        </w:rPr>
      </w:pPr>
      <w:bookmarkStart w:id="23" w:name="_Hlk182577124"/>
      <w:bookmarkEnd w:id="22"/>
      <w:r w:rsidRPr="003D46C3">
        <w:rPr>
          <w:shd w:val="clear" w:color="auto" w:fill="FFFFFF"/>
        </w:rPr>
        <w:t xml:space="preserve">На территории Кезского района имеется 8 готовых для инвестирования площадок под промышленное производство, потребительский рынок, туризм и другие направления. </w:t>
      </w:r>
      <w:bookmarkEnd w:id="23"/>
      <w:r w:rsidRPr="003D46C3">
        <w:rPr>
          <w:shd w:val="clear" w:color="auto" w:fill="FFFFFF"/>
        </w:rPr>
        <w:t>Ко всем инвестплощадкам нет ограничений по подключению к коммуникациям.</w:t>
      </w:r>
    </w:p>
    <w:p w14:paraId="04E30905" w14:textId="0B285135" w:rsidR="001634FC" w:rsidRPr="003D46C3" w:rsidRDefault="001634FC" w:rsidP="001634FC">
      <w:pPr>
        <w:ind w:firstLine="708"/>
        <w:rPr>
          <w:shd w:val="clear" w:color="auto" w:fill="FFFFFF"/>
        </w:rPr>
      </w:pPr>
      <w:bookmarkStart w:id="24" w:name="_Hlk182577054"/>
      <w:r w:rsidRPr="003D46C3">
        <w:rPr>
          <w:b/>
        </w:rPr>
        <w:t xml:space="preserve">За 9 месяцев 2024 года на территории Кезского района завершена реализация </w:t>
      </w:r>
      <w:r w:rsidR="003A4097" w:rsidRPr="003D46C3">
        <w:rPr>
          <w:b/>
        </w:rPr>
        <w:t>4</w:t>
      </w:r>
      <w:r w:rsidRPr="003D46C3">
        <w:rPr>
          <w:b/>
        </w:rPr>
        <w:t xml:space="preserve"> инвестиционных проектов, перешедших с прошлого года:</w:t>
      </w:r>
    </w:p>
    <w:p w14:paraId="14DDC7E1" w14:textId="583D8778" w:rsidR="001634FC" w:rsidRPr="003D46C3" w:rsidRDefault="00562845" w:rsidP="001F34B3">
      <w:pPr>
        <w:ind w:right="-81" w:firstLine="708"/>
        <w:rPr>
          <w:shd w:val="clear" w:color="auto" w:fill="FFFFFF"/>
        </w:rPr>
      </w:pPr>
      <w:r w:rsidRPr="003D46C3">
        <w:rPr>
          <w:shd w:val="clear" w:color="auto" w:fill="FFFFFF"/>
        </w:rPr>
        <w:t>-</w:t>
      </w:r>
      <w:r w:rsidR="001634FC" w:rsidRPr="003D46C3">
        <w:rPr>
          <w:shd w:val="clear" w:color="auto" w:fill="FFFFFF"/>
        </w:rPr>
        <w:t>2 животноводческих помещения (коровника) в общем на 280 голов дойного стада в ООО «Ошмес»;</w:t>
      </w:r>
    </w:p>
    <w:p w14:paraId="1B49CC05" w14:textId="4B82DFE8" w:rsidR="001634FC" w:rsidRPr="003D46C3" w:rsidRDefault="00562845" w:rsidP="001F34B3">
      <w:pPr>
        <w:ind w:right="-81" w:firstLine="708"/>
        <w:rPr>
          <w:shd w:val="clear" w:color="auto" w:fill="FFFFFF"/>
        </w:rPr>
      </w:pPr>
      <w:r w:rsidRPr="003D46C3">
        <w:rPr>
          <w:shd w:val="clear" w:color="auto" w:fill="FFFFFF"/>
        </w:rPr>
        <w:t>-</w:t>
      </w:r>
      <w:r w:rsidR="001634FC" w:rsidRPr="003D46C3">
        <w:rPr>
          <w:shd w:val="clear" w:color="auto" w:fill="FFFFFF"/>
        </w:rPr>
        <w:t>Многофункциональный сельский дом культуры в д. Степаненки;</w:t>
      </w:r>
    </w:p>
    <w:p w14:paraId="7924A804" w14:textId="76D4B4E6" w:rsidR="001634FC" w:rsidRPr="003D46C3" w:rsidRDefault="00562845" w:rsidP="001F34B3">
      <w:pPr>
        <w:ind w:right="-81" w:firstLine="708"/>
        <w:rPr>
          <w:shd w:val="clear" w:color="auto" w:fill="FFFFFF"/>
        </w:rPr>
      </w:pPr>
      <w:r w:rsidRPr="003D46C3">
        <w:rPr>
          <w:shd w:val="clear" w:color="auto" w:fill="FFFFFF"/>
        </w:rPr>
        <w:t>-</w:t>
      </w:r>
      <w:r w:rsidR="001634FC" w:rsidRPr="003D46C3">
        <w:rPr>
          <w:shd w:val="clear" w:color="auto" w:fill="FFFFFF"/>
        </w:rPr>
        <w:t>Животноводческое помещение на 140 голов дойного стада СПК «Степаненки»</w:t>
      </w:r>
      <w:r w:rsidR="003A4097" w:rsidRPr="003D46C3">
        <w:rPr>
          <w:shd w:val="clear" w:color="auto" w:fill="FFFFFF"/>
        </w:rPr>
        <w:t xml:space="preserve">. </w:t>
      </w:r>
    </w:p>
    <w:p w14:paraId="27BE218E" w14:textId="278CD94A" w:rsidR="003A4097" w:rsidRPr="003D46C3" w:rsidRDefault="003A4097" w:rsidP="001F34B3">
      <w:pPr>
        <w:ind w:right="-81" w:firstLine="708"/>
        <w:rPr>
          <w:shd w:val="clear" w:color="auto" w:fill="FFFFFF"/>
        </w:rPr>
      </w:pPr>
      <w:r w:rsidRPr="003D46C3">
        <w:rPr>
          <w:shd w:val="clear" w:color="auto" w:fill="FFFFFF"/>
        </w:rPr>
        <w:lastRenderedPageBreak/>
        <w:t xml:space="preserve">Кроме того, за счет частных </w:t>
      </w:r>
      <w:r w:rsidR="00244B27" w:rsidRPr="003D46C3">
        <w:rPr>
          <w:shd w:val="clear" w:color="auto" w:fill="FFFFFF"/>
        </w:rPr>
        <w:t>инвестиций введены</w:t>
      </w:r>
      <w:r w:rsidRPr="003D46C3">
        <w:rPr>
          <w:shd w:val="clear" w:color="auto" w:fill="FFFFFF"/>
        </w:rPr>
        <w:t xml:space="preserve">: </w:t>
      </w:r>
      <w:r w:rsidR="000F3331" w:rsidRPr="003D46C3">
        <w:rPr>
          <w:shd w:val="clear" w:color="auto" w:fill="FFFFFF"/>
        </w:rPr>
        <w:t>а</w:t>
      </w:r>
      <w:r w:rsidR="001634FC" w:rsidRPr="003D46C3">
        <w:rPr>
          <w:shd w:val="clear" w:color="auto" w:fill="FFFFFF"/>
        </w:rPr>
        <w:t>нгар для хранения семян зерновых культур СПК Дружба»</w:t>
      </w:r>
      <w:r w:rsidRPr="003D46C3">
        <w:rPr>
          <w:shd w:val="clear" w:color="auto" w:fill="FFFFFF"/>
        </w:rPr>
        <w:t>, здание гаража СПК «Гулейшур», здание кафе, здание мастерской</w:t>
      </w:r>
      <w:r w:rsidR="001F34B3" w:rsidRPr="003D46C3">
        <w:rPr>
          <w:shd w:val="clear" w:color="auto" w:fill="FFFFFF"/>
        </w:rPr>
        <w:t>.</w:t>
      </w:r>
    </w:p>
    <w:p w14:paraId="60ADBF3C" w14:textId="77777777" w:rsidR="001634FC" w:rsidRPr="003D46C3" w:rsidRDefault="001634FC" w:rsidP="001F34B3">
      <w:pPr>
        <w:ind w:right="-81" w:firstLine="708"/>
        <w:rPr>
          <w:shd w:val="clear" w:color="auto" w:fill="FFFFFF"/>
        </w:rPr>
      </w:pPr>
      <w:r w:rsidRPr="003D46C3">
        <w:rPr>
          <w:shd w:val="clear" w:color="auto" w:fill="FFFFFF"/>
        </w:rPr>
        <w:t>Для наращивания производства продукции сельского хозяйства в 2024 году реализуются следующие проекты:</w:t>
      </w:r>
    </w:p>
    <w:p w14:paraId="6115BDBF" w14:textId="77777777" w:rsidR="001634FC" w:rsidRPr="003D46C3" w:rsidRDefault="001634FC" w:rsidP="001F34B3">
      <w:pPr>
        <w:ind w:right="-81" w:firstLine="708"/>
        <w:rPr>
          <w:shd w:val="clear" w:color="auto" w:fill="FFFFFF"/>
        </w:rPr>
      </w:pPr>
      <w:r w:rsidRPr="003D46C3">
        <w:rPr>
          <w:shd w:val="clear" w:color="auto" w:fill="FFFFFF"/>
        </w:rPr>
        <w:t>- Зерносушильный комплекс на 1000 тонн СПК «Мысы»;</w:t>
      </w:r>
    </w:p>
    <w:p w14:paraId="1A1D25AD" w14:textId="2A9820D3" w:rsidR="001634FC" w:rsidRPr="003D46C3" w:rsidRDefault="001634FC" w:rsidP="001F34B3">
      <w:pPr>
        <w:ind w:right="-81" w:firstLine="708"/>
        <w:rPr>
          <w:shd w:val="clear" w:color="auto" w:fill="FFFFFF"/>
        </w:rPr>
      </w:pPr>
      <w:r w:rsidRPr="003D46C3">
        <w:rPr>
          <w:shd w:val="clear" w:color="auto" w:fill="FFFFFF"/>
        </w:rPr>
        <w:t>- Строительство животноводческого помещения</w:t>
      </w:r>
      <w:r w:rsidR="000F3331" w:rsidRPr="003D46C3">
        <w:rPr>
          <w:shd w:val="clear" w:color="auto" w:fill="FFFFFF"/>
        </w:rPr>
        <w:t xml:space="preserve"> </w:t>
      </w:r>
      <w:r w:rsidR="001F34B3" w:rsidRPr="003D46C3">
        <w:rPr>
          <w:shd w:val="clear" w:color="auto" w:fill="FFFFFF"/>
        </w:rPr>
        <w:t>на 156</w:t>
      </w:r>
      <w:r w:rsidRPr="003D46C3">
        <w:rPr>
          <w:shd w:val="clear" w:color="auto" w:fill="FFFFFF"/>
        </w:rPr>
        <w:t xml:space="preserve"> голов СПК «Свобода»;</w:t>
      </w:r>
    </w:p>
    <w:p w14:paraId="79E7D363" w14:textId="77777777" w:rsidR="000F3331" w:rsidRPr="003D46C3" w:rsidRDefault="001634FC" w:rsidP="001F34B3">
      <w:pPr>
        <w:ind w:right="-81" w:firstLine="708"/>
        <w:rPr>
          <w:shd w:val="clear" w:color="auto" w:fill="FFFFFF"/>
        </w:rPr>
      </w:pPr>
      <w:r w:rsidRPr="003D46C3">
        <w:rPr>
          <w:shd w:val="clear" w:color="auto" w:fill="FFFFFF"/>
        </w:rPr>
        <w:t>- Строительство животноводческого помещения на 100 голов СПК «Кулига»;</w:t>
      </w:r>
      <w:r w:rsidR="000F3331" w:rsidRPr="003D46C3">
        <w:rPr>
          <w:shd w:val="clear" w:color="auto" w:fill="FFFFFF"/>
        </w:rPr>
        <w:t xml:space="preserve">  </w:t>
      </w:r>
    </w:p>
    <w:p w14:paraId="0C156C16" w14:textId="61F8FE32" w:rsidR="000F3331" w:rsidRPr="003D46C3" w:rsidRDefault="000F3331" w:rsidP="001F34B3">
      <w:pPr>
        <w:ind w:right="-81" w:firstLine="708"/>
        <w:rPr>
          <w:shd w:val="clear" w:color="auto" w:fill="FFFFFF"/>
        </w:rPr>
      </w:pPr>
      <w:r w:rsidRPr="003D46C3">
        <w:rPr>
          <w:shd w:val="clear" w:color="auto" w:fill="FFFFFF"/>
        </w:rPr>
        <w:t xml:space="preserve">- Строительство животноводческого помещения на 140 голов СПК «Большевик»; </w:t>
      </w:r>
    </w:p>
    <w:p w14:paraId="54E64562" w14:textId="77777777" w:rsidR="001634FC" w:rsidRPr="003D46C3" w:rsidRDefault="001634FC" w:rsidP="001F34B3">
      <w:pPr>
        <w:ind w:right="-81" w:firstLine="708"/>
        <w:rPr>
          <w:shd w:val="clear" w:color="auto" w:fill="FFFFFF"/>
        </w:rPr>
      </w:pPr>
      <w:r w:rsidRPr="003D46C3">
        <w:rPr>
          <w:shd w:val="clear" w:color="auto" w:fill="FFFFFF"/>
        </w:rPr>
        <w:t>- Ферма для выращивания телок и нетелей на 300 голов СПК «Маяк»;</w:t>
      </w:r>
    </w:p>
    <w:p w14:paraId="2100A023" w14:textId="02E17233" w:rsidR="001634FC" w:rsidRPr="003D46C3" w:rsidRDefault="001634FC" w:rsidP="001F34B3">
      <w:pPr>
        <w:ind w:right="-81" w:firstLine="708"/>
        <w:rPr>
          <w:shd w:val="clear" w:color="auto" w:fill="FFFFFF"/>
        </w:rPr>
      </w:pPr>
      <w:r w:rsidRPr="003D46C3">
        <w:rPr>
          <w:shd w:val="clear" w:color="auto" w:fill="FFFFFF"/>
        </w:rPr>
        <w:t>- Капитальный ремонт телятника на 200 голов д. Тимены СПК «Степаненки»</w:t>
      </w:r>
      <w:r w:rsidR="000F3331" w:rsidRPr="003D46C3">
        <w:rPr>
          <w:shd w:val="clear" w:color="auto" w:fill="FFFFFF"/>
        </w:rPr>
        <w:t>;</w:t>
      </w:r>
    </w:p>
    <w:p w14:paraId="4B72865F" w14:textId="1B7AFD5E" w:rsidR="001F34B3" w:rsidRPr="003D46C3" w:rsidRDefault="001F34B3" w:rsidP="001F34B3">
      <w:pPr>
        <w:ind w:right="-81" w:firstLine="708"/>
        <w:rPr>
          <w:shd w:val="clear" w:color="auto" w:fill="FFFFFF"/>
        </w:rPr>
      </w:pPr>
      <w:r w:rsidRPr="003D46C3">
        <w:rPr>
          <w:shd w:val="clear" w:color="auto" w:fill="FFFFFF"/>
        </w:rPr>
        <w:t>- Модернизация участка «Обрам» сыродельного цеха ПП «Кезский сырзавод» ОАО МИЛКОМ;</w:t>
      </w:r>
    </w:p>
    <w:p w14:paraId="3F316B6A" w14:textId="210794BE" w:rsidR="001F34B3" w:rsidRPr="003D46C3" w:rsidRDefault="001F34B3" w:rsidP="001F34B3">
      <w:pPr>
        <w:ind w:right="-81" w:firstLine="708"/>
        <w:rPr>
          <w:shd w:val="clear" w:color="auto" w:fill="FFFFFF"/>
        </w:rPr>
      </w:pPr>
      <w:r w:rsidRPr="003D46C3">
        <w:rPr>
          <w:shd w:val="clear" w:color="auto" w:fill="FFFFFF"/>
        </w:rPr>
        <w:t>- Модернизация локальных очистных сооружений ПП «Кезский сырзавод» ОАО МИЛКОМ;</w:t>
      </w:r>
    </w:p>
    <w:bookmarkEnd w:id="24"/>
    <w:p w14:paraId="05A35739" w14:textId="77777777" w:rsidR="001634FC" w:rsidRPr="003D46C3" w:rsidRDefault="001634FC" w:rsidP="001F34B3">
      <w:pPr>
        <w:ind w:left="142" w:firstLine="567"/>
      </w:pPr>
      <w:r w:rsidRPr="003D46C3">
        <w:t>В целях создания благоприятного инвестиционного климата и обеспечения стабильных условий осуществления инвестиционной деятельности на территории Кезского района Администрацией района проводится работа по внедрению Регионального инвестиционного стандарта в муниципальном образовании «Муниципальный округ Кезский район Удмуртской Республики»:</w:t>
      </w:r>
    </w:p>
    <w:p w14:paraId="6655CBFE" w14:textId="77777777" w:rsidR="001634FC" w:rsidRPr="003D46C3" w:rsidRDefault="001634FC" w:rsidP="001F34B3">
      <w:pPr>
        <w:pStyle w:val="ac"/>
        <w:ind w:left="142" w:firstLine="567"/>
      </w:pPr>
      <w:r w:rsidRPr="003D46C3">
        <w:t>- создан Координационный Совет по инвестиционному климату муниципального образования «Муниципальный округ Кезский район Удмуртской Республики».</w:t>
      </w:r>
    </w:p>
    <w:p w14:paraId="047FC883" w14:textId="77777777" w:rsidR="001634FC" w:rsidRPr="003D46C3" w:rsidRDefault="001634FC" w:rsidP="001F34B3">
      <w:pPr>
        <w:pStyle w:val="ac"/>
        <w:ind w:left="142" w:firstLine="567"/>
      </w:pPr>
      <w:r w:rsidRPr="003D46C3">
        <w:t>- сформирован реестр инвестиционных проектов, реализуемых и планируемых к реализации на территории муниципального образования «Муниципальный округ Кезский район Удмуртской Республики».</w:t>
      </w:r>
    </w:p>
    <w:p w14:paraId="353BF905" w14:textId="77777777" w:rsidR="001634FC" w:rsidRPr="003D46C3" w:rsidRDefault="001634FC" w:rsidP="001F34B3">
      <w:pPr>
        <w:pStyle w:val="ac"/>
        <w:ind w:left="142" w:firstLine="567"/>
      </w:pPr>
      <w:r w:rsidRPr="003D46C3">
        <w:t>- ведется работа по созданию фильма об инвестиционном потенциале Кезского района с последующим размещением на сайте Кезского района, на странице Главы муниципального образования в социальных сетях, а также Интернет - трансляцией для потенциальных инвесторов;</w:t>
      </w:r>
    </w:p>
    <w:p w14:paraId="58CD0DD4" w14:textId="77777777" w:rsidR="001634FC" w:rsidRPr="003D46C3" w:rsidRDefault="001634FC" w:rsidP="001F34B3">
      <w:pPr>
        <w:pStyle w:val="ac"/>
        <w:ind w:left="142" w:firstLine="567"/>
      </w:pPr>
      <w:r w:rsidRPr="003D46C3">
        <w:t>- на постоянной основе проводится работа по вводу и своевременной актуализации данных Инвестиционной карты Удмуртской Республики по слою «Инвестиционные площадки».</w:t>
      </w:r>
    </w:p>
    <w:p w14:paraId="4D987620" w14:textId="77777777" w:rsidR="001634FC" w:rsidRPr="003D46C3" w:rsidRDefault="001634FC" w:rsidP="001F34B3">
      <w:pPr>
        <w:pStyle w:val="ac"/>
        <w:ind w:left="142" w:firstLine="567"/>
      </w:pPr>
      <w:r w:rsidRPr="003D46C3">
        <w:t>В настоящее время ведется работа по:</w:t>
      </w:r>
    </w:p>
    <w:p w14:paraId="6CF889FB" w14:textId="77777777" w:rsidR="001634FC" w:rsidRPr="003D46C3" w:rsidRDefault="001634FC" w:rsidP="001F34B3">
      <w:pPr>
        <w:pStyle w:val="ac"/>
        <w:ind w:left="142" w:firstLine="567"/>
      </w:pPr>
      <w:r w:rsidRPr="003D46C3">
        <w:t>- формированию инвестиционной карты свободных (неиспользуемых) земельных участков и имущества для информирования потенциальных инвесторов об инвестиционном потенциале района.</w:t>
      </w:r>
    </w:p>
    <w:p w14:paraId="15D252A7" w14:textId="77777777" w:rsidR="001634FC" w:rsidRPr="003D46C3" w:rsidRDefault="001634FC" w:rsidP="001F34B3">
      <w:pPr>
        <w:pStyle w:val="ac"/>
        <w:ind w:left="142" w:firstLine="567"/>
      </w:pPr>
      <w:r w:rsidRPr="003D46C3">
        <w:t>- актуализации раздела «Инвестиционная привлекательность» на официальном сайте муниципального образования «Муниципальный округ Кезский район Удмуртской Республики».</w:t>
      </w:r>
    </w:p>
    <w:p w14:paraId="40B99CDF" w14:textId="77777777" w:rsidR="001634FC" w:rsidRPr="003D46C3" w:rsidRDefault="001634FC" w:rsidP="001F34B3">
      <w:pPr>
        <w:pStyle w:val="ac"/>
        <w:ind w:left="142" w:firstLine="567"/>
      </w:pPr>
      <w:r w:rsidRPr="003D46C3">
        <w:t>- актуализации паспорта инвестиционного развития муниципального образования «Муниципальный округ Кезский район Удмуртской Республики».</w:t>
      </w:r>
    </w:p>
    <w:p w14:paraId="27BBD872" w14:textId="77777777" w:rsidR="001634FC" w:rsidRPr="003D46C3" w:rsidRDefault="001634FC" w:rsidP="006B0396">
      <w:pPr>
        <w:ind w:right="-81" w:firstLine="708"/>
        <w:rPr>
          <w:shd w:val="clear" w:color="auto" w:fill="FFFFFF"/>
        </w:rPr>
      </w:pPr>
    </w:p>
    <w:p w14:paraId="1CEA565D" w14:textId="77777777" w:rsidR="0091396F" w:rsidRPr="003D46C3" w:rsidRDefault="00016C70" w:rsidP="00CA0D95">
      <w:pPr>
        <w:autoSpaceDE w:val="0"/>
        <w:autoSpaceDN w:val="0"/>
        <w:adjustRightInd w:val="0"/>
        <w:ind w:firstLine="708"/>
        <w:jc w:val="center"/>
        <w:rPr>
          <w:b/>
          <w:sz w:val="28"/>
          <w:szCs w:val="28"/>
        </w:rPr>
      </w:pPr>
      <w:r w:rsidRPr="003D46C3">
        <w:rPr>
          <w:b/>
          <w:sz w:val="28"/>
          <w:szCs w:val="28"/>
        </w:rPr>
        <w:t>Социальная сфера</w:t>
      </w:r>
    </w:p>
    <w:p w14:paraId="0485F1E4" w14:textId="77777777" w:rsidR="003F1577" w:rsidRPr="003D46C3" w:rsidRDefault="003F1577" w:rsidP="005163AF">
      <w:pPr>
        <w:autoSpaceDE w:val="0"/>
        <w:autoSpaceDN w:val="0"/>
        <w:adjustRightInd w:val="0"/>
        <w:ind w:firstLine="708"/>
      </w:pPr>
    </w:p>
    <w:p w14:paraId="64FFF723" w14:textId="0AF56DE7" w:rsidR="001C68CB" w:rsidRPr="003D46C3" w:rsidRDefault="00016C70" w:rsidP="005163AF">
      <w:pPr>
        <w:autoSpaceDE w:val="0"/>
        <w:autoSpaceDN w:val="0"/>
        <w:adjustRightInd w:val="0"/>
        <w:ind w:firstLine="708"/>
      </w:pPr>
      <w:r w:rsidRPr="003D46C3">
        <w:t xml:space="preserve">Стратегическими направлениями развития отраслей социальной сферы в районе являются обеспечение гарантий граждан на качественное и доступное образование, медицинское обслуживание, поддержка социально-уязвимых слоев населения, улучшение жилищных условий граждан, сохранение существующего культурного и духовного потенциала, стимулирование создания новых направлений развития культуры, обеспечение доступности к культурным благам и информационным ресурсам для всех слоев населения, </w:t>
      </w:r>
      <w:r w:rsidRPr="003D46C3">
        <w:lastRenderedPageBreak/>
        <w:t>массовое привлечение населения к регулярным занятиям физической культурой и спортом, организация активного досуга детей и подростков, предупреждение правонарушений, наркомании и пьянства среди несовершеннолетних, а также укрепление материально-технической баз</w:t>
      </w:r>
      <w:r w:rsidR="005163AF" w:rsidRPr="003D46C3">
        <w:t>ы спортивных сооружений района.</w:t>
      </w:r>
    </w:p>
    <w:p w14:paraId="4AB8F340" w14:textId="77777777" w:rsidR="001C68CB" w:rsidRPr="003D46C3" w:rsidRDefault="001C68CB" w:rsidP="00985E09">
      <w:pPr>
        <w:autoSpaceDE w:val="0"/>
        <w:autoSpaceDN w:val="0"/>
        <w:adjustRightInd w:val="0"/>
        <w:rPr>
          <w:b/>
          <w:i/>
        </w:rPr>
      </w:pPr>
    </w:p>
    <w:p w14:paraId="3458A98E" w14:textId="77777777" w:rsidR="00016C70" w:rsidRPr="003D46C3" w:rsidRDefault="00016C70" w:rsidP="00C11CDA">
      <w:pPr>
        <w:autoSpaceDE w:val="0"/>
        <w:autoSpaceDN w:val="0"/>
        <w:adjustRightInd w:val="0"/>
        <w:ind w:firstLine="708"/>
        <w:jc w:val="center"/>
        <w:rPr>
          <w:b/>
          <w:iCs/>
          <w:sz w:val="28"/>
          <w:szCs w:val="28"/>
        </w:rPr>
      </w:pPr>
      <w:r w:rsidRPr="003D46C3">
        <w:rPr>
          <w:b/>
          <w:iCs/>
          <w:sz w:val="28"/>
          <w:szCs w:val="28"/>
        </w:rPr>
        <w:t>Образование</w:t>
      </w:r>
    </w:p>
    <w:p w14:paraId="1758979B" w14:textId="77777777" w:rsidR="003F4437" w:rsidRPr="003D46C3" w:rsidRDefault="003F4437" w:rsidP="003F4437">
      <w:pPr>
        <w:ind w:firstLine="708"/>
        <w:rPr>
          <w:bCs/>
          <w:sz w:val="26"/>
          <w:szCs w:val="26"/>
          <w:shd w:val="clear" w:color="auto" w:fill="FFFFFF"/>
        </w:rPr>
      </w:pPr>
      <w:r w:rsidRPr="003D46C3">
        <w:rPr>
          <w:bCs/>
          <w:sz w:val="26"/>
          <w:szCs w:val="26"/>
          <w:shd w:val="clear" w:color="auto" w:fill="FFFFFF"/>
        </w:rPr>
        <w:t xml:space="preserve">Деятельность Управления образования Администрации муниципального образования «Муниципальный округ Кезского района Удмуртской Республике» за 9 месяцев 2024 года, всех образовательных учреждений района осуществлялась в рамках Федерального закона от 29.12.2012 г. № 273-ФЗ «Об образовании в Российской Федерации», муниципальной программы «Развитие образования и воспитание» на 2022-2028 годы, других нормативно-правовых документов, определяющих функционирование и развитие системы образования района. </w:t>
      </w:r>
    </w:p>
    <w:p w14:paraId="3CBCE33C" w14:textId="77777777" w:rsidR="003F4437" w:rsidRPr="003D46C3" w:rsidRDefault="003F4437" w:rsidP="003F4437">
      <w:pPr>
        <w:ind w:firstLine="708"/>
        <w:rPr>
          <w:bCs/>
          <w:sz w:val="26"/>
          <w:szCs w:val="26"/>
        </w:rPr>
      </w:pPr>
      <w:r w:rsidRPr="003D46C3">
        <w:rPr>
          <w:bCs/>
          <w:sz w:val="26"/>
          <w:szCs w:val="26"/>
        </w:rPr>
        <w:t>Перед Управлением образования, образовательными учреждениями стояли задачи дальнейшего создания условий для внедрения ФГОС дошкольного, начального, основного общего образования; подготовки к введению ФГОС среднего общего образования; совершенствования форм организации каникулярного отдыха, оздоровления и занятости детей; совершенствования работы по расширению общественного управления образованием на территории района; создания безопасных условий для всех участников образовательного процесса; осуществления мероприятий по организации инклюзивного образования учащихся с ограниченными возможностями здоровья, детей-инвалидов; обеспечения образовательных учреждений кадрами, в т.ч. за счет привлечения молодых специалистов; осуществления мероприятий по развитию системы дополнительного образования детей.</w:t>
      </w:r>
    </w:p>
    <w:p w14:paraId="62577A81" w14:textId="77777777" w:rsidR="003153D1" w:rsidRPr="003D46C3" w:rsidRDefault="003153D1" w:rsidP="003153D1">
      <w:pPr>
        <w:jc w:val="center"/>
        <w:rPr>
          <w:b/>
        </w:rPr>
      </w:pPr>
    </w:p>
    <w:p w14:paraId="5F84C86E" w14:textId="34383086" w:rsidR="00477C31" w:rsidRPr="003D46C3" w:rsidRDefault="00477C31" w:rsidP="003153D1">
      <w:pPr>
        <w:jc w:val="center"/>
        <w:rPr>
          <w:b/>
        </w:rPr>
      </w:pPr>
      <w:r w:rsidRPr="003D46C3">
        <w:rPr>
          <w:b/>
        </w:rPr>
        <w:t xml:space="preserve">Основные </w:t>
      </w:r>
      <w:r w:rsidR="003153D1" w:rsidRPr="003D46C3">
        <w:rPr>
          <w:b/>
        </w:rPr>
        <w:t xml:space="preserve">показатели </w:t>
      </w:r>
      <w:r w:rsidRPr="003D46C3">
        <w:rPr>
          <w:b/>
        </w:rPr>
        <w:t>развития отрасли «Образование» за 9 месяцев 20</w:t>
      </w:r>
      <w:r w:rsidR="003F4437" w:rsidRPr="003D46C3">
        <w:rPr>
          <w:b/>
        </w:rPr>
        <w:t>24</w:t>
      </w:r>
      <w:r w:rsidRPr="003D46C3">
        <w:rPr>
          <w:b/>
        </w:rPr>
        <w:t xml:space="preserve"> года</w:t>
      </w:r>
    </w:p>
    <w:p w14:paraId="528188E5" w14:textId="650C5368" w:rsidR="00477C31" w:rsidRPr="003D46C3" w:rsidRDefault="003153D1" w:rsidP="00477C31">
      <w:pPr>
        <w:jc w:val="center"/>
        <w:rPr>
          <w:b/>
        </w:rPr>
      </w:pPr>
      <w:r w:rsidRPr="003D46C3">
        <w:rPr>
          <w:b/>
        </w:rPr>
        <w:t>Кезского района</w:t>
      </w:r>
      <w:r w:rsidR="00477C31" w:rsidRPr="003D46C3">
        <w:rPr>
          <w:b/>
        </w:rPr>
        <w:t xml:space="preserve"> Удмуртской Республик</w:t>
      </w:r>
      <w:r w:rsidRPr="003D46C3">
        <w:rPr>
          <w:b/>
        </w:rPr>
        <w:t>и</w:t>
      </w:r>
      <w:r w:rsidR="000F4DC3" w:rsidRPr="003D46C3">
        <w:rPr>
          <w:b/>
        </w:rPr>
        <w:t xml:space="preserve"> </w:t>
      </w:r>
    </w:p>
    <w:tbl>
      <w:tblPr>
        <w:tblW w:w="1078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4537"/>
        <w:gridCol w:w="709"/>
        <w:gridCol w:w="992"/>
        <w:gridCol w:w="1134"/>
        <w:gridCol w:w="992"/>
        <w:gridCol w:w="7"/>
        <w:gridCol w:w="985"/>
        <w:gridCol w:w="993"/>
        <w:gridCol w:w="7"/>
      </w:tblGrid>
      <w:tr w:rsidR="003D46C3" w:rsidRPr="003D46C3" w14:paraId="43F0A765" w14:textId="77777777" w:rsidTr="000F4DC3">
        <w:trPr>
          <w:cantSplit/>
          <w:trHeight w:val="124"/>
          <w:tblHeader/>
        </w:trPr>
        <w:tc>
          <w:tcPr>
            <w:tcW w:w="425" w:type="dxa"/>
            <w:vMerge w:val="restart"/>
            <w:tcBorders>
              <w:top w:val="single" w:sz="4" w:space="0" w:color="auto"/>
              <w:left w:val="single" w:sz="4" w:space="0" w:color="auto"/>
              <w:bottom w:val="single" w:sz="4" w:space="0" w:color="auto"/>
              <w:right w:val="single" w:sz="4" w:space="0" w:color="auto"/>
            </w:tcBorders>
            <w:vAlign w:val="center"/>
          </w:tcPr>
          <w:p w14:paraId="2212CB0F" w14:textId="77777777" w:rsidR="000F4DC3" w:rsidRPr="003D46C3" w:rsidRDefault="000F4DC3" w:rsidP="00A75E63">
            <w:pPr>
              <w:ind w:firstLine="72"/>
              <w:jc w:val="center"/>
              <w:rPr>
                <w:sz w:val="22"/>
                <w:szCs w:val="22"/>
              </w:rPr>
            </w:pPr>
            <w:r w:rsidRPr="003D46C3">
              <w:rPr>
                <w:sz w:val="22"/>
                <w:szCs w:val="22"/>
              </w:rPr>
              <w:t>№</w:t>
            </w:r>
          </w:p>
          <w:p w14:paraId="4604C1F6" w14:textId="77777777" w:rsidR="000F4DC3" w:rsidRPr="003D46C3" w:rsidRDefault="000F4DC3" w:rsidP="00A75E63">
            <w:pPr>
              <w:ind w:firstLine="72"/>
              <w:jc w:val="center"/>
              <w:rPr>
                <w:sz w:val="22"/>
                <w:szCs w:val="22"/>
              </w:rPr>
            </w:pPr>
            <w:r w:rsidRPr="003D46C3">
              <w:rPr>
                <w:sz w:val="22"/>
                <w:szCs w:val="22"/>
              </w:rPr>
              <w:t>п/п</w:t>
            </w:r>
          </w:p>
        </w:tc>
        <w:tc>
          <w:tcPr>
            <w:tcW w:w="4537" w:type="dxa"/>
            <w:vMerge w:val="restart"/>
            <w:tcBorders>
              <w:top w:val="single" w:sz="4" w:space="0" w:color="auto"/>
              <w:left w:val="single" w:sz="4" w:space="0" w:color="auto"/>
              <w:bottom w:val="single" w:sz="4" w:space="0" w:color="auto"/>
              <w:right w:val="single" w:sz="4" w:space="0" w:color="auto"/>
            </w:tcBorders>
            <w:vAlign w:val="center"/>
          </w:tcPr>
          <w:p w14:paraId="3F91C718" w14:textId="77777777" w:rsidR="000F4DC3" w:rsidRPr="003D46C3" w:rsidRDefault="000F4DC3" w:rsidP="00A75E63">
            <w:pPr>
              <w:pStyle w:val="xl44"/>
              <w:pBdr>
                <w:left w:val="none" w:sz="0" w:space="0" w:color="auto"/>
                <w:bottom w:val="none" w:sz="0" w:space="0" w:color="auto"/>
                <w:right w:val="none" w:sz="0" w:space="0" w:color="auto"/>
              </w:pBdr>
              <w:spacing w:before="0" w:beforeAutospacing="0" w:after="0" w:afterAutospacing="0"/>
              <w:textAlignment w:val="auto"/>
              <w:rPr>
                <w:rFonts w:ascii="Times New Roman" w:eastAsia="Times New Roman" w:hAnsi="Times New Roman" w:cs="Times New Roman"/>
                <w:sz w:val="22"/>
                <w:szCs w:val="22"/>
              </w:rPr>
            </w:pPr>
            <w:r w:rsidRPr="003D46C3">
              <w:rPr>
                <w:rFonts w:ascii="Times New Roman" w:eastAsia="Times New Roman" w:hAnsi="Times New Roman" w:cs="Times New Roman"/>
                <w:sz w:val="22"/>
                <w:szCs w:val="22"/>
              </w:rPr>
              <w:t>Показатели</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568FBD8F" w14:textId="77777777" w:rsidR="000F4DC3" w:rsidRPr="003D46C3" w:rsidRDefault="000F4DC3" w:rsidP="00A75E63">
            <w:pPr>
              <w:jc w:val="center"/>
              <w:rPr>
                <w:sz w:val="22"/>
                <w:szCs w:val="22"/>
              </w:rPr>
            </w:pPr>
            <w:r w:rsidRPr="003D46C3">
              <w:rPr>
                <w:sz w:val="22"/>
                <w:szCs w:val="22"/>
              </w:rPr>
              <w:t>Ед. изм.</w:t>
            </w:r>
          </w:p>
        </w:tc>
        <w:tc>
          <w:tcPr>
            <w:tcW w:w="3125" w:type="dxa"/>
            <w:gridSpan w:val="4"/>
            <w:tcBorders>
              <w:top w:val="single" w:sz="4" w:space="0" w:color="auto"/>
              <w:left w:val="single" w:sz="4" w:space="0" w:color="auto"/>
              <w:bottom w:val="single" w:sz="4" w:space="0" w:color="auto"/>
              <w:right w:val="single" w:sz="4" w:space="0" w:color="auto"/>
            </w:tcBorders>
          </w:tcPr>
          <w:p w14:paraId="6367E89F" w14:textId="77777777" w:rsidR="000F4DC3" w:rsidRPr="003D46C3" w:rsidRDefault="000F4DC3" w:rsidP="00A75E63">
            <w:pPr>
              <w:jc w:val="center"/>
              <w:rPr>
                <w:sz w:val="22"/>
                <w:szCs w:val="22"/>
              </w:rPr>
            </w:pPr>
            <w:r w:rsidRPr="003D46C3">
              <w:rPr>
                <w:sz w:val="22"/>
                <w:szCs w:val="22"/>
              </w:rPr>
              <w:t>годы</w:t>
            </w:r>
          </w:p>
        </w:tc>
        <w:tc>
          <w:tcPr>
            <w:tcW w:w="1985" w:type="dxa"/>
            <w:gridSpan w:val="3"/>
            <w:tcBorders>
              <w:top w:val="single" w:sz="4" w:space="0" w:color="auto"/>
              <w:left w:val="single" w:sz="4" w:space="0" w:color="auto"/>
              <w:bottom w:val="single" w:sz="4" w:space="0" w:color="auto"/>
              <w:right w:val="single" w:sz="4" w:space="0" w:color="auto"/>
            </w:tcBorders>
            <w:shd w:val="clear" w:color="auto" w:fill="auto"/>
          </w:tcPr>
          <w:p w14:paraId="2453F527" w14:textId="77777777" w:rsidR="000F4DC3" w:rsidRPr="003D46C3" w:rsidRDefault="000F4DC3" w:rsidP="000F4DC3">
            <w:pPr>
              <w:jc w:val="center"/>
              <w:rPr>
                <w:sz w:val="22"/>
                <w:szCs w:val="22"/>
              </w:rPr>
            </w:pPr>
            <w:r w:rsidRPr="003D46C3">
              <w:rPr>
                <w:sz w:val="22"/>
                <w:szCs w:val="22"/>
              </w:rPr>
              <w:t>темп роста %</w:t>
            </w:r>
          </w:p>
        </w:tc>
      </w:tr>
      <w:tr w:rsidR="003D46C3" w:rsidRPr="003D46C3" w14:paraId="4CAAFBA5" w14:textId="77777777" w:rsidTr="000F4DC3">
        <w:trPr>
          <w:gridAfter w:val="1"/>
          <w:wAfter w:w="7" w:type="dxa"/>
          <w:cantSplit/>
          <w:trHeight w:val="360"/>
          <w:tblHeader/>
        </w:trPr>
        <w:tc>
          <w:tcPr>
            <w:tcW w:w="425" w:type="dxa"/>
            <w:vMerge/>
            <w:vAlign w:val="center"/>
          </w:tcPr>
          <w:p w14:paraId="02529973" w14:textId="77777777" w:rsidR="000F4DC3" w:rsidRPr="003D46C3" w:rsidRDefault="000F4DC3" w:rsidP="00A75E63">
            <w:pPr>
              <w:ind w:firstLine="72"/>
              <w:jc w:val="center"/>
              <w:rPr>
                <w:sz w:val="22"/>
                <w:szCs w:val="22"/>
              </w:rPr>
            </w:pPr>
          </w:p>
        </w:tc>
        <w:tc>
          <w:tcPr>
            <w:tcW w:w="4537" w:type="dxa"/>
            <w:vMerge/>
            <w:vAlign w:val="center"/>
          </w:tcPr>
          <w:p w14:paraId="35D57664" w14:textId="77777777" w:rsidR="000F4DC3" w:rsidRPr="003D46C3" w:rsidRDefault="000F4DC3" w:rsidP="00A75E63">
            <w:pPr>
              <w:jc w:val="center"/>
              <w:rPr>
                <w:sz w:val="22"/>
                <w:szCs w:val="22"/>
              </w:rPr>
            </w:pPr>
          </w:p>
        </w:tc>
        <w:tc>
          <w:tcPr>
            <w:tcW w:w="709" w:type="dxa"/>
            <w:vMerge/>
            <w:vAlign w:val="center"/>
          </w:tcPr>
          <w:p w14:paraId="592BBB36" w14:textId="77777777" w:rsidR="000F4DC3" w:rsidRPr="003D46C3" w:rsidRDefault="000F4DC3" w:rsidP="00A75E63">
            <w:pPr>
              <w:jc w:val="center"/>
              <w:rPr>
                <w:sz w:val="22"/>
                <w:szCs w:val="22"/>
              </w:rPr>
            </w:pPr>
          </w:p>
        </w:tc>
        <w:tc>
          <w:tcPr>
            <w:tcW w:w="992" w:type="dxa"/>
            <w:vAlign w:val="center"/>
          </w:tcPr>
          <w:p w14:paraId="7DB9F223" w14:textId="5F3C7978" w:rsidR="000F4DC3" w:rsidRPr="003D46C3" w:rsidRDefault="000F4DC3" w:rsidP="00A75E63">
            <w:pPr>
              <w:jc w:val="center"/>
              <w:rPr>
                <w:sz w:val="22"/>
                <w:szCs w:val="22"/>
              </w:rPr>
            </w:pPr>
            <w:r w:rsidRPr="003D46C3">
              <w:rPr>
                <w:sz w:val="22"/>
                <w:szCs w:val="22"/>
              </w:rPr>
              <w:t xml:space="preserve">  9 мес. 2023</w:t>
            </w:r>
            <w:r w:rsidR="00DE3DCC" w:rsidRPr="003D46C3">
              <w:rPr>
                <w:sz w:val="22"/>
                <w:szCs w:val="22"/>
              </w:rPr>
              <w:t xml:space="preserve"> г. </w:t>
            </w:r>
          </w:p>
        </w:tc>
        <w:tc>
          <w:tcPr>
            <w:tcW w:w="1134" w:type="dxa"/>
            <w:vAlign w:val="center"/>
          </w:tcPr>
          <w:p w14:paraId="618B1BA7" w14:textId="3E888827" w:rsidR="000F4DC3" w:rsidRPr="003D46C3" w:rsidRDefault="006E25D6" w:rsidP="00A75E63">
            <w:pPr>
              <w:jc w:val="center"/>
              <w:rPr>
                <w:sz w:val="22"/>
                <w:szCs w:val="22"/>
              </w:rPr>
            </w:pPr>
            <w:r w:rsidRPr="003D46C3">
              <w:rPr>
                <w:sz w:val="22"/>
                <w:szCs w:val="22"/>
              </w:rPr>
              <w:t>План</w:t>
            </w:r>
            <w:r w:rsidR="000F4DC3" w:rsidRPr="003D46C3">
              <w:rPr>
                <w:sz w:val="22"/>
                <w:szCs w:val="22"/>
              </w:rPr>
              <w:t xml:space="preserve"> 2024</w:t>
            </w:r>
            <w:r w:rsidRPr="003D46C3">
              <w:rPr>
                <w:sz w:val="22"/>
                <w:szCs w:val="22"/>
              </w:rPr>
              <w:t xml:space="preserve"> г</w:t>
            </w:r>
          </w:p>
        </w:tc>
        <w:tc>
          <w:tcPr>
            <w:tcW w:w="992" w:type="dxa"/>
            <w:vAlign w:val="center"/>
          </w:tcPr>
          <w:p w14:paraId="30B0C816" w14:textId="07D48F11" w:rsidR="000F4DC3" w:rsidRPr="003D46C3" w:rsidRDefault="000F4DC3" w:rsidP="00A75E63">
            <w:pPr>
              <w:jc w:val="center"/>
              <w:rPr>
                <w:sz w:val="22"/>
                <w:szCs w:val="22"/>
              </w:rPr>
            </w:pPr>
            <w:r w:rsidRPr="003D46C3">
              <w:rPr>
                <w:sz w:val="22"/>
                <w:szCs w:val="22"/>
              </w:rPr>
              <w:t xml:space="preserve"> 9 мес. </w:t>
            </w:r>
            <w:r w:rsidR="00DE3DCC" w:rsidRPr="003D46C3">
              <w:rPr>
                <w:sz w:val="22"/>
                <w:szCs w:val="22"/>
              </w:rPr>
              <w:t>2024 г.</w:t>
            </w:r>
          </w:p>
        </w:tc>
        <w:tc>
          <w:tcPr>
            <w:tcW w:w="992" w:type="dxa"/>
            <w:gridSpan w:val="2"/>
            <w:shd w:val="clear" w:color="auto" w:fill="auto"/>
          </w:tcPr>
          <w:p w14:paraId="08F8B57C" w14:textId="1D90AC50" w:rsidR="000F4DC3" w:rsidRPr="003D46C3" w:rsidRDefault="00DE3DCC" w:rsidP="00A75E63">
            <w:pPr>
              <w:rPr>
                <w:sz w:val="22"/>
                <w:szCs w:val="22"/>
              </w:rPr>
            </w:pPr>
            <w:r w:rsidRPr="003D46C3">
              <w:rPr>
                <w:sz w:val="22"/>
                <w:szCs w:val="22"/>
              </w:rPr>
              <w:t>9 мес.</w:t>
            </w:r>
            <w:r w:rsidR="000F4DC3" w:rsidRPr="003D46C3">
              <w:rPr>
                <w:sz w:val="22"/>
                <w:szCs w:val="22"/>
              </w:rPr>
              <w:t xml:space="preserve"> 2024 к плану 2024</w:t>
            </w:r>
          </w:p>
        </w:tc>
        <w:tc>
          <w:tcPr>
            <w:tcW w:w="993" w:type="dxa"/>
            <w:shd w:val="clear" w:color="auto" w:fill="auto"/>
          </w:tcPr>
          <w:p w14:paraId="48570015" w14:textId="42B00D88" w:rsidR="000F4DC3" w:rsidRPr="003D46C3" w:rsidRDefault="000F4DC3" w:rsidP="00A75E63">
            <w:pPr>
              <w:rPr>
                <w:sz w:val="22"/>
                <w:szCs w:val="22"/>
              </w:rPr>
            </w:pPr>
            <w:r w:rsidRPr="003D46C3">
              <w:rPr>
                <w:sz w:val="22"/>
                <w:szCs w:val="22"/>
              </w:rPr>
              <w:t xml:space="preserve"> </w:t>
            </w:r>
            <w:r w:rsidR="00DE3DCC" w:rsidRPr="003D46C3">
              <w:rPr>
                <w:sz w:val="22"/>
                <w:szCs w:val="22"/>
              </w:rPr>
              <w:t xml:space="preserve">9 мес. </w:t>
            </w:r>
            <w:r w:rsidRPr="003D46C3">
              <w:rPr>
                <w:sz w:val="22"/>
                <w:szCs w:val="22"/>
              </w:rPr>
              <w:t>2024 к факту 2023</w:t>
            </w:r>
          </w:p>
        </w:tc>
      </w:tr>
      <w:tr w:rsidR="003D46C3" w:rsidRPr="003D46C3" w14:paraId="3590A9A2" w14:textId="77777777" w:rsidTr="000F4DC3">
        <w:trPr>
          <w:gridAfter w:val="1"/>
          <w:wAfter w:w="7" w:type="dxa"/>
          <w:trHeight w:val="124"/>
        </w:trPr>
        <w:tc>
          <w:tcPr>
            <w:tcW w:w="425" w:type="dxa"/>
            <w:vMerge w:val="restart"/>
          </w:tcPr>
          <w:p w14:paraId="5684D6DC" w14:textId="77777777" w:rsidR="000F4DC3" w:rsidRPr="003D46C3" w:rsidRDefault="000F4DC3" w:rsidP="00A75E63">
            <w:pPr>
              <w:jc w:val="center"/>
              <w:rPr>
                <w:sz w:val="22"/>
                <w:szCs w:val="22"/>
              </w:rPr>
            </w:pPr>
            <w:r w:rsidRPr="003D46C3">
              <w:rPr>
                <w:sz w:val="22"/>
                <w:szCs w:val="22"/>
              </w:rPr>
              <w:t>1</w:t>
            </w:r>
          </w:p>
        </w:tc>
        <w:tc>
          <w:tcPr>
            <w:tcW w:w="4537" w:type="dxa"/>
          </w:tcPr>
          <w:p w14:paraId="4133A1AB" w14:textId="77777777" w:rsidR="000F4DC3" w:rsidRPr="003D46C3" w:rsidRDefault="000F4DC3" w:rsidP="00A75E63">
            <w:pPr>
              <w:rPr>
                <w:b/>
                <w:sz w:val="22"/>
                <w:szCs w:val="22"/>
              </w:rPr>
            </w:pPr>
            <w:r w:rsidRPr="003D46C3">
              <w:rPr>
                <w:b/>
                <w:sz w:val="22"/>
                <w:szCs w:val="22"/>
              </w:rPr>
              <w:t>Количество образовательных учреждений по типам:</w:t>
            </w:r>
          </w:p>
        </w:tc>
        <w:tc>
          <w:tcPr>
            <w:tcW w:w="709" w:type="dxa"/>
            <w:vAlign w:val="center"/>
          </w:tcPr>
          <w:p w14:paraId="74CDFE9A" w14:textId="77777777" w:rsidR="000F4DC3" w:rsidRPr="003D46C3" w:rsidRDefault="000F4DC3" w:rsidP="00A75E63">
            <w:pPr>
              <w:jc w:val="center"/>
              <w:rPr>
                <w:sz w:val="22"/>
                <w:szCs w:val="22"/>
              </w:rPr>
            </w:pPr>
            <w:r w:rsidRPr="003D46C3">
              <w:rPr>
                <w:sz w:val="22"/>
                <w:szCs w:val="22"/>
              </w:rPr>
              <w:t>шт.</w:t>
            </w:r>
          </w:p>
        </w:tc>
        <w:tc>
          <w:tcPr>
            <w:tcW w:w="992" w:type="dxa"/>
          </w:tcPr>
          <w:p w14:paraId="1DAD3FDA" w14:textId="77777777" w:rsidR="000F4DC3" w:rsidRPr="003D46C3" w:rsidRDefault="000F4DC3" w:rsidP="00A75E63">
            <w:pPr>
              <w:jc w:val="center"/>
              <w:rPr>
                <w:sz w:val="22"/>
                <w:szCs w:val="22"/>
              </w:rPr>
            </w:pPr>
            <w:r w:rsidRPr="003D46C3">
              <w:rPr>
                <w:sz w:val="22"/>
                <w:szCs w:val="22"/>
              </w:rPr>
              <w:t>25</w:t>
            </w:r>
          </w:p>
          <w:p w14:paraId="1A7742DF" w14:textId="77777777" w:rsidR="000F4DC3" w:rsidRPr="003D46C3" w:rsidRDefault="000F4DC3" w:rsidP="00A75E63">
            <w:pPr>
              <w:rPr>
                <w:sz w:val="22"/>
                <w:szCs w:val="22"/>
              </w:rPr>
            </w:pPr>
          </w:p>
        </w:tc>
        <w:tc>
          <w:tcPr>
            <w:tcW w:w="1134" w:type="dxa"/>
            <w:shd w:val="clear" w:color="auto" w:fill="auto"/>
          </w:tcPr>
          <w:p w14:paraId="6C4D3316" w14:textId="77777777" w:rsidR="000F4DC3" w:rsidRPr="003D46C3" w:rsidRDefault="000F4DC3" w:rsidP="00A75E63">
            <w:pPr>
              <w:jc w:val="center"/>
              <w:rPr>
                <w:sz w:val="22"/>
                <w:szCs w:val="22"/>
              </w:rPr>
            </w:pPr>
            <w:r w:rsidRPr="003D46C3">
              <w:rPr>
                <w:sz w:val="22"/>
                <w:szCs w:val="22"/>
              </w:rPr>
              <w:t>25</w:t>
            </w:r>
          </w:p>
        </w:tc>
        <w:tc>
          <w:tcPr>
            <w:tcW w:w="992" w:type="dxa"/>
            <w:shd w:val="clear" w:color="auto" w:fill="auto"/>
          </w:tcPr>
          <w:p w14:paraId="68ADB72B" w14:textId="77777777" w:rsidR="000F4DC3" w:rsidRPr="003D46C3" w:rsidRDefault="000F4DC3" w:rsidP="00A75E63">
            <w:pPr>
              <w:jc w:val="center"/>
              <w:rPr>
                <w:sz w:val="22"/>
                <w:szCs w:val="22"/>
              </w:rPr>
            </w:pPr>
            <w:r w:rsidRPr="003D46C3">
              <w:rPr>
                <w:sz w:val="22"/>
                <w:szCs w:val="22"/>
              </w:rPr>
              <w:t>25</w:t>
            </w:r>
          </w:p>
        </w:tc>
        <w:tc>
          <w:tcPr>
            <w:tcW w:w="992" w:type="dxa"/>
            <w:gridSpan w:val="2"/>
            <w:shd w:val="clear" w:color="auto" w:fill="auto"/>
          </w:tcPr>
          <w:p w14:paraId="6B58E747" w14:textId="77777777" w:rsidR="000F4DC3" w:rsidRPr="003D46C3" w:rsidRDefault="000F4DC3" w:rsidP="00A75E63">
            <w:pPr>
              <w:jc w:val="center"/>
              <w:rPr>
                <w:sz w:val="22"/>
                <w:szCs w:val="22"/>
              </w:rPr>
            </w:pPr>
            <w:r w:rsidRPr="003D46C3">
              <w:rPr>
                <w:sz w:val="22"/>
                <w:szCs w:val="22"/>
              </w:rPr>
              <w:t>100,00</w:t>
            </w:r>
          </w:p>
        </w:tc>
        <w:tc>
          <w:tcPr>
            <w:tcW w:w="993" w:type="dxa"/>
            <w:shd w:val="clear" w:color="auto" w:fill="auto"/>
          </w:tcPr>
          <w:p w14:paraId="4CAD75E5" w14:textId="77777777" w:rsidR="000F4DC3" w:rsidRPr="003D46C3" w:rsidRDefault="000F4DC3" w:rsidP="00A75E63">
            <w:pPr>
              <w:jc w:val="center"/>
              <w:rPr>
                <w:sz w:val="22"/>
                <w:szCs w:val="22"/>
              </w:rPr>
            </w:pPr>
            <w:r w:rsidRPr="003D46C3">
              <w:rPr>
                <w:sz w:val="22"/>
                <w:szCs w:val="22"/>
              </w:rPr>
              <w:t>100,00</w:t>
            </w:r>
          </w:p>
        </w:tc>
      </w:tr>
      <w:tr w:rsidR="003D46C3" w:rsidRPr="003D46C3" w14:paraId="11FC93A7" w14:textId="77777777" w:rsidTr="000F4DC3">
        <w:trPr>
          <w:gridAfter w:val="1"/>
          <w:wAfter w:w="7" w:type="dxa"/>
          <w:trHeight w:val="124"/>
        </w:trPr>
        <w:tc>
          <w:tcPr>
            <w:tcW w:w="425" w:type="dxa"/>
            <w:vMerge/>
          </w:tcPr>
          <w:p w14:paraId="09C884B8" w14:textId="77777777" w:rsidR="000F4DC3" w:rsidRPr="003D46C3" w:rsidRDefault="000F4DC3" w:rsidP="00A75E63">
            <w:pPr>
              <w:jc w:val="center"/>
              <w:rPr>
                <w:sz w:val="22"/>
                <w:szCs w:val="22"/>
              </w:rPr>
            </w:pPr>
          </w:p>
        </w:tc>
        <w:tc>
          <w:tcPr>
            <w:tcW w:w="4537" w:type="dxa"/>
          </w:tcPr>
          <w:p w14:paraId="6C984AA7" w14:textId="77777777" w:rsidR="000F4DC3" w:rsidRPr="003D46C3" w:rsidRDefault="000F4DC3" w:rsidP="00A75E63">
            <w:pPr>
              <w:rPr>
                <w:sz w:val="22"/>
                <w:szCs w:val="22"/>
              </w:rPr>
            </w:pPr>
            <w:r w:rsidRPr="003D46C3">
              <w:rPr>
                <w:sz w:val="22"/>
                <w:szCs w:val="22"/>
              </w:rPr>
              <w:t>дошкольные образовательные учреждения</w:t>
            </w:r>
          </w:p>
        </w:tc>
        <w:tc>
          <w:tcPr>
            <w:tcW w:w="709" w:type="dxa"/>
            <w:vAlign w:val="center"/>
          </w:tcPr>
          <w:p w14:paraId="2974D145" w14:textId="77777777" w:rsidR="000F4DC3" w:rsidRPr="003D46C3" w:rsidRDefault="000F4DC3" w:rsidP="00A75E63">
            <w:pPr>
              <w:jc w:val="center"/>
              <w:rPr>
                <w:sz w:val="22"/>
                <w:szCs w:val="22"/>
              </w:rPr>
            </w:pPr>
            <w:r w:rsidRPr="003D46C3">
              <w:rPr>
                <w:sz w:val="22"/>
                <w:szCs w:val="22"/>
              </w:rPr>
              <w:t>шт.</w:t>
            </w:r>
          </w:p>
        </w:tc>
        <w:tc>
          <w:tcPr>
            <w:tcW w:w="992" w:type="dxa"/>
          </w:tcPr>
          <w:p w14:paraId="018D0D6D" w14:textId="77777777" w:rsidR="000F4DC3" w:rsidRPr="003D46C3" w:rsidRDefault="000F4DC3" w:rsidP="00A75E63">
            <w:pPr>
              <w:jc w:val="center"/>
              <w:rPr>
                <w:sz w:val="22"/>
                <w:szCs w:val="22"/>
              </w:rPr>
            </w:pPr>
            <w:r w:rsidRPr="003D46C3">
              <w:rPr>
                <w:sz w:val="22"/>
                <w:szCs w:val="22"/>
              </w:rPr>
              <w:t>8</w:t>
            </w:r>
          </w:p>
        </w:tc>
        <w:tc>
          <w:tcPr>
            <w:tcW w:w="1134" w:type="dxa"/>
            <w:shd w:val="clear" w:color="auto" w:fill="auto"/>
          </w:tcPr>
          <w:p w14:paraId="1B48BB68" w14:textId="77777777" w:rsidR="000F4DC3" w:rsidRPr="003D46C3" w:rsidRDefault="000F4DC3" w:rsidP="00A75E63">
            <w:pPr>
              <w:jc w:val="center"/>
              <w:rPr>
                <w:sz w:val="22"/>
                <w:szCs w:val="22"/>
              </w:rPr>
            </w:pPr>
            <w:r w:rsidRPr="003D46C3">
              <w:rPr>
                <w:sz w:val="22"/>
                <w:szCs w:val="22"/>
              </w:rPr>
              <w:t>8</w:t>
            </w:r>
          </w:p>
        </w:tc>
        <w:tc>
          <w:tcPr>
            <w:tcW w:w="992" w:type="dxa"/>
            <w:shd w:val="clear" w:color="auto" w:fill="auto"/>
          </w:tcPr>
          <w:p w14:paraId="504A5016" w14:textId="77777777" w:rsidR="000F4DC3" w:rsidRPr="003D46C3" w:rsidRDefault="000F4DC3" w:rsidP="00A75E63">
            <w:pPr>
              <w:jc w:val="center"/>
              <w:rPr>
                <w:sz w:val="22"/>
                <w:szCs w:val="22"/>
              </w:rPr>
            </w:pPr>
            <w:r w:rsidRPr="003D46C3">
              <w:rPr>
                <w:sz w:val="22"/>
                <w:szCs w:val="22"/>
              </w:rPr>
              <w:t>8</w:t>
            </w:r>
          </w:p>
        </w:tc>
        <w:tc>
          <w:tcPr>
            <w:tcW w:w="992" w:type="dxa"/>
            <w:gridSpan w:val="2"/>
            <w:shd w:val="clear" w:color="auto" w:fill="auto"/>
          </w:tcPr>
          <w:p w14:paraId="4DEF3006" w14:textId="77777777" w:rsidR="000F4DC3" w:rsidRPr="003D46C3" w:rsidRDefault="000F4DC3" w:rsidP="00A75E63">
            <w:pPr>
              <w:jc w:val="center"/>
              <w:rPr>
                <w:sz w:val="22"/>
                <w:szCs w:val="22"/>
              </w:rPr>
            </w:pPr>
            <w:r w:rsidRPr="003D46C3">
              <w:rPr>
                <w:sz w:val="22"/>
                <w:szCs w:val="22"/>
              </w:rPr>
              <w:t>100,00</w:t>
            </w:r>
          </w:p>
        </w:tc>
        <w:tc>
          <w:tcPr>
            <w:tcW w:w="993" w:type="dxa"/>
            <w:shd w:val="clear" w:color="auto" w:fill="auto"/>
          </w:tcPr>
          <w:p w14:paraId="6C123809" w14:textId="77777777" w:rsidR="000F4DC3" w:rsidRPr="003D46C3" w:rsidRDefault="000F4DC3" w:rsidP="00A75E63">
            <w:pPr>
              <w:jc w:val="center"/>
              <w:rPr>
                <w:sz w:val="22"/>
                <w:szCs w:val="22"/>
              </w:rPr>
            </w:pPr>
            <w:r w:rsidRPr="003D46C3">
              <w:rPr>
                <w:sz w:val="22"/>
                <w:szCs w:val="22"/>
              </w:rPr>
              <w:t>100</w:t>
            </w:r>
          </w:p>
        </w:tc>
      </w:tr>
      <w:tr w:rsidR="003D46C3" w:rsidRPr="003D46C3" w14:paraId="07C5258C" w14:textId="77777777" w:rsidTr="000F4DC3">
        <w:trPr>
          <w:gridAfter w:val="1"/>
          <w:wAfter w:w="7" w:type="dxa"/>
          <w:trHeight w:val="124"/>
        </w:trPr>
        <w:tc>
          <w:tcPr>
            <w:tcW w:w="425" w:type="dxa"/>
            <w:vMerge/>
          </w:tcPr>
          <w:p w14:paraId="21B9342D" w14:textId="77777777" w:rsidR="000F4DC3" w:rsidRPr="003D46C3" w:rsidRDefault="000F4DC3" w:rsidP="00A75E63">
            <w:pPr>
              <w:jc w:val="center"/>
              <w:rPr>
                <w:sz w:val="22"/>
                <w:szCs w:val="22"/>
              </w:rPr>
            </w:pPr>
          </w:p>
        </w:tc>
        <w:tc>
          <w:tcPr>
            <w:tcW w:w="4537" w:type="dxa"/>
          </w:tcPr>
          <w:p w14:paraId="59137943" w14:textId="77777777" w:rsidR="000F4DC3" w:rsidRPr="003D46C3" w:rsidRDefault="000F4DC3" w:rsidP="00A75E63">
            <w:pPr>
              <w:rPr>
                <w:sz w:val="22"/>
                <w:szCs w:val="22"/>
              </w:rPr>
            </w:pPr>
            <w:r w:rsidRPr="003D46C3">
              <w:rPr>
                <w:sz w:val="22"/>
                <w:szCs w:val="22"/>
              </w:rPr>
              <w:t>общеобразовательные дневные</w:t>
            </w:r>
            <w:r w:rsidRPr="003D46C3">
              <w:rPr>
                <w:b/>
                <w:sz w:val="22"/>
                <w:szCs w:val="22"/>
              </w:rPr>
              <w:t xml:space="preserve"> </w:t>
            </w:r>
            <w:r w:rsidRPr="003D46C3">
              <w:rPr>
                <w:sz w:val="22"/>
                <w:szCs w:val="22"/>
              </w:rPr>
              <w:t>школы</w:t>
            </w:r>
          </w:p>
        </w:tc>
        <w:tc>
          <w:tcPr>
            <w:tcW w:w="709" w:type="dxa"/>
            <w:vAlign w:val="center"/>
          </w:tcPr>
          <w:p w14:paraId="5B1FF427" w14:textId="77777777" w:rsidR="000F4DC3" w:rsidRPr="003D46C3" w:rsidRDefault="000F4DC3" w:rsidP="00A75E63">
            <w:pPr>
              <w:jc w:val="center"/>
              <w:rPr>
                <w:sz w:val="22"/>
                <w:szCs w:val="22"/>
              </w:rPr>
            </w:pPr>
            <w:r w:rsidRPr="003D46C3">
              <w:rPr>
                <w:sz w:val="22"/>
                <w:szCs w:val="22"/>
              </w:rPr>
              <w:t>шт.</w:t>
            </w:r>
          </w:p>
        </w:tc>
        <w:tc>
          <w:tcPr>
            <w:tcW w:w="992" w:type="dxa"/>
          </w:tcPr>
          <w:p w14:paraId="73E65CD3" w14:textId="77777777" w:rsidR="000F4DC3" w:rsidRPr="003D46C3" w:rsidRDefault="000F4DC3" w:rsidP="00A75E63">
            <w:pPr>
              <w:jc w:val="center"/>
              <w:rPr>
                <w:sz w:val="22"/>
                <w:szCs w:val="22"/>
              </w:rPr>
            </w:pPr>
            <w:r w:rsidRPr="003D46C3">
              <w:rPr>
                <w:sz w:val="22"/>
                <w:szCs w:val="22"/>
              </w:rPr>
              <w:t>13</w:t>
            </w:r>
          </w:p>
        </w:tc>
        <w:tc>
          <w:tcPr>
            <w:tcW w:w="1134" w:type="dxa"/>
            <w:shd w:val="clear" w:color="auto" w:fill="auto"/>
          </w:tcPr>
          <w:p w14:paraId="6783F0A1" w14:textId="77777777" w:rsidR="000F4DC3" w:rsidRPr="003D46C3" w:rsidRDefault="000F4DC3" w:rsidP="00A75E63">
            <w:pPr>
              <w:jc w:val="center"/>
              <w:rPr>
                <w:sz w:val="22"/>
                <w:szCs w:val="22"/>
              </w:rPr>
            </w:pPr>
            <w:r w:rsidRPr="003D46C3">
              <w:rPr>
                <w:sz w:val="22"/>
                <w:szCs w:val="22"/>
              </w:rPr>
              <w:t>13</w:t>
            </w:r>
          </w:p>
        </w:tc>
        <w:tc>
          <w:tcPr>
            <w:tcW w:w="992" w:type="dxa"/>
            <w:shd w:val="clear" w:color="auto" w:fill="auto"/>
          </w:tcPr>
          <w:p w14:paraId="4BB33292" w14:textId="77777777" w:rsidR="000F4DC3" w:rsidRPr="003D46C3" w:rsidRDefault="000F4DC3" w:rsidP="00A75E63">
            <w:pPr>
              <w:jc w:val="center"/>
              <w:rPr>
                <w:sz w:val="22"/>
                <w:szCs w:val="22"/>
              </w:rPr>
            </w:pPr>
            <w:r w:rsidRPr="003D46C3">
              <w:rPr>
                <w:sz w:val="22"/>
                <w:szCs w:val="22"/>
              </w:rPr>
              <w:t>13</w:t>
            </w:r>
          </w:p>
        </w:tc>
        <w:tc>
          <w:tcPr>
            <w:tcW w:w="992" w:type="dxa"/>
            <w:gridSpan w:val="2"/>
            <w:shd w:val="clear" w:color="auto" w:fill="auto"/>
          </w:tcPr>
          <w:p w14:paraId="34A7DBF6" w14:textId="77777777" w:rsidR="000F4DC3" w:rsidRPr="003D46C3" w:rsidRDefault="000F4DC3" w:rsidP="00A75E63">
            <w:pPr>
              <w:jc w:val="center"/>
              <w:rPr>
                <w:sz w:val="22"/>
                <w:szCs w:val="22"/>
              </w:rPr>
            </w:pPr>
            <w:r w:rsidRPr="003D46C3">
              <w:rPr>
                <w:sz w:val="22"/>
                <w:szCs w:val="22"/>
              </w:rPr>
              <w:t>100,00</w:t>
            </w:r>
          </w:p>
        </w:tc>
        <w:tc>
          <w:tcPr>
            <w:tcW w:w="993" w:type="dxa"/>
            <w:shd w:val="clear" w:color="auto" w:fill="auto"/>
          </w:tcPr>
          <w:p w14:paraId="26AE4CCD" w14:textId="77777777" w:rsidR="000F4DC3" w:rsidRPr="003D46C3" w:rsidRDefault="000F4DC3" w:rsidP="00A75E63">
            <w:pPr>
              <w:jc w:val="center"/>
              <w:rPr>
                <w:sz w:val="22"/>
                <w:szCs w:val="22"/>
              </w:rPr>
            </w:pPr>
            <w:r w:rsidRPr="003D46C3">
              <w:rPr>
                <w:sz w:val="22"/>
                <w:szCs w:val="22"/>
              </w:rPr>
              <w:t>100</w:t>
            </w:r>
          </w:p>
        </w:tc>
      </w:tr>
      <w:tr w:rsidR="003D46C3" w:rsidRPr="003D46C3" w14:paraId="4022ACDB" w14:textId="77777777" w:rsidTr="000F4DC3">
        <w:trPr>
          <w:gridAfter w:val="1"/>
          <w:wAfter w:w="7" w:type="dxa"/>
          <w:trHeight w:val="124"/>
        </w:trPr>
        <w:tc>
          <w:tcPr>
            <w:tcW w:w="425" w:type="dxa"/>
            <w:vMerge/>
          </w:tcPr>
          <w:p w14:paraId="313E33DE" w14:textId="77777777" w:rsidR="000F4DC3" w:rsidRPr="003D46C3" w:rsidRDefault="000F4DC3" w:rsidP="00A75E63">
            <w:pPr>
              <w:jc w:val="center"/>
              <w:rPr>
                <w:sz w:val="22"/>
                <w:szCs w:val="22"/>
              </w:rPr>
            </w:pPr>
          </w:p>
        </w:tc>
        <w:tc>
          <w:tcPr>
            <w:tcW w:w="4537" w:type="dxa"/>
          </w:tcPr>
          <w:p w14:paraId="3A58947B" w14:textId="77777777" w:rsidR="000F4DC3" w:rsidRPr="003D46C3" w:rsidRDefault="000F4DC3" w:rsidP="00A75E63">
            <w:pPr>
              <w:rPr>
                <w:sz w:val="22"/>
                <w:szCs w:val="22"/>
              </w:rPr>
            </w:pPr>
            <w:r w:rsidRPr="003D46C3">
              <w:rPr>
                <w:sz w:val="22"/>
                <w:szCs w:val="22"/>
              </w:rPr>
              <w:t>образовательные учреждения, реализующие адаптированную образовательную программу для учащихся с нарушением интеллекта</w:t>
            </w:r>
          </w:p>
        </w:tc>
        <w:tc>
          <w:tcPr>
            <w:tcW w:w="709" w:type="dxa"/>
            <w:vAlign w:val="center"/>
          </w:tcPr>
          <w:p w14:paraId="7344FB70" w14:textId="77777777" w:rsidR="000F4DC3" w:rsidRPr="003D46C3" w:rsidRDefault="000F4DC3" w:rsidP="00A75E63">
            <w:pPr>
              <w:jc w:val="center"/>
              <w:rPr>
                <w:sz w:val="22"/>
                <w:szCs w:val="22"/>
              </w:rPr>
            </w:pPr>
            <w:r w:rsidRPr="003D46C3">
              <w:rPr>
                <w:sz w:val="22"/>
                <w:szCs w:val="22"/>
              </w:rPr>
              <w:t>шт.</w:t>
            </w:r>
          </w:p>
        </w:tc>
        <w:tc>
          <w:tcPr>
            <w:tcW w:w="992" w:type="dxa"/>
          </w:tcPr>
          <w:p w14:paraId="386EDFD7" w14:textId="77777777" w:rsidR="000F4DC3" w:rsidRPr="003D46C3" w:rsidRDefault="000F4DC3" w:rsidP="00A75E63">
            <w:pPr>
              <w:jc w:val="center"/>
              <w:rPr>
                <w:sz w:val="22"/>
                <w:szCs w:val="22"/>
              </w:rPr>
            </w:pPr>
            <w:r w:rsidRPr="003D46C3">
              <w:rPr>
                <w:sz w:val="22"/>
                <w:szCs w:val="22"/>
              </w:rPr>
              <w:t>0</w:t>
            </w:r>
          </w:p>
        </w:tc>
        <w:tc>
          <w:tcPr>
            <w:tcW w:w="1134" w:type="dxa"/>
            <w:shd w:val="clear" w:color="auto" w:fill="auto"/>
          </w:tcPr>
          <w:p w14:paraId="108E012B" w14:textId="77777777" w:rsidR="000F4DC3" w:rsidRPr="003D46C3" w:rsidRDefault="000F4DC3" w:rsidP="00A75E63">
            <w:pPr>
              <w:jc w:val="center"/>
              <w:rPr>
                <w:sz w:val="22"/>
                <w:szCs w:val="22"/>
              </w:rPr>
            </w:pPr>
            <w:r w:rsidRPr="003D46C3">
              <w:rPr>
                <w:sz w:val="22"/>
                <w:szCs w:val="22"/>
              </w:rPr>
              <w:t>0</w:t>
            </w:r>
          </w:p>
        </w:tc>
        <w:tc>
          <w:tcPr>
            <w:tcW w:w="992" w:type="dxa"/>
            <w:shd w:val="clear" w:color="auto" w:fill="auto"/>
          </w:tcPr>
          <w:p w14:paraId="32CF7BBB" w14:textId="77777777" w:rsidR="000F4DC3" w:rsidRPr="003D46C3" w:rsidRDefault="000F4DC3" w:rsidP="00A75E63">
            <w:pPr>
              <w:jc w:val="center"/>
              <w:rPr>
                <w:sz w:val="22"/>
                <w:szCs w:val="22"/>
              </w:rPr>
            </w:pPr>
            <w:r w:rsidRPr="003D46C3">
              <w:rPr>
                <w:sz w:val="22"/>
                <w:szCs w:val="22"/>
              </w:rPr>
              <w:t>0</w:t>
            </w:r>
          </w:p>
        </w:tc>
        <w:tc>
          <w:tcPr>
            <w:tcW w:w="992" w:type="dxa"/>
            <w:gridSpan w:val="2"/>
            <w:shd w:val="clear" w:color="auto" w:fill="auto"/>
          </w:tcPr>
          <w:p w14:paraId="5CCA75BF" w14:textId="77777777" w:rsidR="000F4DC3" w:rsidRPr="003D46C3" w:rsidRDefault="000F4DC3" w:rsidP="00A75E63">
            <w:pPr>
              <w:jc w:val="center"/>
              <w:rPr>
                <w:sz w:val="22"/>
                <w:szCs w:val="22"/>
              </w:rPr>
            </w:pPr>
            <w:r w:rsidRPr="003D46C3">
              <w:rPr>
                <w:sz w:val="22"/>
                <w:szCs w:val="22"/>
              </w:rPr>
              <w:t>100</w:t>
            </w:r>
          </w:p>
        </w:tc>
        <w:tc>
          <w:tcPr>
            <w:tcW w:w="993" w:type="dxa"/>
            <w:shd w:val="clear" w:color="auto" w:fill="auto"/>
          </w:tcPr>
          <w:p w14:paraId="5E13FECB" w14:textId="77777777" w:rsidR="000F4DC3" w:rsidRPr="003D46C3" w:rsidRDefault="000F4DC3" w:rsidP="00A75E63">
            <w:pPr>
              <w:jc w:val="center"/>
              <w:rPr>
                <w:sz w:val="22"/>
                <w:szCs w:val="22"/>
              </w:rPr>
            </w:pPr>
            <w:r w:rsidRPr="003D46C3">
              <w:rPr>
                <w:sz w:val="22"/>
                <w:szCs w:val="22"/>
              </w:rPr>
              <w:t>0</w:t>
            </w:r>
          </w:p>
        </w:tc>
      </w:tr>
      <w:tr w:rsidR="003D46C3" w:rsidRPr="003D46C3" w14:paraId="49063000" w14:textId="77777777" w:rsidTr="000F4DC3">
        <w:trPr>
          <w:gridAfter w:val="1"/>
          <w:wAfter w:w="7" w:type="dxa"/>
          <w:trHeight w:val="124"/>
        </w:trPr>
        <w:tc>
          <w:tcPr>
            <w:tcW w:w="425" w:type="dxa"/>
            <w:vMerge/>
          </w:tcPr>
          <w:p w14:paraId="0D4E11BF" w14:textId="77777777" w:rsidR="000F4DC3" w:rsidRPr="003D46C3" w:rsidRDefault="000F4DC3" w:rsidP="00A75E63">
            <w:pPr>
              <w:jc w:val="center"/>
              <w:rPr>
                <w:sz w:val="22"/>
                <w:szCs w:val="22"/>
              </w:rPr>
            </w:pPr>
          </w:p>
        </w:tc>
        <w:tc>
          <w:tcPr>
            <w:tcW w:w="4537" w:type="dxa"/>
          </w:tcPr>
          <w:p w14:paraId="070B8B1B" w14:textId="77777777" w:rsidR="000F4DC3" w:rsidRPr="003D46C3" w:rsidRDefault="000F4DC3" w:rsidP="00A75E63">
            <w:pPr>
              <w:rPr>
                <w:sz w:val="22"/>
                <w:szCs w:val="22"/>
              </w:rPr>
            </w:pPr>
            <w:r w:rsidRPr="003D46C3">
              <w:rPr>
                <w:sz w:val="22"/>
                <w:szCs w:val="22"/>
              </w:rPr>
              <w:t>учреждений дополнительного образования</w:t>
            </w:r>
          </w:p>
        </w:tc>
        <w:tc>
          <w:tcPr>
            <w:tcW w:w="709" w:type="dxa"/>
            <w:vAlign w:val="center"/>
          </w:tcPr>
          <w:p w14:paraId="60E43F8E" w14:textId="77777777" w:rsidR="000F4DC3" w:rsidRPr="003D46C3" w:rsidRDefault="000F4DC3" w:rsidP="00A75E63">
            <w:pPr>
              <w:jc w:val="center"/>
              <w:rPr>
                <w:sz w:val="22"/>
                <w:szCs w:val="22"/>
              </w:rPr>
            </w:pPr>
            <w:r w:rsidRPr="003D46C3">
              <w:rPr>
                <w:sz w:val="22"/>
                <w:szCs w:val="22"/>
              </w:rPr>
              <w:t>шт.</w:t>
            </w:r>
          </w:p>
        </w:tc>
        <w:tc>
          <w:tcPr>
            <w:tcW w:w="992" w:type="dxa"/>
          </w:tcPr>
          <w:p w14:paraId="2F6725FF" w14:textId="77777777" w:rsidR="000F4DC3" w:rsidRPr="003D46C3" w:rsidRDefault="000F4DC3" w:rsidP="00A75E63">
            <w:pPr>
              <w:jc w:val="center"/>
              <w:rPr>
                <w:sz w:val="22"/>
                <w:szCs w:val="22"/>
              </w:rPr>
            </w:pPr>
            <w:r w:rsidRPr="003D46C3">
              <w:rPr>
                <w:sz w:val="22"/>
                <w:szCs w:val="22"/>
              </w:rPr>
              <w:t>3</w:t>
            </w:r>
          </w:p>
        </w:tc>
        <w:tc>
          <w:tcPr>
            <w:tcW w:w="1134" w:type="dxa"/>
            <w:shd w:val="clear" w:color="auto" w:fill="auto"/>
          </w:tcPr>
          <w:p w14:paraId="23296155" w14:textId="77777777" w:rsidR="000F4DC3" w:rsidRPr="003D46C3" w:rsidRDefault="000F4DC3" w:rsidP="00A75E63">
            <w:pPr>
              <w:jc w:val="center"/>
              <w:rPr>
                <w:sz w:val="22"/>
                <w:szCs w:val="22"/>
              </w:rPr>
            </w:pPr>
            <w:r w:rsidRPr="003D46C3">
              <w:rPr>
                <w:sz w:val="22"/>
                <w:szCs w:val="22"/>
              </w:rPr>
              <w:t>3</w:t>
            </w:r>
          </w:p>
        </w:tc>
        <w:tc>
          <w:tcPr>
            <w:tcW w:w="992" w:type="dxa"/>
            <w:shd w:val="clear" w:color="auto" w:fill="auto"/>
          </w:tcPr>
          <w:p w14:paraId="0587CE7A" w14:textId="77777777" w:rsidR="000F4DC3" w:rsidRPr="003D46C3" w:rsidRDefault="000F4DC3" w:rsidP="00A75E63">
            <w:pPr>
              <w:jc w:val="center"/>
              <w:rPr>
                <w:sz w:val="22"/>
                <w:szCs w:val="22"/>
              </w:rPr>
            </w:pPr>
            <w:r w:rsidRPr="003D46C3">
              <w:rPr>
                <w:sz w:val="22"/>
                <w:szCs w:val="22"/>
              </w:rPr>
              <w:t>3</w:t>
            </w:r>
          </w:p>
        </w:tc>
        <w:tc>
          <w:tcPr>
            <w:tcW w:w="992" w:type="dxa"/>
            <w:gridSpan w:val="2"/>
            <w:shd w:val="clear" w:color="auto" w:fill="auto"/>
          </w:tcPr>
          <w:p w14:paraId="4608D491" w14:textId="77777777" w:rsidR="000F4DC3" w:rsidRPr="003D46C3" w:rsidRDefault="000F4DC3" w:rsidP="00A75E63">
            <w:pPr>
              <w:jc w:val="center"/>
              <w:rPr>
                <w:sz w:val="22"/>
                <w:szCs w:val="22"/>
              </w:rPr>
            </w:pPr>
            <w:r w:rsidRPr="003D46C3">
              <w:rPr>
                <w:sz w:val="22"/>
                <w:szCs w:val="22"/>
              </w:rPr>
              <w:t>100</w:t>
            </w:r>
          </w:p>
        </w:tc>
        <w:tc>
          <w:tcPr>
            <w:tcW w:w="993" w:type="dxa"/>
            <w:shd w:val="clear" w:color="auto" w:fill="auto"/>
          </w:tcPr>
          <w:p w14:paraId="5BCFABFF" w14:textId="77777777" w:rsidR="000F4DC3" w:rsidRPr="003D46C3" w:rsidRDefault="000F4DC3" w:rsidP="00A75E63">
            <w:pPr>
              <w:jc w:val="center"/>
              <w:rPr>
                <w:sz w:val="22"/>
                <w:szCs w:val="22"/>
              </w:rPr>
            </w:pPr>
            <w:r w:rsidRPr="003D46C3">
              <w:rPr>
                <w:sz w:val="22"/>
                <w:szCs w:val="22"/>
              </w:rPr>
              <w:t>100</w:t>
            </w:r>
          </w:p>
        </w:tc>
      </w:tr>
      <w:tr w:rsidR="003D46C3" w:rsidRPr="003D46C3" w14:paraId="281500EC" w14:textId="77777777" w:rsidTr="000F4DC3">
        <w:trPr>
          <w:gridAfter w:val="1"/>
          <w:wAfter w:w="7" w:type="dxa"/>
          <w:trHeight w:val="601"/>
        </w:trPr>
        <w:tc>
          <w:tcPr>
            <w:tcW w:w="425" w:type="dxa"/>
            <w:vMerge w:val="restart"/>
          </w:tcPr>
          <w:p w14:paraId="0D6C4C17" w14:textId="77777777" w:rsidR="000F4DC3" w:rsidRPr="003D46C3" w:rsidRDefault="000F4DC3" w:rsidP="00A75E63">
            <w:pPr>
              <w:jc w:val="center"/>
              <w:rPr>
                <w:sz w:val="22"/>
                <w:szCs w:val="22"/>
              </w:rPr>
            </w:pPr>
          </w:p>
          <w:p w14:paraId="0EAFCAE7" w14:textId="77777777" w:rsidR="000F4DC3" w:rsidRPr="003D46C3" w:rsidRDefault="000F4DC3" w:rsidP="00A75E63">
            <w:pPr>
              <w:jc w:val="center"/>
              <w:rPr>
                <w:sz w:val="22"/>
                <w:szCs w:val="22"/>
              </w:rPr>
            </w:pPr>
            <w:r w:rsidRPr="003D46C3">
              <w:rPr>
                <w:sz w:val="22"/>
                <w:szCs w:val="22"/>
              </w:rPr>
              <w:t>2</w:t>
            </w:r>
          </w:p>
        </w:tc>
        <w:tc>
          <w:tcPr>
            <w:tcW w:w="4537" w:type="dxa"/>
          </w:tcPr>
          <w:p w14:paraId="0907AA68" w14:textId="77777777" w:rsidR="000F4DC3" w:rsidRPr="003D46C3" w:rsidRDefault="000F4DC3" w:rsidP="00A75E63">
            <w:pPr>
              <w:rPr>
                <w:b/>
                <w:sz w:val="22"/>
                <w:szCs w:val="22"/>
              </w:rPr>
            </w:pPr>
            <w:r w:rsidRPr="003D46C3">
              <w:rPr>
                <w:b/>
                <w:sz w:val="22"/>
                <w:szCs w:val="22"/>
              </w:rPr>
              <w:t>Количество детей, обучающихся в образовательных учреждениях по типам:</w:t>
            </w:r>
          </w:p>
        </w:tc>
        <w:tc>
          <w:tcPr>
            <w:tcW w:w="709" w:type="dxa"/>
            <w:vAlign w:val="center"/>
          </w:tcPr>
          <w:p w14:paraId="06210AE3" w14:textId="77777777" w:rsidR="000F4DC3" w:rsidRPr="003D46C3" w:rsidRDefault="000F4DC3" w:rsidP="00A75E63">
            <w:pPr>
              <w:jc w:val="center"/>
              <w:rPr>
                <w:sz w:val="22"/>
                <w:szCs w:val="22"/>
              </w:rPr>
            </w:pPr>
          </w:p>
        </w:tc>
        <w:tc>
          <w:tcPr>
            <w:tcW w:w="992" w:type="dxa"/>
          </w:tcPr>
          <w:p w14:paraId="3CAB554C" w14:textId="77777777" w:rsidR="000F4DC3" w:rsidRPr="003D46C3" w:rsidRDefault="000F4DC3" w:rsidP="00A75E63">
            <w:pPr>
              <w:jc w:val="center"/>
              <w:rPr>
                <w:sz w:val="22"/>
                <w:szCs w:val="22"/>
              </w:rPr>
            </w:pPr>
          </w:p>
        </w:tc>
        <w:tc>
          <w:tcPr>
            <w:tcW w:w="1134" w:type="dxa"/>
            <w:shd w:val="clear" w:color="auto" w:fill="auto"/>
          </w:tcPr>
          <w:p w14:paraId="13F40C3E" w14:textId="77777777" w:rsidR="000F4DC3" w:rsidRPr="003D46C3" w:rsidRDefault="000F4DC3" w:rsidP="00A75E63">
            <w:pPr>
              <w:jc w:val="center"/>
              <w:rPr>
                <w:sz w:val="22"/>
                <w:szCs w:val="22"/>
              </w:rPr>
            </w:pPr>
          </w:p>
        </w:tc>
        <w:tc>
          <w:tcPr>
            <w:tcW w:w="992" w:type="dxa"/>
            <w:shd w:val="clear" w:color="auto" w:fill="auto"/>
          </w:tcPr>
          <w:p w14:paraId="148672E1" w14:textId="77777777" w:rsidR="000F4DC3" w:rsidRPr="003D46C3" w:rsidRDefault="000F4DC3" w:rsidP="00A75E63">
            <w:pPr>
              <w:jc w:val="center"/>
              <w:rPr>
                <w:sz w:val="22"/>
                <w:szCs w:val="22"/>
              </w:rPr>
            </w:pPr>
          </w:p>
        </w:tc>
        <w:tc>
          <w:tcPr>
            <w:tcW w:w="992" w:type="dxa"/>
            <w:gridSpan w:val="2"/>
            <w:shd w:val="clear" w:color="auto" w:fill="auto"/>
          </w:tcPr>
          <w:p w14:paraId="04F1D8BD" w14:textId="77777777" w:rsidR="000F4DC3" w:rsidRPr="003D46C3" w:rsidRDefault="000F4DC3" w:rsidP="00A75E63">
            <w:pPr>
              <w:rPr>
                <w:sz w:val="22"/>
                <w:szCs w:val="22"/>
              </w:rPr>
            </w:pPr>
          </w:p>
        </w:tc>
        <w:tc>
          <w:tcPr>
            <w:tcW w:w="993" w:type="dxa"/>
            <w:shd w:val="clear" w:color="auto" w:fill="auto"/>
          </w:tcPr>
          <w:p w14:paraId="4D148A93" w14:textId="77777777" w:rsidR="000F4DC3" w:rsidRPr="003D46C3" w:rsidRDefault="000F4DC3" w:rsidP="00A75E63">
            <w:pPr>
              <w:rPr>
                <w:sz w:val="22"/>
                <w:szCs w:val="22"/>
              </w:rPr>
            </w:pPr>
          </w:p>
        </w:tc>
      </w:tr>
      <w:tr w:rsidR="003D46C3" w:rsidRPr="003D46C3" w14:paraId="42D9F736" w14:textId="77777777" w:rsidTr="000F4DC3">
        <w:trPr>
          <w:gridAfter w:val="1"/>
          <w:wAfter w:w="7" w:type="dxa"/>
          <w:trHeight w:val="481"/>
        </w:trPr>
        <w:tc>
          <w:tcPr>
            <w:tcW w:w="425" w:type="dxa"/>
            <w:vMerge/>
          </w:tcPr>
          <w:p w14:paraId="48D11734" w14:textId="77777777" w:rsidR="000F4DC3" w:rsidRPr="003D46C3" w:rsidRDefault="000F4DC3" w:rsidP="00A75E63">
            <w:pPr>
              <w:jc w:val="center"/>
              <w:rPr>
                <w:sz w:val="22"/>
                <w:szCs w:val="22"/>
              </w:rPr>
            </w:pPr>
          </w:p>
        </w:tc>
        <w:tc>
          <w:tcPr>
            <w:tcW w:w="4537" w:type="dxa"/>
          </w:tcPr>
          <w:p w14:paraId="18740BF2" w14:textId="77777777" w:rsidR="000F4DC3" w:rsidRPr="003D46C3" w:rsidRDefault="000F4DC3" w:rsidP="00A75E63">
            <w:pPr>
              <w:rPr>
                <w:sz w:val="22"/>
                <w:szCs w:val="22"/>
              </w:rPr>
            </w:pPr>
            <w:r w:rsidRPr="003D46C3">
              <w:rPr>
                <w:sz w:val="22"/>
                <w:szCs w:val="22"/>
              </w:rPr>
              <w:t>- в дошкольных образовательных учреждениях</w:t>
            </w:r>
          </w:p>
        </w:tc>
        <w:tc>
          <w:tcPr>
            <w:tcW w:w="709" w:type="dxa"/>
            <w:vAlign w:val="center"/>
          </w:tcPr>
          <w:p w14:paraId="36FB0587" w14:textId="77777777" w:rsidR="000F4DC3" w:rsidRPr="003D46C3" w:rsidRDefault="000F4DC3" w:rsidP="00A75E63">
            <w:pPr>
              <w:jc w:val="center"/>
              <w:rPr>
                <w:sz w:val="22"/>
                <w:szCs w:val="22"/>
              </w:rPr>
            </w:pPr>
            <w:r w:rsidRPr="003D46C3">
              <w:rPr>
                <w:sz w:val="22"/>
                <w:szCs w:val="22"/>
              </w:rPr>
              <w:t>чел.</w:t>
            </w:r>
          </w:p>
        </w:tc>
        <w:tc>
          <w:tcPr>
            <w:tcW w:w="992" w:type="dxa"/>
          </w:tcPr>
          <w:p w14:paraId="570FD1E0" w14:textId="77777777" w:rsidR="000F4DC3" w:rsidRPr="003D46C3" w:rsidRDefault="000F4DC3" w:rsidP="00A75E63">
            <w:pPr>
              <w:jc w:val="center"/>
              <w:rPr>
                <w:sz w:val="22"/>
                <w:szCs w:val="22"/>
              </w:rPr>
            </w:pPr>
            <w:r w:rsidRPr="003D46C3">
              <w:rPr>
                <w:sz w:val="22"/>
                <w:szCs w:val="22"/>
              </w:rPr>
              <w:t>691</w:t>
            </w:r>
          </w:p>
        </w:tc>
        <w:tc>
          <w:tcPr>
            <w:tcW w:w="1134" w:type="dxa"/>
            <w:shd w:val="clear" w:color="auto" w:fill="auto"/>
          </w:tcPr>
          <w:p w14:paraId="14F3634E" w14:textId="77777777" w:rsidR="000F4DC3" w:rsidRPr="003D46C3" w:rsidRDefault="000F4DC3" w:rsidP="00A75E63">
            <w:pPr>
              <w:jc w:val="center"/>
              <w:rPr>
                <w:sz w:val="22"/>
                <w:szCs w:val="22"/>
              </w:rPr>
            </w:pPr>
            <w:r w:rsidRPr="003D46C3">
              <w:rPr>
                <w:sz w:val="22"/>
                <w:szCs w:val="22"/>
              </w:rPr>
              <w:t>702,7</w:t>
            </w:r>
          </w:p>
        </w:tc>
        <w:tc>
          <w:tcPr>
            <w:tcW w:w="992" w:type="dxa"/>
            <w:shd w:val="clear" w:color="auto" w:fill="auto"/>
          </w:tcPr>
          <w:p w14:paraId="58357483" w14:textId="77777777" w:rsidR="000F4DC3" w:rsidRPr="003D46C3" w:rsidRDefault="000F4DC3" w:rsidP="00A75E63">
            <w:pPr>
              <w:jc w:val="center"/>
              <w:rPr>
                <w:sz w:val="22"/>
                <w:szCs w:val="22"/>
              </w:rPr>
            </w:pPr>
            <w:r w:rsidRPr="003D46C3">
              <w:rPr>
                <w:sz w:val="22"/>
                <w:szCs w:val="22"/>
              </w:rPr>
              <w:t>654</w:t>
            </w:r>
          </w:p>
        </w:tc>
        <w:tc>
          <w:tcPr>
            <w:tcW w:w="992" w:type="dxa"/>
            <w:gridSpan w:val="2"/>
            <w:shd w:val="clear" w:color="auto" w:fill="auto"/>
          </w:tcPr>
          <w:p w14:paraId="15C3A2E1" w14:textId="77777777" w:rsidR="000F4DC3" w:rsidRPr="003D46C3" w:rsidRDefault="000F4DC3" w:rsidP="00A75E63">
            <w:pPr>
              <w:jc w:val="center"/>
              <w:rPr>
                <w:sz w:val="22"/>
                <w:szCs w:val="22"/>
              </w:rPr>
            </w:pPr>
            <w:r w:rsidRPr="003D46C3">
              <w:rPr>
                <w:sz w:val="22"/>
                <w:szCs w:val="22"/>
              </w:rPr>
              <w:t>93,00</w:t>
            </w:r>
          </w:p>
        </w:tc>
        <w:tc>
          <w:tcPr>
            <w:tcW w:w="993" w:type="dxa"/>
            <w:shd w:val="clear" w:color="auto" w:fill="auto"/>
          </w:tcPr>
          <w:p w14:paraId="0D4C4AB0" w14:textId="77777777" w:rsidR="000F4DC3" w:rsidRPr="003D46C3" w:rsidRDefault="000F4DC3" w:rsidP="00A75E63">
            <w:pPr>
              <w:jc w:val="center"/>
              <w:rPr>
                <w:sz w:val="22"/>
                <w:szCs w:val="22"/>
              </w:rPr>
            </w:pPr>
            <w:r w:rsidRPr="003D46C3">
              <w:rPr>
                <w:sz w:val="22"/>
                <w:szCs w:val="22"/>
              </w:rPr>
              <w:t>94,6</w:t>
            </w:r>
          </w:p>
        </w:tc>
      </w:tr>
      <w:tr w:rsidR="003D46C3" w:rsidRPr="003D46C3" w14:paraId="1E232C5F" w14:textId="77777777" w:rsidTr="000F4DC3">
        <w:trPr>
          <w:gridAfter w:val="1"/>
          <w:wAfter w:w="7" w:type="dxa"/>
          <w:trHeight w:val="360"/>
        </w:trPr>
        <w:tc>
          <w:tcPr>
            <w:tcW w:w="425" w:type="dxa"/>
            <w:vMerge/>
          </w:tcPr>
          <w:p w14:paraId="3EEDB214" w14:textId="77777777" w:rsidR="000F4DC3" w:rsidRPr="003D46C3" w:rsidRDefault="000F4DC3" w:rsidP="00A75E63">
            <w:pPr>
              <w:jc w:val="center"/>
              <w:rPr>
                <w:sz w:val="22"/>
                <w:szCs w:val="22"/>
              </w:rPr>
            </w:pPr>
          </w:p>
        </w:tc>
        <w:tc>
          <w:tcPr>
            <w:tcW w:w="4537" w:type="dxa"/>
          </w:tcPr>
          <w:p w14:paraId="79AF5B89" w14:textId="7703E8DA" w:rsidR="000F4DC3" w:rsidRPr="003D46C3" w:rsidRDefault="000F4DC3" w:rsidP="00DE3DCC">
            <w:pPr>
              <w:rPr>
                <w:sz w:val="22"/>
                <w:szCs w:val="22"/>
              </w:rPr>
            </w:pPr>
            <w:r w:rsidRPr="003D46C3">
              <w:rPr>
                <w:sz w:val="22"/>
                <w:szCs w:val="22"/>
              </w:rPr>
              <w:t>- в общеобразовательных дневных школах</w:t>
            </w:r>
          </w:p>
        </w:tc>
        <w:tc>
          <w:tcPr>
            <w:tcW w:w="709" w:type="dxa"/>
          </w:tcPr>
          <w:p w14:paraId="57578117" w14:textId="77777777" w:rsidR="000F4DC3" w:rsidRPr="003D46C3" w:rsidRDefault="000F4DC3" w:rsidP="00A75E63">
            <w:pPr>
              <w:jc w:val="center"/>
              <w:rPr>
                <w:sz w:val="22"/>
                <w:szCs w:val="22"/>
              </w:rPr>
            </w:pPr>
            <w:r w:rsidRPr="003D46C3">
              <w:rPr>
                <w:sz w:val="22"/>
                <w:szCs w:val="22"/>
              </w:rPr>
              <w:t>чел.</w:t>
            </w:r>
          </w:p>
        </w:tc>
        <w:tc>
          <w:tcPr>
            <w:tcW w:w="992" w:type="dxa"/>
          </w:tcPr>
          <w:p w14:paraId="530045F7" w14:textId="77777777" w:rsidR="000F4DC3" w:rsidRPr="003D46C3" w:rsidRDefault="000F4DC3" w:rsidP="00A75E63">
            <w:pPr>
              <w:jc w:val="center"/>
              <w:rPr>
                <w:sz w:val="22"/>
                <w:szCs w:val="22"/>
              </w:rPr>
            </w:pPr>
            <w:r w:rsidRPr="003D46C3">
              <w:rPr>
                <w:sz w:val="22"/>
                <w:szCs w:val="22"/>
              </w:rPr>
              <w:t>2597</w:t>
            </w:r>
          </w:p>
        </w:tc>
        <w:tc>
          <w:tcPr>
            <w:tcW w:w="1134" w:type="dxa"/>
            <w:shd w:val="clear" w:color="auto" w:fill="auto"/>
          </w:tcPr>
          <w:p w14:paraId="4C89032D" w14:textId="77777777" w:rsidR="000F4DC3" w:rsidRPr="003D46C3" w:rsidRDefault="000F4DC3" w:rsidP="00A75E63">
            <w:pPr>
              <w:jc w:val="center"/>
              <w:rPr>
                <w:sz w:val="22"/>
                <w:szCs w:val="22"/>
              </w:rPr>
            </w:pPr>
            <w:r w:rsidRPr="003D46C3">
              <w:rPr>
                <w:sz w:val="22"/>
                <w:szCs w:val="22"/>
              </w:rPr>
              <w:t>2662</w:t>
            </w:r>
          </w:p>
        </w:tc>
        <w:tc>
          <w:tcPr>
            <w:tcW w:w="992" w:type="dxa"/>
            <w:shd w:val="clear" w:color="auto" w:fill="auto"/>
          </w:tcPr>
          <w:p w14:paraId="3F4BA526" w14:textId="77777777" w:rsidR="000F4DC3" w:rsidRPr="003D46C3" w:rsidRDefault="000F4DC3" w:rsidP="00A75E63">
            <w:pPr>
              <w:jc w:val="center"/>
              <w:rPr>
                <w:sz w:val="22"/>
                <w:szCs w:val="22"/>
              </w:rPr>
            </w:pPr>
            <w:r w:rsidRPr="003D46C3">
              <w:rPr>
                <w:sz w:val="22"/>
                <w:szCs w:val="22"/>
              </w:rPr>
              <w:t>2571</w:t>
            </w:r>
          </w:p>
        </w:tc>
        <w:tc>
          <w:tcPr>
            <w:tcW w:w="992" w:type="dxa"/>
            <w:gridSpan w:val="2"/>
            <w:shd w:val="clear" w:color="auto" w:fill="auto"/>
          </w:tcPr>
          <w:p w14:paraId="540B6770" w14:textId="77777777" w:rsidR="000F4DC3" w:rsidRPr="003D46C3" w:rsidRDefault="000F4DC3" w:rsidP="00A75E63">
            <w:pPr>
              <w:jc w:val="center"/>
              <w:rPr>
                <w:sz w:val="22"/>
                <w:szCs w:val="22"/>
              </w:rPr>
            </w:pPr>
            <w:r w:rsidRPr="003D46C3">
              <w:rPr>
                <w:sz w:val="22"/>
                <w:szCs w:val="22"/>
              </w:rPr>
              <w:t>96,6</w:t>
            </w:r>
          </w:p>
        </w:tc>
        <w:tc>
          <w:tcPr>
            <w:tcW w:w="993" w:type="dxa"/>
            <w:shd w:val="clear" w:color="auto" w:fill="auto"/>
          </w:tcPr>
          <w:p w14:paraId="548C1C36" w14:textId="77777777" w:rsidR="000F4DC3" w:rsidRPr="003D46C3" w:rsidRDefault="000F4DC3" w:rsidP="00A75E63">
            <w:pPr>
              <w:jc w:val="center"/>
              <w:rPr>
                <w:sz w:val="22"/>
                <w:szCs w:val="22"/>
              </w:rPr>
            </w:pPr>
            <w:r w:rsidRPr="003D46C3">
              <w:rPr>
                <w:sz w:val="22"/>
                <w:szCs w:val="22"/>
              </w:rPr>
              <w:t>99,0</w:t>
            </w:r>
          </w:p>
        </w:tc>
      </w:tr>
      <w:tr w:rsidR="003D46C3" w:rsidRPr="003D46C3" w14:paraId="07642191" w14:textId="77777777" w:rsidTr="000F4DC3">
        <w:trPr>
          <w:gridAfter w:val="1"/>
          <w:wAfter w:w="7" w:type="dxa"/>
          <w:trHeight w:val="481"/>
        </w:trPr>
        <w:tc>
          <w:tcPr>
            <w:tcW w:w="425" w:type="dxa"/>
            <w:vMerge/>
          </w:tcPr>
          <w:p w14:paraId="4669E971" w14:textId="77777777" w:rsidR="000F4DC3" w:rsidRPr="003D46C3" w:rsidRDefault="000F4DC3" w:rsidP="00A75E63">
            <w:pPr>
              <w:jc w:val="center"/>
              <w:rPr>
                <w:sz w:val="22"/>
                <w:szCs w:val="22"/>
              </w:rPr>
            </w:pPr>
          </w:p>
        </w:tc>
        <w:tc>
          <w:tcPr>
            <w:tcW w:w="4537" w:type="dxa"/>
          </w:tcPr>
          <w:p w14:paraId="682D5EFA" w14:textId="2F73F61C" w:rsidR="000F4DC3" w:rsidRPr="003D46C3" w:rsidRDefault="000F4DC3" w:rsidP="00A75E63">
            <w:pPr>
              <w:rPr>
                <w:sz w:val="22"/>
                <w:szCs w:val="22"/>
              </w:rPr>
            </w:pPr>
            <w:r w:rsidRPr="003D46C3">
              <w:rPr>
                <w:sz w:val="22"/>
                <w:szCs w:val="22"/>
              </w:rPr>
              <w:t xml:space="preserve">- в </w:t>
            </w:r>
            <w:r w:rsidR="00DE3DCC" w:rsidRPr="003D46C3">
              <w:rPr>
                <w:sz w:val="22"/>
                <w:szCs w:val="22"/>
              </w:rPr>
              <w:t>специальных образовательных</w:t>
            </w:r>
            <w:r w:rsidRPr="003D46C3">
              <w:rPr>
                <w:sz w:val="22"/>
                <w:szCs w:val="22"/>
              </w:rPr>
              <w:t xml:space="preserve"> учреждениях</w:t>
            </w:r>
          </w:p>
        </w:tc>
        <w:tc>
          <w:tcPr>
            <w:tcW w:w="709" w:type="dxa"/>
            <w:vAlign w:val="center"/>
          </w:tcPr>
          <w:p w14:paraId="2FA18F3D" w14:textId="77777777" w:rsidR="000F4DC3" w:rsidRPr="003D46C3" w:rsidRDefault="000F4DC3" w:rsidP="00A75E63">
            <w:pPr>
              <w:jc w:val="center"/>
              <w:rPr>
                <w:sz w:val="22"/>
                <w:szCs w:val="22"/>
              </w:rPr>
            </w:pPr>
            <w:r w:rsidRPr="003D46C3">
              <w:rPr>
                <w:sz w:val="22"/>
                <w:szCs w:val="22"/>
              </w:rPr>
              <w:t>чел.</w:t>
            </w:r>
          </w:p>
        </w:tc>
        <w:tc>
          <w:tcPr>
            <w:tcW w:w="992" w:type="dxa"/>
          </w:tcPr>
          <w:p w14:paraId="6400D8A5" w14:textId="77777777" w:rsidR="000F4DC3" w:rsidRPr="003D46C3" w:rsidRDefault="000F4DC3" w:rsidP="00A75E63">
            <w:pPr>
              <w:jc w:val="center"/>
              <w:rPr>
                <w:sz w:val="22"/>
                <w:szCs w:val="22"/>
              </w:rPr>
            </w:pPr>
            <w:r w:rsidRPr="003D46C3">
              <w:rPr>
                <w:sz w:val="22"/>
                <w:szCs w:val="22"/>
              </w:rPr>
              <w:t>0</w:t>
            </w:r>
          </w:p>
        </w:tc>
        <w:tc>
          <w:tcPr>
            <w:tcW w:w="1134" w:type="dxa"/>
            <w:shd w:val="clear" w:color="auto" w:fill="auto"/>
          </w:tcPr>
          <w:p w14:paraId="0F8428B5" w14:textId="77777777" w:rsidR="000F4DC3" w:rsidRPr="003D46C3" w:rsidRDefault="000F4DC3" w:rsidP="00A75E63">
            <w:pPr>
              <w:jc w:val="center"/>
              <w:rPr>
                <w:sz w:val="22"/>
                <w:szCs w:val="22"/>
              </w:rPr>
            </w:pPr>
            <w:r w:rsidRPr="003D46C3">
              <w:rPr>
                <w:sz w:val="22"/>
                <w:szCs w:val="22"/>
              </w:rPr>
              <w:t>0</w:t>
            </w:r>
          </w:p>
        </w:tc>
        <w:tc>
          <w:tcPr>
            <w:tcW w:w="992" w:type="dxa"/>
            <w:shd w:val="clear" w:color="auto" w:fill="auto"/>
          </w:tcPr>
          <w:p w14:paraId="5C1A5768" w14:textId="77777777" w:rsidR="000F4DC3" w:rsidRPr="003D46C3" w:rsidRDefault="000F4DC3" w:rsidP="00A75E63">
            <w:pPr>
              <w:jc w:val="center"/>
              <w:rPr>
                <w:sz w:val="22"/>
                <w:szCs w:val="22"/>
              </w:rPr>
            </w:pPr>
            <w:r w:rsidRPr="003D46C3">
              <w:rPr>
                <w:sz w:val="22"/>
                <w:szCs w:val="22"/>
              </w:rPr>
              <w:t>0</w:t>
            </w:r>
          </w:p>
        </w:tc>
        <w:tc>
          <w:tcPr>
            <w:tcW w:w="992" w:type="dxa"/>
            <w:gridSpan w:val="2"/>
            <w:shd w:val="clear" w:color="auto" w:fill="auto"/>
          </w:tcPr>
          <w:p w14:paraId="79981EB3" w14:textId="0EB559D4" w:rsidR="000F4DC3" w:rsidRPr="003D46C3" w:rsidRDefault="00DE3DCC" w:rsidP="00A75E63">
            <w:pPr>
              <w:jc w:val="center"/>
              <w:rPr>
                <w:sz w:val="22"/>
                <w:szCs w:val="22"/>
              </w:rPr>
            </w:pPr>
            <w:r w:rsidRPr="003D46C3">
              <w:rPr>
                <w:sz w:val="22"/>
                <w:szCs w:val="22"/>
              </w:rPr>
              <w:t>0</w:t>
            </w:r>
          </w:p>
        </w:tc>
        <w:tc>
          <w:tcPr>
            <w:tcW w:w="993" w:type="dxa"/>
            <w:shd w:val="clear" w:color="auto" w:fill="auto"/>
          </w:tcPr>
          <w:p w14:paraId="5BDEA4C6" w14:textId="5E43E2B2" w:rsidR="000F4DC3" w:rsidRPr="003D46C3" w:rsidRDefault="00DE3DCC" w:rsidP="00A75E63">
            <w:pPr>
              <w:jc w:val="center"/>
              <w:rPr>
                <w:sz w:val="22"/>
                <w:szCs w:val="22"/>
              </w:rPr>
            </w:pPr>
            <w:r w:rsidRPr="003D46C3">
              <w:rPr>
                <w:sz w:val="22"/>
                <w:szCs w:val="22"/>
              </w:rPr>
              <w:t>0</w:t>
            </w:r>
          </w:p>
        </w:tc>
      </w:tr>
      <w:tr w:rsidR="003D46C3" w:rsidRPr="003D46C3" w14:paraId="5B51A4F9" w14:textId="77777777" w:rsidTr="000F4DC3">
        <w:trPr>
          <w:gridAfter w:val="1"/>
          <w:wAfter w:w="7" w:type="dxa"/>
          <w:trHeight w:val="481"/>
        </w:trPr>
        <w:tc>
          <w:tcPr>
            <w:tcW w:w="425" w:type="dxa"/>
            <w:vMerge/>
          </w:tcPr>
          <w:p w14:paraId="27685ECA" w14:textId="77777777" w:rsidR="000F4DC3" w:rsidRPr="003D46C3" w:rsidRDefault="000F4DC3" w:rsidP="00A75E63">
            <w:pPr>
              <w:jc w:val="center"/>
              <w:rPr>
                <w:sz w:val="22"/>
                <w:szCs w:val="22"/>
              </w:rPr>
            </w:pPr>
          </w:p>
        </w:tc>
        <w:tc>
          <w:tcPr>
            <w:tcW w:w="4537" w:type="dxa"/>
          </w:tcPr>
          <w:p w14:paraId="6A093E2D" w14:textId="77777777" w:rsidR="000F4DC3" w:rsidRPr="003D46C3" w:rsidRDefault="000F4DC3" w:rsidP="00A75E63">
            <w:pPr>
              <w:rPr>
                <w:sz w:val="22"/>
                <w:szCs w:val="22"/>
              </w:rPr>
            </w:pPr>
            <w:r w:rsidRPr="003D46C3">
              <w:rPr>
                <w:sz w:val="22"/>
                <w:szCs w:val="22"/>
              </w:rPr>
              <w:t>- в учреждениях дополнительного образования</w:t>
            </w:r>
          </w:p>
        </w:tc>
        <w:tc>
          <w:tcPr>
            <w:tcW w:w="709" w:type="dxa"/>
            <w:vAlign w:val="center"/>
          </w:tcPr>
          <w:p w14:paraId="7FA33988" w14:textId="77777777" w:rsidR="000F4DC3" w:rsidRPr="003D46C3" w:rsidRDefault="000F4DC3" w:rsidP="00A75E63">
            <w:pPr>
              <w:jc w:val="center"/>
              <w:rPr>
                <w:sz w:val="22"/>
                <w:szCs w:val="22"/>
              </w:rPr>
            </w:pPr>
            <w:r w:rsidRPr="003D46C3">
              <w:rPr>
                <w:sz w:val="22"/>
                <w:szCs w:val="22"/>
              </w:rPr>
              <w:t>чел.</w:t>
            </w:r>
          </w:p>
        </w:tc>
        <w:tc>
          <w:tcPr>
            <w:tcW w:w="992" w:type="dxa"/>
          </w:tcPr>
          <w:p w14:paraId="33E319E8" w14:textId="77777777" w:rsidR="000F4DC3" w:rsidRPr="003D46C3" w:rsidRDefault="000F4DC3" w:rsidP="00A75E63">
            <w:pPr>
              <w:jc w:val="center"/>
              <w:rPr>
                <w:sz w:val="22"/>
                <w:szCs w:val="22"/>
              </w:rPr>
            </w:pPr>
            <w:r w:rsidRPr="003D46C3">
              <w:rPr>
                <w:sz w:val="22"/>
                <w:szCs w:val="22"/>
              </w:rPr>
              <w:t>2734</w:t>
            </w:r>
          </w:p>
        </w:tc>
        <w:tc>
          <w:tcPr>
            <w:tcW w:w="1134" w:type="dxa"/>
            <w:shd w:val="clear" w:color="auto" w:fill="auto"/>
          </w:tcPr>
          <w:p w14:paraId="2A65AABB" w14:textId="77777777" w:rsidR="000F4DC3" w:rsidRPr="003D46C3" w:rsidRDefault="000F4DC3" w:rsidP="00A75E63">
            <w:pPr>
              <w:jc w:val="center"/>
              <w:rPr>
                <w:sz w:val="22"/>
                <w:szCs w:val="22"/>
              </w:rPr>
            </w:pPr>
            <w:r w:rsidRPr="003D46C3">
              <w:rPr>
                <w:sz w:val="22"/>
                <w:szCs w:val="22"/>
              </w:rPr>
              <w:t>2472</w:t>
            </w:r>
          </w:p>
          <w:p w14:paraId="19538C6C" w14:textId="77777777" w:rsidR="000F4DC3" w:rsidRPr="003D46C3" w:rsidRDefault="000F4DC3" w:rsidP="00A75E63">
            <w:pPr>
              <w:jc w:val="center"/>
              <w:rPr>
                <w:sz w:val="22"/>
                <w:szCs w:val="22"/>
              </w:rPr>
            </w:pPr>
          </w:p>
        </w:tc>
        <w:tc>
          <w:tcPr>
            <w:tcW w:w="992" w:type="dxa"/>
            <w:shd w:val="clear" w:color="auto" w:fill="auto"/>
          </w:tcPr>
          <w:p w14:paraId="353EBF76" w14:textId="77777777" w:rsidR="000F4DC3" w:rsidRPr="003D46C3" w:rsidRDefault="000F4DC3" w:rsidP="00A75E63">
            <w:pPr>
              <w:jc w:val="center"/>
              <w:rPr>
                <w:sz w:val="22"/>
                <w:szCs w:val="22"/>
              </w:rPr>
            </w:pPr>
            <w:r w:rsidRPr="003D46C3">
              <w:rPr>
                <w:sz w:val="22"/>
                <w:szCs w:val="22"/>
              </w:rPr>
              <w:t>2276</w:t>
            </w:r>
          </w:p>
          <w:p w14:paraId="4343DC7F" w14:textId="77777777" w:rsidR="000F4DC3" w:rsidRPr="003D46C3" w:rsidRDefault="000F4DC3" w:rsidP="00A75E63">
            <w:pPr>
              <w:jc w:val="center"/>
              <w:rPr>
                <w:sz w:val="22"/>
                <w:szCs w:val="22"/>
              </w:rPr>
            </w:pPr>
          </w:p>
        </w:tc>
        <w:tc>
          <w:tcPr>
            <w:tcW w:w="992" w:type="dxa"/>
            <w:gridSpan w:val="2"/>
            <w:shd w:val="clear" w:color="auto" w:fill="auto"/>
          </w:tcPr>
          <w:p w14:paraId="1D6ECAAE" w14:textId="77777777" w:rsidR="000F4DC3" w:rsidRPr="003D46C3" w:rsidRDefault="000F4DC3" w:rsidP="00A75E63">
            <w:pPr>
              <w:jc w:val="center"/>
              <w:rPr>
                <w:sz w:val="22"/>
                <w:szCs w:val="22"/>
              </w:rPr>
            </w:pPr>
            <w:r w:rsidRPr="003D46C3">
              <w:rPr>
                <w:sz w:val="22"/>
                <w:szCs w:val="22"/>
              </w:rPr>
              <w:t>92</w:t>
            </w:r>
          </w:p>
        </w:tc>
        <w:tc>
          <w:tcPr>
            <w:tcW w:w="993" w:type="dxa"/>
            <w:shd w:val="clear" w:color="auto" w:fill="auto"/>
          </w:tcPr>
          <w:p w14:paraId="3E62472F" w14:textId="77777777" w:rsidR="000F4DC3" w:rsidRPr="003D46C3" w:rsidRDefault="000F4DC3" w:rsidP="00A75E63">
            <w:pPr>
              <w:jc w:val="center"/>
              <w:rPr>
                <w:sz w:val="22"/>
                <w:szCs w:val="22"/>
              </w:rPr>
            </w:pPr>
            <w:r w:rsidRPr="003D46C3">
              <w:rPr>
                <w:sz w:val="22"/>
                <w:szCs w:val="22"/>
              </w:rPr>
              <w:t>83,2</w:t>
            </w:r>
          </w:p>
        </w:tc>
      </w:tr>
      <w:tr w:rsidR="003D46C3" w:rsidRPr="003D46C3" w14:paraId="10CBBABD" w14:textId="77777777" w:rsidTr="000F4DC3">
        <w:trPr>
          <w:gridAfter w:val="1"/>
          <w:wAfter w:w="7" w:type="dxa"/>
          <w:trHeight w:val="946"/>
        </w:trPr>
        <w:tc>
          <w:tcPr>
            <w:tcW w:w="425" w:type="dxa"/>
          </w:tcPr>
          <w:p w14:paraId="6632C88F" w14:textId="77777777" w:rsidR="000F4DC3" w:rsidRPr="003D46C3" w:rsidRDefault="000F4DC3" w:rsidP="00A75E63">
            <w:pPr>
              <w:jc w:val="center"/>
              <w:rPr>
                <w:sz w:val="22"/>
                <w:szCs w:val="22"/>
              </w:rPr>
            </w:pPr>
          </w:p>
          <w:p w14:paraId="45450990" w14:textId="77777777" w:rsidR="000F4DC3" w:rsidRPr="003D46C3" w:rsidRDefault="000F4DC3" w:rsidP="00A75E63">
            <w:pPr>
              <w:jc w:val="center"/>
              <w:rPr>
                <w:sz w:val="22"/>
                <w:szCs w:val="22"/>
              </w:rPr>
            </w:pPr>
            <w:r w:rsidRPr="003D46C3">
              <w:rPr>
                <w:sz w:val="22"/>
                <w:szCs w:val="22"/>
              </w:rPr>
              <w:t>3</w:t>
            </w:r>
          </w:p>
        </w:tc>
        <w:tc>
          <w:tcPr>
            <w:tcW w:w="4537" w:type="dxa"/>
          </w:tcPr>
          <w:p w14:paraId="048CBD92" w14:textId="77777777" w:rsidR="000F4DC3" w:rsidRPr="003D46C3" w:rsidRDefault="000F4DC3" w:rsidP="00A75E63">
            <w:pPr>
              <w:rPr>
                <w:b/>
                <w:sz w:val="22"/>
                <w:szCs w:val="22"/>
              </w:rPr>
            </w:pPr>
            <w:r w:rsidRPr="003D46C3">
              <w:rPr>
                <w:b/>
                <w:sz w:val="22"/>
                <w:szCs w:val="22"/>
              </w:rPr>
              <w:t>Количество обучающихся в первую смену к общему числу учащихся в дневных учреждениях общего образования</w:t>
            </w:r>
          </w:p>
        </w:tc>
        <w:tc>
          <w:tcPr>
            <w:tcW w:w="709" w:type="dxa"/>
            <w:vAlign w:val="center"/>
          </w:tcPr>
          <w:p w14:paraId="26513EDE" w14:textId="77777777" w:rsidR="000F4DC3" w:rsidRPr="003D46C3" w:rsidRDefault="000F4DC3" w:rsidP="00A75E63">
            <w:pPr>
              <w:jc w:val="center"/>
              <w:rPr>
                <w:sz w:val="22"/>
                <w:szCs w:val="22"/>
              </w:rPr>
            </w:pPr>
            <w:r w:rsidRPr="003D46C3">
              <w:rPr>
                <w:sz w:val="22"/>
                <w:szCs w:val="22"/>
              </w:rPr>
              <w:t>%</w:t>
            </w:r>
          </w:p>
        </w:tc>
        <w:tc>
          <w:tcPr>
            <w:tcW w:w="992" w:type="dxa"/>
          </w:tcPr>
          <w:p w14:paraId="15E5804D" w14:textId="77777777" w:rsidR="000F4DC3" w:rsidRPr="003D46C3" w:rsidRDefault="000F4DC3" w:rsidP="00A75E63">
            <w:pPr>
              <w:jc w:val="center"/>
              <w:rPr>
                <w:sz w:val="22"/>
                <w:szCs w:val="22"/>
              </w:rPr>
            </w:pPr>
          </w:p>
          <w:p w14:paraId="2077BF8C" w14:textId="77777777" w:rsidR="000F4DC3" w:rsidRPr="003D46C3" w:rsidRDefault="000F4DC3" w:rsidP="00A75E63">
            <w:pPr>
              <w:jc w:val="center"/>
              <w:rPr>
                <w:sz w:val="22"/>
                <w:szCs w:val="22"/>
              </w:rPr>
            </w:pPr>
          </w:p>
          <w:p w14:paraId="2CFC32D4" w14:textId="77777777" w:rsidR="000F4DC3" w:rsidRPr="003D46C3" w:rsidRDefault="000F4DC3" w:rsidP="00A75E63">
            <w:pPr>
              <w:jc w:val="center"/>
              <w:rPr>
                <w:sz w:val="22"/>
                <w:szCs w:val="22"/>
              </w:rPr>
            </w:pPr>
            <w:r w:rsidRPr="003D46C3">
              <w:rPr>
                <w:sz w:val="22"/>
                <w:szCs w:val="22"/>
              </w:rPr>
              <w:t>86,6</w:t>
            </w:r>
          </w:p>
        </w:tc>
        <w:tc>
          <w:tcPr>
            <w:tcW w:w="1134" w:type="dxa"/>
            <w:shd w:val="clear" w:color="auto" w:fill="auto"/>
          </w:tcPr>
          <w:p w14:paraId="6236C81B" w14:textId="77777777" w:rsidR="000F4DC3" w:rsidRPr="003D46C3" w:rsidRDefault="000F4DC3" w:rsidP="00A75E63">
            <w:pPr>
              <w:jc w:val="center"/>
              <w:rPr>
                <w:sz w:val="22"/>
                <w:szCs w:val="22"/>
              </w:rPr>
            </w:pPr>
          </w:p>
          <w:p w14:paraId="6AA78C85" w14:textId="77777777" w:rsidR="000F4DC3" w:rsidRPr="003D46C3" w:rsidRDefault="000F4DC3" w:rsidP="00A75E63">
            <w:pPr>
              <w:jc w:val="center"/>
              <w:rPr>
                <w:sz w:val="22"/>
                <w:szCs w:val="22"/>
              </w:rPr>
            </w:pPr>
          </w:p>
          <w:p w14:paraId="38C6CCEB" w14:textId="77777777" w:rsidR="000F4DC3" w:rsidRPr="003D46C3" w:rsidRDefault="000F4DC3" w:rsidP="00A75E63">
            <w:pPr>
              <w:jc w:val="center"/>
              <w:rPr>
                <w:sz w:val="22"/>
                <w:szCs w:val="22"/>
              </w:rPr>
            </w:pPr>
            <w:r w:rsidRPr="003D46C3">
              <w:rPr>
                <w:sz w:val="22"/>
                <w:szCs w:val="22"/>
              </w:rPr>
              <w:t>86,6</w:t>
            </w:r>
          </w:p>
        </w:tc>
        <w:tc>
          <w:tcPr>
            <w:tcW w:w="992" w:type="dxa"/>
            <w:shd w:val="clear" w:color="auto" w:fill="auto"/>
          </w:tcPr>
          <w:p w14:paraId="3DB01DDA" w14:textId="77777777" w:rsidR="000F4DC3" w:rsidRPr="003D46C3" w:rsidRDefault="000F4DC3" w:rsidP="00A75E63">
            <w:pPr>
              <w:jc w:val="center"/>
              <w:rPr>
                <w:sz w:val="22"/>
                <w:szCs w:val="22"/>
              </w:rPr>
            </w:pPr>
          </w:p>
          <w:p w14:paraId="2875FCCD" w14:textId="77777777" w:rsidR="000F4DC3" w:rsidRPr="003D46C3" w:rsidRDefault="000F4DC3" w:rsidP="00A75E63">
            <w:pPr>
              <w:jc w:val="center"/>
              <w:rPr>
                <w:sz w:val="22"/>
                <w:szCs w:val="22"/>
              </w:rPr>
            </w:pPr>
          </w:p>
          <w:p w14:paraId="51701EB0" w14:textId="77777777" w:rsidR="000F4DC3" w:rsidRPr="003D46C3" w:rsidRDefault="000F4DC3" w:rsidP="00A75E63">
            <w:pPr>
              <w:jc w:val="center"/>
              <w:rPr>
                <w:sz w:val="22"/>
                <w:szCs w:val="22"/>
              </w:rPr>
            </w:pPr>
            <w:r w:rsidRPr="003D46C3">
              <w:rPr>
                <w:sz w:val="22"/>
                <w:szCs w:val="22"/>
              </w:rPr>
              <w:t>86,5</w:t>
            </w:r>
          </w:p>
        </w:tc>
        <w:tc>
          <w:tcPr>
            <w:tcW w:w="992" w:type="dxa"/>
            <w:gridSpan w:val="2"/>
            <w:shd w:val="clear" w:color="auto" w:fill="auto"/>
          </w:tcPr>
          <w:p w14:paraId="55561416" w14:textId="77777777" w:rsidR="000F4DC3" w:rsidRPr="003D46C3" w:rsidRDefault="000F4DC3" w:rsidP="00A75E63">
            <w:pPr>
              <w:jc w:val="center"/>
              <w:rPr>
                <w:sz w:val="22"/>
                <w:szCs w:val="22"/>
              </w:rPr>
            </w:pPr>
          </w:p>
          <w:p w14:paraId="624D7B23" w14:textId="77777777" w:rsidR="000F4DC3" w:rsidRPr="003D46C3" w:rsidRDefault="000F4DC3" w:rsidP="00A75E63">
            <w:pPr>
              <w:jc w:val="center"/>
              <w:rPr>
                <w:sz w:val="22"/>
                <w:szCs w:val="22"/>
              </w:rPr>
            </w:pPr>
          </w:p>
          <w:p w14:paraId="5179E42D" w14:textId="77777777" w:rsidR="000F4DC3" w:rsidRPr="003D46C3" w:rsidRDefault="000F4DC3" w:rsidP="00A75E63">
            <w:pPr>
              <w:jc w:val="center"/>
              <w:rPr>
                <w:sz w:val="22"/>
                <w:szCs w:val="22"/>
              </w:rPr>
            </w:pPr>
            <w:r w:rsidRPr="003D46C3">
              <w:rPr>
                <w:sz w:val="22"/>
                <w:szCs w:val="22"/>
              </w:rPr>
              <w:t>99,9</w:t>
            </w:r>
          </w:p>
        </w:tc>
        <w:tc>
          <w:tcPr>
            <w:tcW w:w="993" w:type="dxa"/>
            <w:shd w:val="clear" w:color="auto" w:fill="auto"/>
          </w:tcPr>
          <w:p w14:paraId="4C3372DB" w14:textId="77777777" w:rsidR="000F4DC3" w:rsidRPr="003D46C3" w:rsidRDefault="000F4DC3" w:rsidP="00A75E63">
            <w:pPr>
              <w:jc w:val="center"/>
              <w:rPr>
                <w:sz w:val="22"/>
                <w:szCs w:val="22"/>
              </w:rPr>
            </w:pPr>
          </w:p>
          <w:p w14:paraId="6CCA1399" w14:textId="77777777" w:rsidR="000F4DC3" w:rsidRPr="003D46C3" w:rsidRDefault="000F4DC3" w:rsidP="00A75E63">
            <w:pPr>
              <w:jc w:val="center"/>
              <w:rPr>
                <w:sz w:val="22"/>
                <w:szCs w:val="22"/>
              </w:rPr>
            </w:pPr>
          </w:p>
          <w:p w14:paraId="1F5EBED5" w14:textId="77777777" w:rsidR="000F4DC3" w:rsidRPr="003D46C3" w:rsidRDefault="000F4DC3" w:rsidP="00A75E63">
            <w:pPr>
              <w:jc w:val="center"/>
              <w:rPr>
                <w:sz w:val="22"/>
                <w:szCs w:val="22"/>
              </w:rPr>
            </w:pPr>
            <w:r w:rsidRPr="003D46C3">
              <w:rPr>
                <w:sz w:val="22"/>
                <w:szCs w:val="22"/>
              </w:rPr>
              <w:t>99,9</w:t>
            </w:r>
          </w:p>
        </w:tc>
      </w:tr>
      <w:tr w:rsidR="003D46C3" w:rsidRPr="003D46C3" w14:paraId="75FEF74B" w14:textId="77777777" w:rsidTr="00DE3DCC">
        <w:trPr>
          <w:gridAfter w:val="1"/>
          <w:wAfter w:w="7" w:type="dxa"/>
          <w:trHeight w:val="247"/>
        </w:trPr>
        <w:tc>
          <w:tcPr>
            <w:tcW w:w="425" w:type="dxa"/>
          </w:tcPr>
          <w:p w14:paraId="72C79177" w14:textId="77777777" w:rsidR="000F4DC3" w:rsidRPr="003D46C3" w:rsidRDefault="000F4DC3" w:rsidP="00A75E63">
            <w:pPr>
              <w:jc w:val="center"/>
              <w:rPr>
                <w:sz w:val="22"/>
                <w:szCs w:val="22"/>
              </w:rPr>
            </w:pPr>
            <w:r w:rsidRPr="003D46C3">
              <w:rPr>
                <w:sz w:val="22"/>
                <w:szCs w:val="22"/>
              </w:rPr>
              <w:t>4</w:t>
            </w:r>
          </w:p>
        </w:tc>
        <w:tc>
          <w:tcPr>
            <w:tcW w:w="4537" w:type="dxa"/>
          </w:tcPr>
          <w:p w14:paraId="2A7F0729" w14:textId="1FB9B12E" w:rsidR="000F4DC3" w:rsidRPr="003D46C3" w:rsidRDefault="000F4DC3" w:rsidP="00DE3DCC">
            <w:pPr>
              <w:rPr>
                <w:b/>
                <w:sz w:val="22"/>
                <w:szCs w:val="22"/>
              </w:rPr>
            </w:pPr>
            <w:r w:rsidRPr="003D46C3">
              <w:rPr>
                <w:b/>
                <w:sz w:val="22"/>
                <w:szCs w:val="22"/>
              </w:rPr>
              <w:t xml:space="preserve">Средняя наполняемость классов </w:t>
            </w:r>
          </w:p>
        </w:tc>
        <w:tc>
          <w:tcPr>
            <w:tcW w:w="709" w:type="dxa"/>
            <w:vAlign w:val="center"/>
          </w:tcPr>
          <w:p w14:paraId="66428A2E" w14:textId="77777777" w:rsidR="000F4DC3" w:rsidRPr="003D46C3" w:rsidRDefault="000F4DC3" w:rsidP="00A75E63">
            <w:pPr>
              <w:jc w:val="center"/>
              <w:rPr>
                <w:sz w:val="22"/>
                <w:szCs w:val="22"/>
              </w:rPr>
            </w:pPr>
            <w:r w:rsidRPr="003D46C3">
              <w:rPr>
                <w:sz w:val="22"/>
                <w:szCs w:val="22"/>
              </w:rPr>
              <w:t>чел.</w:t>
            </w:r>
          </w:p>
        </w:tc>
        <w:tc>
          <w:tcPr>
            <w:tcW w:w="992" w:type="dxa"/>
          </w:tcPr>
          <w:p w14:paraId="44ACF8D4" w14:textId="77777777" w:rsidR="000F4DC3" w:rsidRPr="003D46C3" w:rsidRDefault="000F4DC3" w:rsidP="00A75E63">
            <w:pPr>
              <w:jc w:val="center"/>
              <w:rPr>
                <w:sz w:val="22"/>
                <w:szCs w:val="22"/>
              </w:rPr>
            </w:pPr>
            <w:r w:rsidRPr="003D46C3">
              <w:rPr>
                <w:sz w:val="22"/>
                <w:szCs w:val="22"/>
              </w:rPr>
              <w:t>13,9</w:t>
            </w:r>
          </w:p>
        </w:tc>
        <w:tc>
          <w:tcPr>
            <w:tcW w:w="1134" w:type="dxa"/>
            <w:shd w:val="clear" w:color="auto" w:fill="auto"/>
          </w:tcPr>
          <w:p w14:paraId="3F567166" w14:textId="77777777" w:rsidR="000F4DC3" w:rsidRPr="003D46C3" w:rsidRDefault="000F4DC3" w:rsidP="00A75E63">
            <w:pPr>
              <w:jc w:val="center"/>
              <w:rPr>
                <w:sz w:val="22"/>
                <w:szCs w:val="22"/>
              </w:rPr>
            </w:pPr>
            <w:r w:rsidRPr="003D46C3">
              <w:rPr>
                <w:sz w:val="22"/>
                <w:szCs w:val="22"/>
              </w:rPr>
              <w:t>14,18</w:t>
            </w:r>
          </w:p>
        </w:tc>
        <w:tc>
          <w:tcPr>
            <w:tcW w:w="992" w:type="dxa"/>
            <w:shd w:val="clear" w:color="auto" w:fill="auto"/>
          </w:tcPr>
          <w:p w14:paraId="7963BC87" w14:textId="77777777" w:rsidR="000F4DC3" w:rsidRPr="003D46C3" w:rsidRDefault="000F4DC3" w:rsidP="00A75E63">
            <w:pPr>
              <w:jc w:val="center"/>
              <w:rPr>
                <w:sz w:val="22"/>
                <w:szCs w:val="22"/>
              </w:rPr>
            </w:pPr>
            <w:r w:rsidRPr="003D46C3">
              <w:rPr>
                <w:sz w:val="22"/>
                <w:szCs w:val="22"/>
              </w:rPr>
              <w:t>13,96</w:t>
            </w:r>
          </w:p>
        </w:tc>
        <w:tc>
          <w:tcPr>
            <w:tcW w:w="992" w:type="dxa"/>
            <w:gridSpan w:val="2"/>
            <w:shd w:val="clear" w:color="auto" w:fill="auto"/>
          </w:tcPr>
          <w:p w14:paraId="1AA64665" w14:textId="77777777" w:rsidR="000F4DC3" w:rsidRPr="003D46C3" w:rsidRDefault="000F4DC3" w:rsidP="00A75E63">
            <w:pPr>
              <w:jc w:val="center"/>
              <w:rPr>
                <w:sz w:val="22"/>
                <w:szCs w:val="22"/>
              </w:rPr>
            </w:pPr>
            <w:r w:rsidRPr="003D46C3">
              <w:rPr>
                <w:sz w:val="22"/>
                <w:szCs w:val="22"/>
              </w:rPr>
              <w:t>98,4</w:t>
            </w:r>
          </w:p>
        </w:tc>
        <w:tc>
          <w:tcPr>
            <w:tcW w:w="993" w:type="dxa"/>
            <w:shd w:val="clear" w:color="auto" w:fill="auto"/>
          </w:tcPr>
          <w:p w14:paraId="7F122413" w14:textId="77777777" w:rsidR="000F4DC3" w:rsidRPr="003D46C3" w:rsidRDefault="000F4DC3" w:rsidP="00A75E63">
            <w:pPr>
              <w:jc w:val="center"/>
              <w:rPr>
                <w:sz w:val="22"/>
                <w:szCs w:val="22"/>
              </w:rPr>
            </w:pPr>
            <w:r w:rsidRPr="003D46C3">
              <w:rPr>
                <w:sz w:val="22"/>
                <w:szCs w:val="22"/>
              </w:rPr>
              <w:t>100,4</w:t>
            </w:r>
          </w:p>
        </w:tc>
      </w:tr>
      <w:tr w:rsidR="003D46C3" w:rsidRPr="003D46C3" w14:paraId="65449B83" w14:textId="77777777" w:rsidTr="000F4DC3">
        <w:trPr>
          <w:gridAfter w:val="1"/>
          <w:wAfter w:w="7" w:type="dxa"/>
          <w:trHeight w:val="447"/>
        </w:trPr>
        <w:tc>
          <w:tcPr>
            <w:tcW w:w="425" w:type="dxa"/>
          </w:tcPr>
          <w:p w14:paraId="5161E4F7" w14:textId="77777777" w:rsidR="000F4DC3" w:rsidRPr="003D46C3" w:rsidRDefault="000F4DC3" w:rsidP="00A75E63">
            <w:pPr>
              <w:jc w:val="center"/>
              <w:rPr>
                <w:sz w:val="22"/>
                <w:szCs w:val="22"/>
              </w:rPr>
            </w:pPr>
            <w:r w:rsidRPr="003D46C3">
              <w:rPr>
                <w:sz w:val="22"/>
                <w:szCs w:val="22"/>
              </w:rPr>
              <w:t>5</w:t>
            </w:r>
          </w:p>
        </w:tc>
        <w:tc>
          <w:tcPr>
            <w:tcW w:w="4537" w:type="dxa"/>
            <w:vAlign w:val="center"/>
          </w:tcPr>
          <w:p w14:paraId="3399C726" w14:textId="77777777" w:rsidR="000F4DC3" w:rsidRPr="003D46C3" w:rsidRDefault="000F4DC3" w:rsidP="00A75E63">
            <w:pPr>
              <w:rPr>
                <w:b/>
                <w:sz w:val="22"/>
                <w:szCs w:val="22"/>
              </w:rPr>
            </w:pPr>
            <w:r w:rsidRPr="003D46C3">
              <w:rPr>
                <w:b/>
                <w:sz w:val="22"/>
                <w:szCs w:val="22"/>
              </w:rPr>
              <w:t>Удельный вес детей в возрасте 5-18 лет, получающих услуги по дополнительному образованию в организациях различной организационно - правовой формы и формы собственности</w:t>
            </w:r>
          </w:p>
        </w:tc>
        <w:tc>
          <w:tcPr>
            <w:tcW w:w="709" w:type="dxa"/>
            <w:vAlign w:val="center"/>
          </w:tcPr>
          <w:p w14:paraId="2D79DA77" w14:textId="77777777" w:rsidR="000F4DC3" w:rsidRPr="003D46C3" w:rsidRDefault="000F4DC3" w:rsidP="00A75E63">
            <w:pPr>
              <w:rPr>
                <w:sz w:val="22"/>
                <w:szCs w:val="22"/>
              </w:rPr>
            </w:pPr>
          </w:p>
          <w:p w14:paraId="36BEE305" w14:textId="77777777" w:rsidR="000F4DC3" w:rsidRPr="003D46C3" w:rsidRDefault="000F4DC3" w:rsidP="00A75E63">
            <w:pPr>
              <w:jc w:val="center"/>
              <w:rPr>
                <w:sz w:val="22"/>
                <w:szCs w:val="22"/>
              </w:rPr>
            </w:pPr>
            <w:r w:rsidRPr="003D46C3">
              <w:rPr>
                <w:sz w:val="22"/>
                <w:szCs w:val="22"/>
              </w:rPr>
              <w:t>%</w:t>
            </w:r>
          </w:p>
        </w:tc>
        <w:tc>
          <w:tcPr>
            <w:tcW w:w="992" w:type="dxa"/>
          </w:tcPr>
          <w:p w14:paraId="5417FDD9" w14:textId="77777777" w:rsidR="000F4DC3" w:rsidRPr="003D46C3" w:rsidRDefault="000F4DC3" w:rsidP="00A75E63">
            <w:pPr>
              <w:jc w:val="center"/>
              <w:rPr>
                <w:sz w:val="22"/>
                <w:szCs w:val="22"/>
              </w:rPr>
            </w:pPr>
          </w:p>
          <w:p w14:paraId="3753D639" w14:textId="77777777" w:rsidR="000F4DC3" w:rsidRPr="003D46C3" w:rsidRDefault="000F4DC3" w:rsidP="00A75E63">
            <w:pPr>
              <w:jc w:val="center"/>
              <w:rPr>
                <w:sz w:val="22"/>
                <w:szCs w:val="22"/>
              </w:rPr>
            </w:pPr>
          </w:p>
          <w:p w14:paraId="264E2BFD" w14:textId="77777777" w:rsidR="000F4DC3" w:rsidRPr="003D46C3" w:rsidRDefault="000F4DC3" w:rsidP="00A75E63">
            <w:pPr>
              <w:jc w:val="center"/>
              <w:rPr>
                <w:sz w:val="22"/>
                <w:szCs w:val="22"/>
              </w:rPr>
            </w:pPr>
            <w:r w:rsidRPr="003D46C3">
              <w:rPr>
                <w:sz w:val="22"/>
                <w:szCs w:val="22"/>
              </w:rPr>
              <w:t>73,5</w:t>
            </w:r>
          </w:p>
        </w:tc>
        <w:tc>
          <w:tcPr>
            <w:tcW w:w="1134" w:type="dxa"/>
            <w:shd w:val="clear" w:color="auto" w:fill="auto"/>
          </w:tcPr>
          <w:p w14:paraId="1FFA563D" w14:textId="77777777" w:rsidR="000F4DC3" w:rsidRPr="003D46C3" w:rsidRDefault="000F4DC3" w:rsidP="00A75E63">
            <w:pPr>
              <w:jc w:val="center"/>
              <w:rPr>
                <w:sz w:val="22"/>
                <w:szCs w:val="22"/>
              </w:rPr>
            </w:pPr>
          </w:p>
          <w:p w14:paraId="49A4C1E2" w14:textId="77777777" w:rsidR="000F4DC3" w:rsidRPr="003D46C3" w:rsidRDefault="000F4DC3" w:rsidP="00A75E63">
            <w:pPr>
              <w:jc w:val="center"/>
              <w:rPr>
                <w:sz w:val="22"/>
                <w:szCs w:val="22"/>
              </w:rPr>
            </w:pPr>
          </w:p>
          <w:p w14:paraId="50AED77D" w14:textId="77777777" w:rsidR="000F4DC3" w:rsidRPr="003D46C3" w:rsidRDefault="000F4DC3" w:rsidP="00A75E63">
            <w:pPr>
              <w:jc w:val="center"/>
              <w:rPr>
                <w:sz w:val="22"/>
                <w:szCs w:val="22"/>
              </w:rPr>
            </w:pPr>
            <w:r w:rsidRPr="003D46C3">
              <w:rPr>
                <w:sz w:val="22"/>
                <w:szCs w:val="22"/>
              </w:rPr>
              <w:t>80</w:t>
            </w:r>
          </w:p>
        </w:tc>
        <w:tc>
          <w:tcPr>
            <w:tcW w:w="992" w:type="dxa"/>
            <w:shd w:val="clear" w:color="auto" w:fill="auto"/>
          </w:tcPr>
          <w:p w14:paraId="5E8DAED3" w14:textId="77777777" w:rsidR="000F4DC3" w:rsidRPr="003D46C3" w:rsidRDefault="000F4DC3" w:rsidP="00A75E63">
            <w:pPr>
              <w:jc w:val="center"/>
              <w:rPr>
                <w:sz w:val="22"/>
                <w:szCs w:val="22"/>
              </w:rPr>
            </w:pPr>
          </w:p>
          <w:p w14:paraId="3EB95334" w14:textId="77777777" w:rsidR="000F4DC3" w:rsidRPr="003D46C3" w:rsidRDefault="000F4DC3" w:rsidP="00A75E63">
            <w:pPr>
              <w:jc w:val="center"/>
              <w:rPr>
                <w:sz w:val="22"/>
                <w:szCs w:val="22"/>
              </w:rPr>
            </w:pPr>
          </w:p>
          <w:p w14:paraId="66B9B925" w14:textId="77777777" w:rsidR="000F4DC3" w:rsidRPr="003D46C3" w:rsidRDefault="000F4DC3" w:rsidP="00A75E63">
            <w:pPr>
              <w:jc w:val="center"/>
              <w:rPr>
                <w:sz w:val="22"/>
                <w:szCs w:val="22"/>
              </w:rPr>
            </w:pPr>
            <w:r w:rsidRPr="003D46C3">
              <w:rPr>
                <w:sz w:val="22"/>
                <w:szCs w:val="22"/>
              </w:rPr>
              <w:t>84</w:t>
            </w:r>
          </w:p>
        </w:tc>
        <w:tc>
          <w:tcPr>
            <w:tcW w:w="992" w:type="dxa"/>
            <w:gridSpan w:val="2"/>
            <w:shd w:val="clear" w:color="auto" w:fill="auto"/>
          </w:tcPr>
          <w:p w14:paraId="7E00B6AD" w14:textId="77777777" w:rsidR="000F4DC3" w:rsidRPr="003D46C3" w:rsidRDefault="000F4DC3" w:rsidP="00A75E63">
            <w:pPr>
              <w:jc w:val="center"/>
              <w:rPr>
                <w:sz w:val="22"/>
                <w:szCs w:val="22"/>
              </w:rPr>
            </w:pPr>
          </w:p>
          <w:p w14:paraId="7C2B9C0A" w14:textId="77777777" w:rsidR="000F4DC3" w:rsidRPr="003D46C3" w:rsidRDefault="000F4DC3" w:rsidP="00A75E63">
            <w:pPr>
              <w:jc w:val="center"/>
              <w:rPr>
                <w:sz w:val="22"/>
                <w:szCs w:val="22"/>
              </w:rPr>
            </w:pPr>
          </w:p>
          <w:p w14:paraId="300E1BCD" w14:textId="77777777" w:rsidR="000F4DC3" w:rsidRPr="003D46C3" w:rsidRDefault="000F4DC3" w:rsidP="00A75E63">
            <w:pPr>
              <w:jc w:val="center"/>
              <w:rPr>
                <w:sz w:val="22"/>
                <w:szCs w:val="22"/>
              </w:rPr>
            </w:pPr>
            <w:r w:rsidRPr="003D46C3">
              <w:rPr>
                <w:sz w:val="22"/>
                <w:szCs w:val="22"/>
              </w:rPr>
              <w:t>105</w:t>
            </w:r>
          </w:p>
        </w:tc>
        <w:tc>
          <w:tcPr>
            <w:tcW w:w="993" w:type="dxa"/>
            <w:shd w:val="clear" w:color="auto" w:fill="auto"/>
          </w:tcPr>
          <w:p w14:paraId="284D5E2B" w14:textId="77777777" w:rsidR="000F4DC3" w:rsidRPr="003D46C3" w:rsidRDefault="000F4DC3" w:rsidP="00A75E63">
            <w:pPr>
              <w:jc w:val="center"/>
              <w:rPr>
                <w:sz w:val="22"/>
                <w:szCs w:val="22"/>
              </w:rPr>
            </w:pPr>
          </w:p>
          <w:p w14:paraId="2E90A548" w14:textId="77777777" w:rsidR="000F4DC3" w:rsidRPr="003D46C3" w:rsidRDefault="000F4DC3" w:rsidP="00A75E63">
            <w:pPr>
              <w:jc w:val="center"/>
              <w:rPr>
                <w:sz w:val="22"/>
                <w:szCs w:val="22"/>
              </w:rPr>
            </w:pPr>
          </w:p>
          <w:p w14:paraId="7E2179A5" w14:textId="77777777" w:rsidR="000F4DC3" w:rsidRPr="003D46C3" w:rsidRDefault="000F4DC3" w:rsidP="00A75E63">
            <w:pPr>
              <w:jc w:val="center"/>
              <w:rPr>
                <w:sz w:val="22"/>
                <w:szCs w:val="22"/>
              </w:rPr>
            </w:pPr>
            <w:r w:rsidRPr="003D46C3">
              <w:rPr>
                <w:sz w:val="22"/>
                <w:szCs w:val="22"/>
              </w:rPr>
              <w:t>114,3</w:t>
            </w:r>
          </w:p>
        </w:tc>
      </w:tr>
      <w:tr w:rsidR="003D46C3" w:rsidRPr="003D46C3" w14:paraId="6D6672FB" w14:textId="77777777" w:rsidTr="000F4DC3">
        <w:trPr>
          <w:gridAfter w:val="1"/>
          <w:wAfter w:w="7" w:type="dxa"/>
          <w:trHeight w:val="705"/>
        </w:trPr>
        <w:tc>
          <w:tcPr>
            <w:tcW w:w="425" w:type="dxa"/>
          </w:tcPr>
          <w:p w14:paraId="140ED213" w14:textId="77777777" w:rsidR="000F4DC3" w:rsidRPr="003D46C3" w:rsidRDefault="000F4DC3" w:rsidP="00A75E63">
            <w:pPr>
              <w:jc w:val="center"/>
              <w:rPr>
                <w:sz w:val="22"/>
                <w:szCs w:val="22"/>
              </w:rPr>
            </w:pPr>
            <w:r w:rsidRPr="003D46C3">
              <w:rPr>
                <w:sz w:val="22"/>
                <w:szCs w:val="22"/>
              </w:rPr>
              <w:t>6</w:t>
            </w:r>
          </w:p>
        </w:tc>
        <w:tc>
          <w:tcPr>
            <w:tcW w:w="4537" w:type="dxa"/>
            <w:vAlign w:val="center"/>
          </w:tcPr>
          <w:p w14:paraId="179DE272" w14:textId="77777777" w:rsidR="000F4DC3" w:rsidRPr="003D46C3" w:rsidRDefault="000F4DC3" w:rsidP="00A75E63">
            <w:pPr>
              <w:rPr>
                <w:b/>
                <w:sz w:val="22"/>
                <w:szCs w:val="22"/>
              </w:rPr>
            </w:pPr>
            <w:r w:rsidRPr="003D46C3">
              <w:rPr>
                <w:b/>
                <w:sz w:val="22"/>
                <w:szCs w:val="22"/>
              </w:rPr>
              <w:t>Доля муниципальных общеобразовательных учреждений, переведенных на:</w:t>
            </w:r>
          </w:p>
        </w:tc>
        <w:tc>
          <w:tcPr>
            <w:tcW w:w="709" w:type="dxa"/>
            <w:vAlign w:val="center"/>
          </w:tcPr>
          <w:p w14:paraId="1F04E417" w14:textId="77777777" w:rsidR="000F4DC3" w:rsidRPr="003D46C3" w:rsidRDefault="000F4DC3" w:rsidP="00A75E63">
            <w:pPr>
              <w:jc w:val="center"/>
              <w:rPr>
                <w:sz w:val="22"/>
                <w:szCs w:val="22"/>
              </w:rPr>
            </w:pPr>
          </w:p>
        </w:tc>
        <w:tc>
          <w:tcPr>
            <w:tcW w:w="992" w:type="dxa"/>
          </w:tcPr>
          <w:p w14:paraId="19AF146F" w14:textId="77777777" w:rsidR="000F4DC3" w:rsidRPr="003D46C3" w:rsidRDefault="000F4DC3" w:rsidP="00A75E63">
            <w:pPr>
              <w:rPr>
                <w:sz w:val="22"/>
                <w:szCs w:val="22"/>
              </w:rPr>
            </w:pPr>
          </w:p>
        </w:tc>
        <w:tc>
          <w:tcPr>
            <w:tcW w:w="1134" w:type="dxa"/>
            <w:shd w:val="clear" w:color="auto" w:fill="auto"/>
          </w:tcPr>
          <w:p w14:paraId="6CAFA423" w14:textId="77777777" w:rsidR="000F4DC3" w:rsidRPr="003D46C3" w:rsidRDefault="000F4DC3" w:rsidP="00A75E63">
            <w:pPr>
              <w:rPr>
                <w:sz w:val="22"/>
                <w:szCs w:val="22"/>
              </w:rPr>
            </w:pPr>
          </w:p>
        </w:tc>
        <w:tc>
          <w:tcPr>
            <w:tcW w:w="992" w:type="dxa"/>
            <w:shd w:val="clear" w:color="auto" w:fill="auto"/>
          </w:tcPr>
          <w:p w14:paraId="2938CD4D" w14:textId="77777777" w:rsidR="000F4DC3" w:rsidRPr="003D46C3" w:rsidRDefault="000F4DC3" w:rsidP="00A75E63">
            <w:pPr>
              <w:jc w:val="center"/>
              <w:rPr>
                <w:sz w:val="22"/>
                <w:szCs w:val="22"/>
              </w:rPr>
            </w:pPr>
          </w:p>
        </w:tc>
        <w:tc>
          <w:tcPr>
            <w:tcW w:w="992" w:type="dxa"/>
            <w:gridSpan w:val="2"/>
            <w:shd w:val="clear" w:color="auto" w:fill="auto"/>
          </w:tcPr>
          <w:p w14:paraId="0328BCBF" w14:textId="77777777" w:rsidR="000F4DC3" w:rsidRPr="003D46C3" w:rsidRDefault="000F4DC3" w:rsidP="00A75E63">
            <w:pPr>
              <w:jc w:val="center"/>
              <w:rPr>
                <w:sz w:val="22"/>
                <w:szCs w:val="22"/>
              </w:rPr>
            </w:pPr>
          </w:p>
        </w:tc>
        <w:tc>
          <w:tcPr>
            <w:tcW w:w="993" w:type="dxa"/>
            <w:shd w:val="clear" w:color="auto" w:fill="auto"/>
          </w:tcPr>
          <w:p w14:paraId="4CDDA096" w14:textId="77777777" w:rsidR="000F4DC3" w:rsidRPr="003D46C3" w:rsidRDefault="000F4DC3" w:rsidP="00A75E63">
            <w:pPr>
              <w:jc w:val="center"/>
              <w:rPr>
                <w:sz w:val="22"/>
                <w:szCs w:val="22"/>
              </w:rPr>
            </w:pPr>
          </w:p>
        </w:tc>
      </w:tr>
      <w:tr w:rsidR="003D46C3" w:rsidRPr="003D46C3" w14:paraId="17A73A39" w14:textId="77777777" w:rsidTr="000F4DC3">
        <w:trPr>
          <w:gridAfter w:val="1"/>
          <w:wAfter w:w="7" w:type="dxa"/>
          <w:trHeight w:val="481"/>
        </w:trPr>
        <w:tc>
          <w:tcPr>
            <w:tcW w:w="425" w:type="dxa"/>
          </w:tcPr>
          <w:p w14:paraId="0E560BE3" w14:textId="77777777" w:rsidR="000F4DC3" w:rsidRPr="003D46C3" w:rsidRDefault="000F4DC3" w:rsidP="00A75E63">
            <w:pPr>
              <w:jc w:val="center"/>
              <w:rPr>
                <w:sz w:val="22"/>
                <w:szCs w:val="22"/>
              </w:rPr>
            </w:pPr>
          </w:p>
        </w:tc>
        <w:tc>
          <w:tcPr>
            <w:tcW w:w="4537" w:type="dxa"/>
            <w:vAlign w:val="center"/>
          </w:tcPr>
          <w:p w14:paraId="1612AAF4" w14:textId="77777777" w:rsidR="000F4DC3" w:rsidRPr="003D46C3" w:rsidRDefault="000F4DC3" w:rsidP="00A75E63">
            <w:pPr>
              <w:rPr>
                <w:sz w:val="22"/>
                <w:szCs w:val="22"/>
              </w:rPr>
            </w:pPr>
            <w:r w:rsidRPr="003D46C3">
              <w:rPr>
                <w:sz w:val="22"/>
                <w:szCs w:val="22"/>
              </w:rPr>
              <w:t>новую систему оплаты труда, ориентированную на результат</w:t>
            </w:r>
          </w:p>
        </w:tc>
        <w:tc>
          <w:tcPr>
            <w:tcW w:w="709" w:type="dxa"/>
            <w:vAlign w:val="center"/>
          </w:tcPr>
          <w:p w14:paraId="653521EA" w14:textId="77777777" w:rsidR="000F4DC3" w:rsidRPr="003D46C3" w:rsidRDefault="000F4DC3" w:rsidP="00A75E63">
            <w:pPr>
              <w:jc w:val="center"/>
              <w:rPr>
                <w:sz w:val="22"/>
                <w:szCs w:val="22"/>
              </w:rPr>
            </w:pPr>
            <w:r w:rsidRPr="003D46C3">
              <w:rPr>
                <w:sz w:val="22"/>
                <w:szCs w:val="22"/>
              </w:rPr>
              <w:t>%</w:t>
            </w:r>
          </w:p>
        </w:tc>
        <w:tc>
          <w:tcPr>
            <w:tcW w:w="992" w:type="dxa"/>
          </w:tcPr>
          <w:p w14:paraId="4262EE97" w14:textId="77777777" w:rsidR="000F4DC3" w:rsidRPr="003D46C3" w:rsidRDefault="000F4DC3" w:rsidP="00A75E63">
            <w:pPr>
              <w:jc w:val="center"/>
              <w:rPr>
                <w:sz w:val="22"/>
                <w:szCs w:val="22"/>
              </w:rPr>
            </w:pPr>
            <w:r w:rsidRPr="003D46C3">
              <w:rPr>
                <w:sz w:val="22"/>
                <w:szCs w:val="22"/>
              </w:rPr>
              <w:t>100</w:t>
            </w:r>
          </w:p>
        </w:tc>
        <w:tc>
          <w:tcPr>
            <w:tcW w:w="1134" w:type="dxa"/>
            <w:shd w:val="clear" w:color="auto" w:fill="auto"/>
          </w:tcPr>
          <w:p w14:paraId="6867F5DD" w14:textId="77777777" w:rsidR="000F4DC3" w:rsidRPr="003D46C3" w:rsidRDefault="000F4DC3" w:rsidP="00A75E63">
            <w:pPr>
              <w:jc w:val="center"/>
              <w:rPr>
                <w:sz w:val="22"/>
                <w:szCs w:val="22"/>
              </w:rPr>
            </w:pPr>
            <w:r w:rsidRPr="003D46C3">
              <w:rPr>
                <w:sz w:val="22"/>
                <w:szCs w:val="22"/>
              </w:rPr>
              <w:t>100</w:t>
            </w:r>
          </w:p>
        </w:tc>
        <w:tc>
          <w:tcPr>
            <w:tcW w:w="992" w:type="dxa"/>
            <w:shd w:val="clear" w:color="auto" w:fill="auto"/>
          </w:tcPr>
          <w:p w14:paraId="77500569" w14:textId="77777777" w:rsidR="000F4DC3" w:rsidRPr="003D46C3" w:rsidRDefault="000F4DC3" w:rsidP="00A75E63">
            <w:pPr>
              <w:jc w:val="center"/>
              <w:rPr>
                <w:sz w:val="22"/>
                <w:szCs w:val="22"/>
              </w:rPr>
            </w:pPr>
            <w:r w:rsidRPr="003D46C3">
              <w:rPr>
                <w:sz w:val="22"/>
                <w:szCs w:val="22"/>
              </w:rPr>
              <w:t>100</w:t>
            </w:r>
          </w:p>
        </w:tc>
        <w:tc>
          <w:tcPr>
            <w:tcW w:w="992" w:type="dxa"/>
            <w:gridSpan w:val="2"/>
            <w:shd w:val="clear" w:color="auto" w:fill="auto"/>
          </w:tcPr>
          <w:p w14:paraId="53EC7D16" w14:textId="77777777" w:rsidR="000F4DC3" w:rsidRPr="003D46C3" w:rsidRDefault="000F4DC3" w:rsidP="00A75E63">
            <w:pPr>
              <w:jc w:val="center"/>
              <w:rPr>
                <w:sz w:val="22"/>
                <w:szCs w:val="22"/>
              </w:rPr>
            </w:pPr>
            <w:r w:rsidRPr="003D46C3">
              <w:rPr>
                <w:sz w:val="22"/>
                <w:szCs w:val="22"/>
              </w:rPr>
              <w:t>100</w:t>
            </w:r>
          </w:p>
        </w:tc>
        <w:tc>
          <w:tcPr>
            <w:tcW w:w="993" w:type="dxa"/>
            <w:shd w:val="clear" w:color="auto" w:fill="auto"/>
          </w:tcPr>
          <w:p w14:paraId="32879D38" w14:textId="77777777" w:rsidR="000F4DC3" w:rsidRPr="003D46C3" w:rsidRDefault="000F4DC3" w:rsidP="00A75E63">
            <w:pPr>
              <w:jc w:val="center"/>
              <w:rPr>
                <w:sz w:val="22"/>
                <w:szCs w:val="22"/>
              </w:rPr>
            </w:pPr>
            <w:r w:rsidRPr="003D46C3">
              <w:rPr>
                <w:sz w:val="22"/>
                <w:szCs w:val="22"/>
              </w:rPr>
              <w:t>100</w:t>
            </w:r>
          </w:p>
        </w:tc>
      </w:tr>
      <w:tr w:rsidR="003D46C3" w:rsidRPr="003D46C3" w14:paraId="08DF1C3B" w14:textId="77777777" w:rsidTr="000F4DC3">
        <w:trPr>
          <w:gridAfter w:val="1"/>
          <w:wAfter w:w="7" w:type="dxa"/>
          <w:trHeight w:val="1024"/>
        </w:trPr>
        <w:tc>
          <w:tcPr>
            <w:tcW w:w="425" w:type="dxa"/>
          </w:tcPr>
          <w:p w14:paraId="05715E20" w14:textId="77777777" w:rsidR="000F4DC3" w:rsidRPr="003D46C3" w:rsidRDefault="000F4DC3" w:rsidP="00A75E63">
            <w:pPr>
              <w:jc w:val="center"/>
              <w:rPr>
                <w:sz w:val="22"/>
                <w:szCs w:val="22"/>
              </w:rPr>
            </w:pPr>
          </w:p>
        </w:tc>
        <w:tc>
          <w:tcPr>
            <w:tcW w:w="4537" w:type="dxa"/>
          </w:tcPr>
          <w:p w14:paraId="693494B0" w14:textId="77777777" w:rsidR="000F4DC3" w:rsidRPr="003D46C3" w:rsidRDefault="000F4DC3" w:rsidP="00A75E63">
            <w:pPr>
              <w:rPr>
                <w:sz w:val="22"/>
                <w:szCs w:val="22"/>
              </w:rPr>
            </w:pPr>
            <w:r w:rsidRPr="003D46C3">
              <w:rPr>
                <w:sz w:val="22"/>
                <w:szCs w:val="22"/>
              </w:rPr>
              <w:t>Затраты на содержание одного ребенка, в том числе:</w:t>
            </w:r>
          </w:p>
          <w:p w14:paraId="21392471" w14:textId="77777777" w:rsidR="000F4DC3" w:rsidRPr="003D46C3" w:rsidRDefault="000F4DC3" w:rsidP="00A75E63">
            <w:pPr>
              <w:rPr>
                <w:sz w:val="22"/>
                <w:szCs w:val="22"/>
              </w:rPr>
            </w:pPr>
            <w:r w:rsidRPr="003D46C3">
              <w:rPr>
                <w:sz w:val="22"/>
                <w:szCs w:val="22"/>
              </w:rPr>
              <w:t>- дошкольное образование</w:t>
            </w:r>
          </w:p>
          <w:p w14:paraId="2837CA3C" w14:textId="77777777" w:rsidR="000F4DC3" w:rsidRPr="003D46C3" w:rsidRDefault="000F4DC3" w:rsidP="00A75E63">
            <w:pPr>
              <w:rPr>
                <w:sz w:val="22"/>
                <w:szCs w:val="22"/>
              </w:rPr>
            </w:pPr>
            <w:r w:rsidRPr="003D46C3">
              <w:rPr>
                <w:sz w:val="22"/>
                <w:szCs w:val="22"/>
              </w:rPr>
              <w:t>- школы</w:t>
            </w:r>
          </w:p>
        </w:tc>
        <w:tc>
          <w:tcPr>
            <w:tcW w:w="709" w:type="dxa"/>
          </w:tcPr>
          <w:p w14:paraId="7F5628B3" w14:textId="77777777" w:rsidR="000F4DC3" w:rsidRPr="003D46C3" w:rsidRDefault="000F4DC3" w:rsidP="00A75E63">
            <w:pPr>
              <w:rPr>
                <w:sz w:val="22"/>
                <w:szCs w:val="22"/>
              </w:rPr>
            </w:pPr>
          </w:p>
          <w:p w14:paraId="2764511E" w14:textId="77777777" w:rsidR="000F4DC3" w:rsidRPr="003D46C3" w:rsidRDefault="000F4DC3" w:rsidP="00A75E63">
            <w:pPr>
              <w:rPr>
                <w:sz w:val="22"/>
                <w:szCs w:val="22"/>
              </w:rPr>
            </w:pPr>
          </w:p>
          <w:p w14:paraId="4E88A990" w14:textId="77777777" w:rsidR="000F4DC3" w:rsidRPr="003D46C3" w:rsidRDefault="000F4DC3" w:rsidP="00A75E63">
            <w:pPr>
              <w:rPr>
                <w:sz w:val="22"/>
                <w:szCs w:val="22"/>
              </w:rPr>
            </w:pPr>
            <w:r w:rsidRPr="003D46C3">
              <w:rPr>
                <w:sz w:val="22"/>
                <w:szCs w:val="22"/>
              </w:rPr>
              <w:t>Тыс. руб.</w:t>
            </w:r>
          </w:p>
        </w:tc>
        <w:tc>
          <w:tcPr>
            <w:tcW w:w="992" w:type="dxa"/>
          </w:tcPr>
          <w:p w14:paraId="6BDDE5F5" w14:textId="77777777" w:rsidR="000F4DC3" w:rsidRPr="003D46C3" w:rsidRDefault="000F4DC3" w:rsidP="00A75E63">
            <w:pPr>
              <w:jc w:val="center"/>
              <w:rPr>
                <w:sz w:val="22"/>
                <w:szCs w:val="22"/>
                <w:lang w:val="en-US"/>
              </w:rPr>
            </w:pPr>
          </w:p>
          <w:p w14:paraId="3ACBD061" w14:textId="77777777" w:rsidR="000F4DC3" w:rsidRPr="003D46C3" w:rsidRDefault="000F4DC3" w:rsidP="00A75E63">
            <w:pPr>
              <w:jc w:val="center"/>
              <w:rPr>
                <w:sz w:val="22"/>
                <w:szCs w:val="22"/>
                <w:lang w:val="en-US"/>
              </w:rPr>
            </w:pPr>
          </w:p>
          <w:p w14:paraId="3805F421" w14:textId="77777777" w:rsidR="000F4DC3" w:rsidRPr="003D46C3" w:rsidRDefault="000F4DC3" w:rsidP="00A75E63">
            <w:pPr>
              <w:jc w:val="center"/>
              <w:rPr>
                <w:sz w:val="22"/>
                <w:szCs w:val="22"/>
              </w:rPr>
            </w:pPr>
            <w:r w:rsidRPr="003D46C3">
              <w:rPr>
                <w:sz w:val="22"/>
                <w:szCs w:val="22"/>
              </w:rPr>
              <w:t>122,8</w:t>
            </w:r>
          </w:p>
          <w:p w14:paraId="57735620" w14:textId="77777777" w:rsidR="000F4DC3" w:rsidRPr="003D46C3" w:rsidRDefault="000F4DC3" w:rsidP="00A75E63">
            <w:pPr>
              <w:jc w:val="center"/>
              <w:rPr>
                <w:sz w:val="22"/>
                <w:szCs w:val="22"/>
              </w:rPr>
            </w:pPr>
            <w:r w:rsidRPr="003D46C3">
              <w:rPr>
                <w:sz w:val="22"/>
                <w:szCs w:val="22"/>
              </w:rPr>
              <w:t>100,5</w:t>
            </w:r>
          </w:p>
        </w:tc>
        <w:tc>
          <w:tcPr>
            <w:tcW w:w="1134" w:type="dxa"/>
            <w:shd w:val="clear" w:color="auto" w:fill="auto"/>
          </w:tcPr>
          <w:p w14:paraId="7EBBF60B" w14:textId="77777777" w:rsidR="000F4DC3" w:rsidRPr="003D46C3" w:rsidRDefault="000F4DC3" w:rsidP="00A75E63">
            <w:pPr>
              <w:jc w:val="center"/>
              <w:rPr>
                <w:sz w:val="22"/>
                <w:szCs w:val="22"/>
              </w:rPr>
            </w:pPr>
          </w:p>
          <w:p w14:paraId="0BDAFDD5" w14:textId="77777777" w:rsidR="000F4DC3" w:rsidRPr="003D46C3" w:rsidRDefault="000F4DC3" w:rsidP="00A75E63">
            <w:pPr>
              <w:jc w:val="center"/>
              <w:rPr>
                <w:sz w:val="22"/>
                <w:szCs w:val="22"/>
              </w:rPr>
            </w:pPr>
          </w:p>
          <w:p w14:paraId="6B489557" w14:textId="77777777" w:rsidR="000F4DC3" w:rsidRPr="003D46C3" w:rsidRDefault="000F4DC3" w:rsidP="00A75E63">
            <w:pPr>
              <w:jc w:val="center"/>
              <w:rPr>
                <w:sz w:val="22"/>
                <w:szCs w:val="22"/>
              </w:rPr>
            </w:pPr>
            <w:r w:rsidRPr="003D46C3">
              <w:rPr>
                <w:sz w:val="22"/>
                <w:szCs w:val="22"/>
              </w:rPr>
              <w:t>166,8</w:t>
            </w:r>
          </w:p>
          <w:p w14:paraId="5A9616F3" w14:textId="77777777" w:rsidR="000F4DC3" w:rsidRPr="003D46C3" w:rsidRDefault="000F4DC3" w:rsidP="00A75E63">
            <w:pPr>
              <w:jc w:val="center"/>
              <w:rPr>
                <w:sz w:val="22"/>
                <w:szCs w:val="22"/>
              </w:rPr>
            </w:pPr>
            <w:r w:rsidRPr="003D46C3">
              <w:rPr>
                <w:sz w:val="22"/>
                <w:szCs w:val="22"/>
              </w:rPr>
              <w:t>138,7</w:t>
            </w:r>
          </w:p>
        </w:tc>
        <w:tc>
          <w:tcPr>
            <w:tcW w:w="992" w:type="dxa"/>
            <w:shd w:val="clear" w:color="auto" w:fill="auto"/>
          </w:tcPr>
          <w:p w14:paraId="4AFB5B4B" w14:textId="77777777" w:rsidR="000F4DC3" w:rsidRPr="003D46C3" w:rsidRDefault="000F4DC3" w:rsidP="00A75E63">
            <w:pPr>
              <w:jc w:val="center"/>
              <w:rPr>
                <w:sz w:val="22"/>
                <w:szCs w:val="22"/>
                <w:lang w:val="en-US"/>
              </w:rPr>
            </w:pPr>
          </w:p>
          <w:p w14:paraId="27EA1F1E" w14:textId="77777777" w:rsidR="000F4DC3" w:rsidRPr="003D46C3" w:rsidRDefault="000F4DC3" w:rsidP="00A75E63">
            <w:pPr>
              <w:jc w:val="center"/>
              <w:rPr>
                <w:sz w:val="22"/>
                <w:szCs w:val="22"/>
                <w:lang w:val="en-US"/>
              </w:rPr>
            </w:pPr>
          </w:p>
          <w:p w14:paraId="5BB897B1" w14:textId="77777777" w:rsidR="000F4DC3" w:rsidRPr="003D46C3" w:rsidRDefault="000F4DC3" w:rsidP="00A75E63">
            <w:pPr>
              <w:jc w:val="center"/>
              <w:rPr>
                <w:sz w:val="22"/>
                <w:szCs w:val="22"/>
              </w:rPr>
            </w:pPr>
            <w:r w:rsidRPr="003D46C3">
              <w:rPr>
                <w:sz w:val="22"/>
                <w:szCs w:val="22"/>
              </w:rPr>
              <w:t>151,8</w:t>
            </w:r>
          </w:p>
          <w:p w14:paraId="53A03A51" w14:textId="77777777" w:rsidR="000F4DC3" w:rsidRPr="003D46C3" w:rsidRDefault="000F4DC3" w:rsidP="00A75E63">
            <w:pPr>
              <w:jc w:val="center"/>
              <w:rPr>
                <w:sz w:val="22"/>
                <w:szCs w:val="22"/>
              </w:rPr>
            </w:pPr>
            <w:r w:rsidRPr="003D46C3">
              <w:rPr>
                <w:sz w:val="22"/>
                <w:szCs w:val="22"/>
              </w:rPr>
              <w:t>116,4</w:t>
            </w:r>
          </w:p>
        </w:tc>
        <w:tc>
          <w:tcPr>
            <w:tcW w:w="992" w:type="dxa"/>
            <w:gridSpan w:val="2"/>
            <w:shd w:val="clear" w:color="auto" w:fill="auto"/>
          </w:tcPr>
          <w:p w14:paraId="44EA072C" w14:textId="77777777" w:rsidR="000F4DC3" w:rsidRPr="003D46C3" w:rsidRDefault="000F4DC3" w:rsidP="00A75E63">
            <w:pPr>
              <w:jc w:val="center"/>
              <w:rPr>
                <w:sz w:val="22"/>
                <w:szCs w:val="22"/>
              </w:rPr>
            </w:pPr>
          </w:p>
          <w:p w14:paraId="61220357" w14:textId="77777777" w:rsidR="000F4DC3" w:rsidRPr="003D46C3" w:rsidRDefault="000F4DC3" w:rsidP="00A75E63">
            <w:pPr>
              <w:jc w:val="center"/>
              <w:rPr>
                <w:sz w:val="22"/>
                <w:szCs w:val="22"/>
              </w:rPr>
            </w:pPr>
          </w:p>
          <w:p w14:paraId="70E71112" w14:textId="77777777" w:rsidR="000F4DC3" w:rsidRPr="003D46C3" w:rsidRDefault="000F4DC3" w:rsidP="00A75E63">
            <w:pPr>
              <w:jc w:val="center"/>
              <w:rPr>
                <w:sz w:val="22"/>
                <w:szCs w:val="22"/>
              </w:rPr>
            </w:pPr>
            <w:r w:rsidRPr="003D46C3">
              <w:rPr>
                <w:sz w:val="22"/>
                <w:szCs w:val="22"/>
              </w:rPr>
              <w:t>91</w:t>
            </w:r>
          </w:p>
          <w:p w14:paraId="6B86D207" w14:textId="77777777" w:rsidR="000F4DC3" w:rsidRPr="003D46C3" w:rsidRDefault="000F4DC3" w:rsidP="00A75E63">
            <w:pPr>
              <w:jc w:val="center"/>
              <w:rPr>
                <w:sz w:val="22"/>
                <w:szCs w:val="22"/>
              </w:rPr>
            </w:pPr>
            <w:r w:rsidRPr="003D46C3">
              <w:rPr>
                <w:sz w:val="22"/>
                <w:szCs w:val="22"/>
              </w:rPr>
              <w:t>83,9</w:t>
            </w:r>
          </w:p>
        </w:tc>
        <w:tc>
          <w:tcPr>
            <w:tcW w:w="993" w:type="dxa"/>
            <w:shd w:val="clear" w:color="auto" w:fill="auto"/>
          </w:tcPr>
          <w:p w14:paraId="2E34455D" w14:textId="77777777" w:rsidR="000F4DC3" w:rsidRPr="003D46C3" w:rsidRDefault="000F4DC3" w:rsidP="00A75E63">
            <w:pPr>
              <w:rPr>
                <w:sz w:val="22"/>
                <w:szCs w:val="22"/>
                <w:lang w:val="en-US"/>
              </w:rPr>
            </w:pPr>
          </w:p>
          <w:p w14:paraId="2655CD24" w14:textId="77777777" w:rsidR="000F4DC3" w:rsidRPr="003D46C3" w:rsidRDefault="000F4DC3" w:rsidP="00A75E63">
            <w:pPr>
              <w:rPr>
                <w:sz w:val="22"/>
                <w:szCs w:val="22"/>
                <w:lang w:val="en-US"/>
              </w:rPr>
            </w:pPr>
          </w:p>
          <w:p w14:paraId="44AB9513" w14:textId="77777777" w:rsidR="000F4DC3" w:rsidRPr="003D46C3" w:rsidRDefault="000F4DC3" w:rsidP="00A75E63">
            <w:pPr>
              <w:rPr>
                <w:sz w:val="22"/>
                <w:szCs w:val="22"/>
              </w:rPr>
            </w:pPr>
            <w:r w:rsidRPr="003D46C3">
              <w:rPr>
                <w:sz w:val="22"/>
                <w:szCs w:val="22"/>
              </w:rPr>
              <w:t>123,6</w:t>
            </w:r>
          </w:p>
          <w:p w14:paraId="0582E02F" w14:textId="77777777" w:rsidR="000F4DC3" w:rsidRPr="003D46C3" w:rsidRDefault="000F4DC3" w:rsidP="00A75E63">
            <w:pPr>
              <w:rPr>
                <w:sz w:val="22"/>
                <w:szCs w:val="22"/>
              </w:rPr>
            </w:pPr>
            <w:r w:rsidRPr="003D46C3">
              <w:rPr>
                <w:sz w:val="22"/>
                <w:szCs w:val="22"/>
              </w:rPr>
              <w:t>115,8</w:t>
            </w:r>
          </w:p>
        </w:tc>
      </w:tr>
    </w:tbl>
    <w:p w14:paraId="62ED3B42" w14:textId="77777777" w:rsidR="003153D1" w:rsidRPr="003D46C3" w:rsidRDefault="003153D1" w:rsidP="001E6BE3">
      <w:pPr>
        <w:pStyle w:val="af9"/>
        <w:spacing w:before="0" w:after="0"/>
        <w:ind w:firstLine="709"/>
        <w:jc w:val="both"/>
        <w:rPr>
          <w:b/>
          <w:sz w:val="28"/>
          <w:szCs w:val="28"/>
        </w:rPr>
      </w:pPr>
    </w:p>
    <w:p w14:paraId="23F351C2" w14:textId="3AC4224F" w:rsidR="003F4437" w:rsidRPr="003D46C3" w:rsidRDefault="003F4437" w:rsidP="003F4437">
      <w:pPr>
        <w:pStyle w:val="afb"/>
        <w:spacing w:before="0" w:after="0"/>
        <w:ind w:firstLine="709"/>
        <w:jc w:val="both"/>
        <w:rPr>
          <w:sz w:val="26"/>
          <w:szCs w:val="26"/>
        </w:rPr>
      </w:pPr>
      <w:r w:rsidRPr="003D46C3">
        <w:rPr>
          <w:b/>
          <w:sz w:val="26"/>
          <w:szCs w:val="26"/>
        </w:rPr>
        <w:t>Система образования Кезского</w:t>
      </w:r>
      <w:r w:rsidRPr="003D46C3">
        <w:rPr>
          <w:sz w:val="26"/>
          <w:szCs w:val="26"/>
        </w:rPr>
        <w:t xml:space="preserve"> района включает в себя дошкольное, общее и дополнительное образование. Всего в районе за 9 месяцев  2024 года функционировало 24 образовательных учреждения (9 месяцев 2023 года – также 24), 8 дошкольных, 13 общеобразовательных (в 9 из них 10 дошкольных групп, реализующих основную общеобразовательную программу дошкольного образования), 3 учреждения дополнительного образования. В сентябре 2024 г была произведена реорганизация общеобразовательных учреждений путем присоединения: МБОУ «Кабалудская СОШ» к МБОУ «Кузьминская СОШ», МКОУ «Новоунтемская ООШ» к МБОУ «Кулигинская СОШ». Кроме того, МБДОУ д/с «Вуюись» находится в процессе ликвидации, учебного процесса в учреждении нет. Воспитанники переведены в дошкольную группу МБОУ «Александровская СОШ».</w:t>
      </w:r>
    </w:p>
    <w:p w14:paraId="6B3E2691" w14:textId="77777777" w:rsidR="003F4437" w:rsidRPr="003D46C3" w:rsidRDefault="003F4437" w:rsidP="003F4437">
      <w:pPr>
        <w:pStyle w:val="afb"/>
        <w:spacing w:before="0" w:after="0"/>
        <w:ind w:firstLine="709"/>
        <w:jc w:val="both"/>
        <w:rPr>
          <w:sz w:val="26"/>
          <w:szCs w:val="26"/>
        </w:rPr>
      </w:pPr>
      <w:r w:rsidRPr="003D46C3">
        <w:rPr>
          <w:sz w:val="26"/>
          <w:szCs w:val="26"/>
        </w:rPr>
        <w:t>Сумма расходов по отрасли за 9 месяцев 2024 г. составила 465,8 млн. руб. (9 кв. 2024 г. – 391,4 млн. руб.), в том числе на зарплату –343,4 млн. руб. (9 мес. 2023 г. – 295,3 млн. руб.); коммунальные услуги –33,5 млн. руб. (9 мес. 2023 г. – 32,2 млн. руб.).</w:t>
      </w:r>
    </w:p>
    <w:p w14:paraId="73CF4495" w14:textId="77777777" w:rsidR="003F4437" w:rsidRPr="003D46C3" w:rsidRDefault="003F4437" w:rsidP="003F4437">
      <w:pPr>
        <w:ind w:firstLine="708"/>
        <w:rPr>
          <w:sz w:val="26"/>
          <w:szCs w:val="26"/>
        </w:rPr>
      </w:pPr>
      <w:bookmarkStart w:id="25" w:name="_Hlk150845065"/>
      <w:r w:rsidRPr="003D46C3">
        <w:rPr>
          <w:sz w:val="26"/>
          <w:szCs w:val="26"/>
        </w:rPr>
        <w:t xml:space="preserve">За 9 месяцев 2024 года были выделены средства: </w:t>
      </w:r>
    </w:p>
    <w:p w14:paraId="7187081B" w14:textId="704C3163" w:rsidR="003F4437" w:rsidRPr="003D46C3" w:rsidRDefault="003F4437" w:rsidP="0002458A">
      <w:pPr>
        <w:ind w:firstLine="708"/>
        <w:rPr>
          <w:sz w:val="26"/>
          <w:szCs w:val="26"/>
        </w:rPr>
      </w:pPr>
      <w:r w:rsidRPr="003D46C3">
        <w:rPr>
          <w:sz w:val="26"/>
          <w:szCs w:val="26"/>
        </w:rPr>
        <w:t xml:space="preserve">-  на уборку снега в учреждениях </w:t>
      </w:r>
      <w:r w:rsidR="0002458A" w:rsidRPr="003D46C3">
        <w:rPr>
          <w:sz w:val="26"/>
          <w:szCs w:val="26"/>
        </w:rPr>
        <w:t>образования в</w:t>
      </w:r>
      <w:r w:rsidRPr="003D46C3">
        <w:rPr>
          <w:sz w:val="26"/>
          <w:szCs w:val="26"/>
        </w:rPr>
        <w:t xml:space="preserve"> сумме </w:t>
      </w:r>
      <w:r w:rsidR="0002458A" w:rsidRPr="003D46C3">
        <w:rPr>
          <w:sz w:val="26"/>
          <w:szCs w:val="26"/>
        </w:rPr>
        <w:t xml:space="preserve">361,400 тыс. </w:t>
      </w:r>
      <w:r w:rsidRPr="003D46C3">
        <w:rPr>
          <w:sz w:val="26"/>
          <w:szCs w:val="26"/>
        </w:rPr>
        <w:t xml:space="preserve">рублей; </w:t>
      </w:r>
    </w:p>
    <w:p w14:paraId="644ED6F0" w14:textId="372BEB8C" w:rsidR="003F4437" w:rsidRPr="003D46C3" w:rsidRDefault="003F4437" w:rsidP="0002458A">
      <w:pPr>
        <w:ind w:firstLine="708"/>
        <w:rPr>
          <w:sz w:val="26"/>
          <w:szCs w:val="26"/>
        </w:rPr>
      </w:pPr>
      <w:r w:rsidRPr="003D46C3">
        <w:rPr>
          <w:sz w:val="26"/>
          <w:szCs w:val="26"/>
        </w:rPr>
        <w:t xml:space="preserve">- на оплату интернета в дошкольных образовательных учреждениях в сумме </w:t>
      </w:r>
      <w:r w:rsidR="0002458A" w:rsidRPr="003D46C3">
        <w:rPr>
          <w:sz w:val="26"/>
          <w:szCs w:val="26"/>
        </w:rPr>
        <w:t xml:space="preserve">222,650 тыс. </w:t>
      </w:r>
      <w:r w:rsidRPr="003D46C3">
        <w:rPr>
          <w:sz w:val="26"/>
          <w:szCs w:val="26"/>
        </w:rPr>
        <w:t>рублей</w:t>
      </w:r>
      <w:r w:rsidR="0002458A" w:rsidRPr="003D46C3">
        <w:rPr>
          <w:sz w:val="26"/>
          <w:szCs w:val="26"/>
        </w:rPr>
        <w:t>;</w:t>
      </w:r>
    </w:p>
    <w:p w14:paraId="0E2E8339" w14:textId="77777777" w:rsidR="0002458A" w:rsidRPr="003D46C3" w:rsidRDefault="0002458A" w:rsidP="0002458A">
      <w:pPr>
        <w:ind w:firstLine="708"/>
        <w:rPr>
          <w:b/>
          <w:bCs/>
          <w:i/>
          <w:iCs/>
          <w:sz w:val="26"/>
          <w:szCs w:val="26"/>
        </w:rPr>
      </w:pPr>
      <w:r w:rsidRPr="003D46C3">
        <w:rPr>
          <w:b/>
          <w:bCs/>
          <w:i/>
          <w:iCs/>
          <w:sz w:val="26"/>
          <w:szCs w:val="26"/>
        </w:rPr>
        <w:t xml:space="preserve">МБУДО «Кезская районная спортивная школа» </w:t>
      </w:r>
    </w:p>
    <w:p w14:paraId="3F989B04" w14:textId="7B872FCE" w:rsidR="003F4437" w:rsidRPr="003D46C3" w:rsidRDefault="003F4437" w:rsidP="0002458A">
      <w:pPr>
        <w:ind w:firstLine="708"/>
        <w:rPr>
          <w:sz w:val="26"/>
          <w:szCs w:val="26"/>
        </w:rPr>
      </w:pPr>
      <w:r w:rsidRPr="003D46C3">
        <w:rPr>
          <w:sz w:val="26"/>
          <w:szCs w:val="26"/>
        </w:rPr>
        <w:t xml:space="preserve">- </w:t>
      </w:r>
      <w:r w:rsidR="0002458A" w:rsidRPr="003D46C3">
        <w:rPr>
          <w:sz w:val="26"/>
          <w:szCs w:val="26"/>
        </w:rPr>
        <w:t>на приобретение спортивной формы и инвентаря для занятий волейболом - в</w:t>
      </w:r>
      <w:r w:rsidRPr="003D46C3">
        <w:rPr>
          <w:sz w:val="26"/>
          <w:szCs w:val="26"/>
        </w:rPr>
        <w:t xml:space="preserve"> сумме 655</w:t>
      </w:r>
      <w:r w:rsidR="0002458A" w:rsidRPr="003D46C3">
        <w:rPr>
          <w:sz w:val="26"/>
          <w:szCs w:val="26"/>
        </w:rPr>
        <w:t>,</w:t>
      </w:r>
      <w:r w:rsidRPr="003D46C3">
        <w:rPr>
          <w:sz w:val="26"/>
          <w:szCs w:val="26"/>
        </w:rPr>
        <w:t xml:space="preserve">920 </w:t>
      </w:r>
      <w:r w:rsidR="0002458A" w:rsidRPr="003D46C3">
        <w:rPr>
          <w:sz w:val="26"/>
          <w:szCs w:val="26"/>
        </w:rPr>
        <w:t xml:space="preserve">тыс.руб. </w:t>
      </w:r>
      <w:r w:rsidRPr="003D46C3">
        <w:rPr>
          <w:sz w:val="26"/>
          <w:szCs w:val="26"/>
        </w:rPr>
        <w:t>рублей;</w:t>
      </w:r>
    </w:p>
    <w:p w14:paraId="5C7FBC85" w14:textId="368071F6" w:rsidR="003F4437" w:rsidRPr="003D46C3" w:rsidRDefault="003F4437" w:rsidP="0002458A">
      <w:pPr>
        <w:ind w:firstLine="708"/>
        <w:rPr>
          <w:sz w:val="26"/>
          <w:szCs w:val="26"/>
        </w:rPr>
      </w:pPr>
      <w:r w:rsidRPr="003D46C3">
        <w:rPr>
          <w:sz w:val="26"/>
          <w:szCs w:val="26"/>
        </w:rPr>
        <w:t>-</w:t>
      </w:r>
      <w:r w:rsidR="0051103B" w:rsidRPr="003D46C3">
        <w:rPr>
          <w:sz w:val="26"/>
          <w:szCs w:val="26"/>
        </w:rPr>
        <w:t xml:space="preserve"> на</w:t>
      </w:r>
      <w:r w:rsidR="0002458A" w:rsidRPr="003D46C3">
        <w:rPr>
          <w:sz w:val="26"/>
          <w:szCs w:val="26"/>
        </w:rPr>
        <w:t xml:space="preserve"> приобретен</w:t>
      </w:r>
      <w:r w:rsidR="0051103B" w:rsidRPr="003D46C3">
        <w:rPr>
          <w:sz w:val="26"/>
          <w:szCs w:val="26"/>
        </w:rPr>
        <w:t>ие</w:t>
      </w:r>
      <w:r w:rsidRPr="003D46C3">
        <w:rPr>
          <w:sz w:val="26"/>
          <w:szCs w:val="26"/>
        </w:rPr>
        <w:t xml:space="preserve"> спортивн</w:t>
      </w:r>
      <w:r w:rsidR="0051103B" w:rsidRPr="003D46C3">
        <w:rPr>
          <w:sz w:val="26"/>
          <w:szCs w:val="26"/>
        </w:rPr>
        <w:t>ой</w:t>
      </w:r>
      <w:r w:rsidRPr="003D46C3">
        <w:rPr>
          <w:sz w:val="26"/>
          <w:szCs w:val="26"/>
        </w:rPr>
        <w:t xml:space="preserve"> форм</w:t>
      </w:r>
      <w:r w:rsidR="0051103B" w:rsidRPr="003D46C3">
        <w:rPr>
          <w:sz w:val="26"/>
          <w:szCs w:val="26"/>
        </w:rPr>
        <w:t>ы</w:t>
      </w:r>
      <w:r w:rsidRPr="003D46C3">
        <w:rPr>
          <w:sz w:val="26"/>
          <w:szCs w:val="26"/>
        </w:rPr>
        <w:t xml:space="preserve"> и спортивн</w:t>
      </w:r>
      <w:r w:rsidR="0051103B" w:rsidRPr="003D46C3">
        <w:rPr>
          <w:sz w:val="26"/>
          <w:szCs w:val="26"/>
        </w:rPr>
        <w:t>ого</w:t>
      </w:r>
      <w:r w:rsidRPr="003D46C3">
        <w:rPr>
          <w:sz w:val="26"/>
          <w:szCs w:val="26"/>
        </w:rPr>
        <w:t xml:space="preserve"> инвентар</w:t>
      </w:r>
      <w:r w:rsidR="0051103B" w:rsidRPr="003D46C3">
        <w:rPr>
          <w:sz w:val="26"/>
          <w:szCs w:val="26"/>
        </w:rPr>
        <w:t>я</w:t>
      </w:r>
      <w:r w:rsidRPr="003D46C3">
        <w:rPr>
          <w:sz w:val="26"/>
          <w:szCs w:val="26"/>
        </w:rPr>
        <w:t>, бензинов</w:t>
      </w:r>
      <w:r w:rsidR="0051103B" w:rsidRPr="003D46C3">
        <w:rPr>
          <w:sz w:val="26"/>
          <w:szCs w:val="26"/>
        </w:rPr>
        <w:t>ого</w:t>
      </w:r>
      <w:r w:rsidRPr="003D46C3">
        <w:rPr>
          <w:sz w:val="26"/>
          <w:szCs w:val="26"/>
        </w:rPr>
        <w:t xml:space="preserve"> снегоуборщик</w:t>
      </w:r>
      <w:r w:rsidR="0051103B" w:rsidRPr="003D46C3">
        <w:rPr>
          <w:sz w:val="26"/>
          <w:szCs w:val="26"/>
        </w:rPr>
        <w:t>а</w:t>
      </w:r>
      <w:r w:rsidRPr="003D46C3">
        <w:rPr>
          <w:sz w:val="26"/>
          <w:szCs w:val="26"/>
        </w:rPr>
        <w:t xml:space="preserve"> и автомобильн</w:t>
      </w:r>
      <w:r w:rsidR="0051103B" w:rsidRPr="003D46C3">
        <w:rPr>
          <w:sz w:val="26"/>
          <w:szCs w:val="26"/>
        </w:rPr>
        <w:t>ой</w:t>
      </w:r>
      <w:r w:rsidRPr="003D46C3">
        <w:rPr>
          <w:sz w:val="26"/>
          <w:szCs w:val="26"/>
        </w:rPr>
        <w:t xml:space="preserve"> мойк</w:t>
      </w:r>
      <w:r w:rsidR="0051103B" w:rsidRPr="003D46C3">
        <w:rPr>
          <w:sz w:val="26"/>
          <w:szCs w:val="26"/>
        </w:rPr>
        <w:t>и</w:t>
      </w:r>
      <w:r w:rsidRPr="003D46C3">
        <w:rPr>
          <w:sz w:val="26"/>
          <w:szCs w:val="26"/>
        </w:rPr>
        <w:t xml:space="preserve"> </w:t>
      </w:r>
      <w:r w:rsidR="0002458A" w:rsidRPr="003D46C3">
        <w:rPr>
          <w:sz w:val="26"/>
          <w:szCs w:val="26"/>
        </w:rPr>
        <w:t>-</w:t>
      </w:r>
      <w:r w:rsidRPr="003D46C3">
        <w:rPr>
          <w:sz w:val="26"/>
          <w:szCs w:val="26"/>
        </w:rPr>
        <w:t xml:space="preserve"> в сумме 2364</w:t>
      </w:r>
      <w:r w:rsidR="0002458A" w:rsidRPr="003D46C3">
        <w:rPr>
          <w:sz w:val="26"/>
          <w:szCs w:val="26"/>
        </w:rPr>
        <w:t xml:space="preserve">, </w:t>
      </w:r>
      <w:r w:rsidRPr="003D46C3">
        <w:rPr>
          <w:sz w:val="26"/>
          <w:szCs w:val="26"/>
        </w:rPr>
        <w:t xml:space="preserve">060 </w:t>
      </w:r>
      <w:r w:rsidR="0002458A" w:rsidRPr="003D46C3">
        <w:rPr>
          <w:sz w:val="26"/>
          <w:szCs w:val="26"/>
        </w:rPr>
        <w:t xml:space="preserve">тыс. </w:t>
      </w:r>
      <w:r w:rsidRPr="003D46C3">
        <w:rPr>
          <w:sz w:val="26"/>
          <w:szCs w:val="26"/>
        </w:rPr>
        <w:t>рублей;</w:t>
      </w:r>
    </w:p>
    <w:p w14:paraId="2A466931" w14:textId="05235757" w:rsidR="0002458A" w:rsidRPr="003D46C3" w:rsidRDefault="0002458A" w:rsidP="0002458A">
      <w:pPr>
        <w:ind w:firstLine="708"/>
        <w:rPr>
          <w:b/>
          <w:bCs/>
          <w:i/>
          <w:iCs/>
          <w:sz w:val="26"/>
          <w:szCs w:val="26"/>
        </w:rPr>
      </w:pPr>
      <w:r w:rsidRPr="003D46C3">
        <w:rPr>
          <w:b/>
          <w:bCs/>
          <w:i/>
          <w:iCs/>
          <w:sz w:val="26"/>
          <w:szCs w:val="26"/>
        </w:rPr>
        <w:t>МБОУ «Александровская СОШ»</w:t>
      </w:r>
    </w:p>
    <w:p w14:paraId="2B7032E1" w14:textId="7B41F2B4" w:rsidR="003F4437" w:rsidRPr="003D46C3" w:rsidRDefault="003F4437" w:rsidP="0002458A">
      <w:pPr>
        <w:ind w:firstLine="708"/>
        <w:rPr>
          <w:sz w:val="26"/>
          <w:szCs w:val="26"/>
        </w:rPr>
      </w:pPr>
      <w:r w:rsidRPr="003D46C3">
        <w:rPr>
          <w:sz w:val="26"/>
          <w:szCs w:val="26"/>
        </w:rPr>
        <w:t xml:space="preserve">- </w:t>
      </w:r>
      <w:r w:rsidR="0051103B" w:rsidRPr="003D46C3">
        <w:rPr>
          <w:sz w:val="26"/>
          <w:szCs w:val="26"/>
        </w:rPr>
        <w:t xml:space="preserve">на </w:t>
      </w:r>
      <w:r w:rsidR="0002458A" w:rsidRPr="003D46C3">
        <w:rPr>
          <w:sz w:val="26"/>
          <w:szCs w:val="26"/>
        </w:rPr>
        <w:t>приобретен</w:t>
      </w:r>
      <w:r w:rsidR="0051103B" w:rsidRPr="003D46C3">
        <w:rPr>
          <w:sz w:val="26"/>
          <w:szCs w:val="26"/>
        </w:rPr>
        <w:t>ие</w:t>
      </w:r>
      <w:r w:rsidRPr="003D46C3">
        <w:rPr>
          <w:sz w:val="26"/>
          <w:szCs w:val="26"/>
        </w:rPr>
        <w:t xml:space="preserve"> </w:t>
      </w:r>
      <w:r w:rsidR="0051103B" w:rsidRPr="003D46C3">
        <w:rPr>
          <w:sz w:val="26"/>
          <w:szCs w:val="26"/>
        </w:rPr>
        <w:t>снегохода, лыжного</w:t>
      </w:r>
      <w:r w:rsidRPr="003D46C3">
        <w:rPr>
          <w:sz w:val="26"/>
          <w:szCs w:val="26"/>
        </w:rPr>
        <w:t xml:space="preserve"> инвентар</w:t>
      </w:r>
      <w:r w:rsidR="0051103B" w:rsidRPr="003D46C3">
        <w:rPr>
          <w:sz w:val="26"/>
          <w:szCs w:val="26"/>
        </w:rPr>
        <w:t>я</w:t>
      </w:r>
      <w:r w:rsidRPr="003D46C3">
        <w:rPr>
          <w:sz w:val="26"/>
          <w:szCs w:val="26"/>
        </w:rPr>
        <w:t xml:space="preserve"> и экипировк</w:t>
      </w:r>
      <w:r w:rsidR="0002458A" w:rsidRPr="003D46C3">
        <w:rPr>
          <w:sz w:val="26"/>
          <w:szCs w:val="26"/>
        </w:rPr>
        <w:t>а</w:t>
      </w:r>
      <w:r w:rsidRPr="003D46C3">
        <w:rPr>
          <w:sz w:val="26"/>
          <w:szCs w:val="26"/>
        </w:rPr>
        <w:t xml:space="preserve"> в сумме 1366</w:t>
      </w:r>
      <w:r w:rsidR="0002458A" w:rsidRPr="003D46C3">
        <w:rPr>
          <w:sz w:val="26"/>
          <w:szCs w:val="26"/>
        </w:rPr>
        <w:t>,</w:t>
      </w:r>
      <w:r w:rsidRPr="003D46C3">
        <w:rPr>
          <w:sz w:val="26"/>
          <w:szCs w:val="26"/>
        </w:rPr>
        <w:t xml:space="preserve">800 </w:t>
      </w:r>
      <w:r w:rsidR="0002458A" w:rsidRPr="003D46C3">
        <w:rPr>
          <w:sz w:val="26"/>
          <w:szCs w:val="26"/>
        </w:rPr>
        <w:t xml:space="preserve">тыс. </w:t>
      </w:r>
      <w:r w:rsidRPr="003D46C3">
        <w:rPr>
          <w:sz w:val="26"/>
          <w:szCs w:val="26"/>
        </w:rPr>
        <w:t>рублей;</w:t>
      </w:r>
    </w:p>
    <w:p w14:paraId="27333948" w14:textId="51A3FB52" w:rsidR="0002458A" w:rsidRPr="003D46C3" w:rsidRDefault="0002458A" w:rsidP="0002458A">
      <w:pPr>
        <w:ind w:firstLine="708"/>
        <w:rPr>
          <w:b/>
          <w:bCs/>
          <w:i/>
          <w:iCs/>
          <w:sz w:val="26"/>
          <w:szCs w:val="26"/>
        </w:rPr>
      </w:pPr>
      <w:r w:rsidRPr="003D46C3">
        <w:rPr>
          <w:b/>
          <w:bCs/>
          <w:i/>
          <w:iCs/>
          <w:sz w:val="26"/>
          <w:szCs w:val="26"/>
        </w:rPr>
        <w:t>МКОУ «Новоунтемская ООШ»</w:t>
      </w:r>
    </w:p>
    <w:p w14:paraId="0A5C9F2F" w14:textId="7893EE79" w:rsidR="003F4437" w:rsidRPr="003D46C3" w:rsidRDefault="003F4437" w:rsidP="0002458A">
      <w:pPr>
        <w:ind w:firstLine="708"/>
        <w:rPr>
          <w:sz w:val="26"/>
          <w:szCs w:val="26"/>
        </w:rPr>
      </w:pPr>
      <w:r w:rsidRPr="003D46C3">
        <w:rPr>
          <w:sz w:val="26"/>
          <w:szCs w:val="26"/>
        </w:rPr>
        <w:lastRenderedPageBreak/>
        <w:t xml:space="preserve">- </w:t>
      </w:r>
      <w:r w:rsidR="0051103B" w:rsidRPr="003D46C3">
        <w:rPr>
          <w:sz w:val="26"/>
          <w:szCs w:val="26"/>
        </w:rPr>
        <w:t xml:space="preserve">на </w:t>
      </w:r>
      <w:r w:rsidR="0002458A" w:rsidRPr="003D46C3">
        <w:rPr>
          <w:sz w:val="26"/>
          <w:szCs w:val="26"/>
        </w:rPr>
        <w:t>приобретен</w:t>
      </w:r>
      <w:r w:rsidR="0051103B" w:rsidRPr="003D46C3">
        <w:rPr>
          <w:sz w:val="26"/>
          <w:szCs w:val="26"/>
        </w:rPr>
        <w:t>ие</w:t>
      </w:r>
      <w:r w:rsidRPr="003D46C3">
        <w:rPr>
          <w:sz w:val="26"/>
          <w:szCs w:val="26"/>
        </w:rPr>
        <w:t xml:space="preserve"> спортивной формы и инвентаря для занятий волейболом в сумме 42</w:t>
      </w:r>
      <w:r w:rsidR="0051103B" w:rsidRPr="003D46C3">
        <w:rPr>
          <w:sz w:val="26"/>
          <w:szCs w:val="26"/>
        </w:rPr>
        <w:t>,</w:t>
      </w:r>
      <w:r w:rsidRPr="003D46C3">
        <w:rPr>
          <w:sz w:val="26"/>
          <w:szCs w:val="26"/>
        </w:rPr>
        <w:t xml:space="preserve">600 </w:t>
      </w:r>
      <w:r w:rsidR="0051103B" w:rsidRPr="003D46C3">
        <w:rPr>
          <w:sz w:val="26"/>
          <w:szCs w:val="26"/>
        </w:rPr>
        <w:t>тыс.</w:t>
      </w:r>
      <w:r w:rsidRPr="003D46C3">
        <w:rPr>
          <w:sz w:val="26"/>
          <w:szCs w:val="26"/>
        </w:rPr>
        <w:t>рублей;</w:t>
      </w:r>
    </w:p>
    <w:p w14:paraId="234C8C3C" w14:textId="7E65D275" w:rsidR="0051103B" w:rsidRPr="003D46C3" w:rsidRDefault="0051103B" w:rsidP="0002458A">
      <w:pPr>
        <w:ind w:firstLine="708"/>
        <w:rPr>
          <w:b/>
          <w:bCs/>
          <w:i/>
          <w:iCs/>
          <w:sz w:val="26"/>
          <w:szCs w:val="26"/>
        </w:rPr>
      </w:pPr>
      <w:r w:rsidRPr="003D46C3">
        <w:rPr>
          <w:b/>
          <w:bCs/>
          <w:i/>
          <w:iCs/>
          <w:sz w:val="26"/>
          <w:szCs w:val="26"/>
        </w:rPr>
        <w:t>МБОУ «Кезская СОШ №2»</w:t>
      </w:r>
    </w:p>
    <w:p w14:paraId="1E537F74" w14:textId="64259DBA" w:rsidR="003F4437" w:rsidRPr="003D46C3" w:rsidRDefault="003F4437" w:rsidP="0051103B">
      <w:pPr>
        <w:ind w:firstLine="708"/>
        <w:rPr>
          <w:sz w:val="26"/>
          <w:szCs w:val="26"/>
        </w:rPr>
      </w:pPr>
      <w:r w:rsidRPr="003D46C3">
        <w:rPr>
          <w:sz w:val="26"/>
          <w:szCs w:val="26"/>
        </w:rPr>
        <w:t>- на реализацию проекта «Точка роста» в сумме 1</w:t>
      </w:r>
      <w:r w:rsidR="0051103B" w:rsidRPr="003D46C3">
        <w:rPr>
          <w:sz w:val="26"/>
          <w:szCs w:val="26"/>
        </w:rPr>
        <w:t> </w:t>
      </w:r>
      <w:r w:rsidRPr="003D46C3">
        <w:rPr>
          <w:sz w:val="26"/>
          <w:szCs w:val="26"/>
        </w:rPr>
        <w:t>258</w:t>
      </w:r>
      <w:r w:rsidR="0051103B" w:rsidRPr="003D46C3">
        <w:rPr>
          <w:sz w:val="26"/>
          <w:szCs w:val="26"/>
        </w:rPr>
        <w:t>,</w:t>
      </w:r>
      <w:r w:rsidRPr="003D46C3">
        <w:rPr>
          <w:sz w:val="26"/>
          <w:szCs w:val="26"/>
        </w:rPr>
        <w:t>67963</w:t>
      </w:r>
      <w:r w:rsidR="0051103B" w:rsidRPr="003D46C3">
        <w:rPr>
          <w:sz w:val="26"/>
          <w:szCs w:val="26"/>
        </w:rPr>
        <w:t xml:space="preserve"> тыс.</w:t>
      </w:r>
      <w:r w:rsidRPr="003D46C3">
        <w:rPr>
          <w:sz w:val="26"/>
          <w:szCs w:val="26"/>
        </w:rPr>
        <w:t xml:space="preserve"> рублей.</w:t>
      </w:r>
    </w:p>
    <w:p w14:paraId="044D5385" w14:textId="6FDFCBB7" w:rsidR="003F4437" w:rsidRPr="003D46C3" w:rsidRDefault="003F4437" w:rsidP="003F4437">
      <w:pPr>
        <w:ind w:firstLine="708"/>
        <w:rPr>
          <w:sz w:val="26"/>
          <w:szCs w:val="26"/>
        </w:rPr>
      </w:pPr>
      <w:r w:rsidRPr="003D46C3">
        <w:rPr>
          <w:sz w:val="26"/>
          <w:szCs w:val="26"/>
        </w:rPr>
        <w:t xml:space="preserve">В </w:t>
      </w:r>
      <w:r w:rsidRPr="003D46C3">
        <w:rPr>
          <w:b/>
          <w:bCs/>
          <w:sz w:val="26"/>
          <w:szCs w:val="26"/>
        </w:rPr>
        <w:t>рамках молодежного инициативного бюджетирования</w:t>
      </w:r>
      <w:r w:rsidRPr="003D46C3">
        <w:rPr>
          <w:sz w:val="26"/>
          <w:szCs w:val="26"/>
        </w:rPr>
        <w:t xml:space="preserve"> выделены средства для реализации проектов:</w:t>
      </w:r>
    </w:p>
    <w:p w14:paraId="2589C8A5" w14:textId="6FAA1B72" w:rsidR="003F4437" w:rsidRPr="003D46C3" w:rsidRDefault="003F4437" w:rsidP="0051103B">
      <w:pPr>
        <w:ind w:firstLine="708"/>
        <w:rPr>
          <w:sz w:val="26"/>
          <w:szCs w:val="26"/>
        </w:rPr>
      </w:pPr>
      <w:r w:rsidRPr="003D46C3">
        <w:rPr>
          <w:sz w:val="26"/>
          <w:szCs w:val="26"/>
        </w:rPr>
        <w:t xml:space="preserve">- «Воркаут площадка- КужМурт» </w:t>
      </w:r>
      <w:r w:rsidR="0051103B" w:rsidRPr="003D46C3">
        <w:rPr>
          <w:sz w:val="26"/>
          <w:szCs w:val="26"/>
        </w:rPr>
        <w:t xml:space="preserve">- </w:t>
      </w:r>
      <w:r w:rsidRPr="003D46C3">
        <w:rPr>
          <w:sz w:val="26"/>
          <w:szCs w:val="26"/>
        </w:rPr>
        <w:t>МБОУ «Александровская СОШ» 456</w:t>
      </w:r>
      <w:r w:rsidR="0051103B" w:rsidRPr="003D46C3">
        <w:rPr>
          <w:sz w:val="26"/>
          <w:szCs w:val="26"/>
        </w:rPr>
        <w:t>,</w:t>
      </w:r>
      <w:r w:rsidRPr="003D46C3">
        <w:rPr>
          <w:sz w:val="26"/>
          <w:szCs w:val="26"/>
        </w:rPr>
        <w:t xml:space="preserve">217 </w:t>
      </w:r>
      <w:r w:rsidR="0051103B" w:rsidRPr="003D46C3">
        <w:rPr>
          <w:sz w:val="26"/>
          <w:szCs w:val="26"/>
        </w:rPr>
        <w:t>тыс.</w:t>
      </w:r>
      <w:r w:rsidRPr="003D46C3">
        <w:rPr>
          <w:sz w:val="26"/>
          <w:szCs w:val="26"/>
        </w:rPr>
        <w:t>руб;</w:t>
      </w:r>
    </w:p>
    <w:p w14:paraId="31E325AE" w14:textId="18B4171F" w:rsidR="003F4437" w:rsidRPr="003D46C3" w:rsidRDefault="003F4437" w:rsidP="0051103B">
      <w:pPr>
        <w:ind w:firstLine="708"/>
        <w:rPr>
          <w:sz w:val="26"/>
          <w:szCs w:val="26"/>
        </w:rPr>
      </w:pPr>
      <w:r w:rsidRPr="003D46C3">
        <w:rPr>
          <w:sz w:val="26"/>
          <w:szCs w:val="26"/>
        </w:rPr>
        <w:t>- «На лыжню»</w:t>
      </w:r>
      <w:r w:rsidR="0051103B" w:rsidRPr="003D46C3">
        <w:rPr>
          <w:sz w:val="26"/>
          <w:szCs w:val="26"/>
        </w:rPr>
        <w:t xml:space="preserve"> - МБУДО</w:t>
      </w:r>
      <w:r w:rsidRPr="003D46C3">
        <w:rPr>
          <w:sz w:val="26"/>
          <w:szCs w:val="26"/>
        </w:rPr>
        <w:t xml:space="preserve"> «Кезская районная </w:t>
      </w:r>
      <w:r w:rsidR="0051103B" w:rsidRPr="003D46C3">
        <w:rPr>
          <w:sz w:val="26"/>
          <w:szCs w:val="26"/>
        </w:rPr>
        <w:t>спортивная школа</w:t>
      </w:r>
      <w:r w:rsidRPr="003D46C3">
        <w:rPr>
          <w:sz w:val="26"/>
          <w:szCs w:val="26"/>
        </w:rPr>
        <w:t>» 428</w:t>
      </w:r>
      <w:r w:rsidR="0051103B" w:rsidRPr="003D46C3">
        <w:rPr>
          <w:sz w:val="26"/>
          <w:szCs w:val="26"/>
        </w:rPr>
        <w:t>,</w:t>
      </w:r>
      <w:r w:rsidRPr="003D46C3">
        <w:rPr>
          <w:sz w:val="26"/>
          <w:szCs w:val="26"/>
        </w:rPr>
        <w:t>890</w:t>
      </w:r>
      <w:r w:rsidR="0051103B" w:rsidRPr="003D46C3">
        <w:rPr>
          <w:sz w:val="26"/>
          <w:szCs w:val="26"/>
        </w:rPr>
        <w:t xml:space="preserve"> тыс.</w:t>
      </w:r>
      <w:r w:rsidRPr="003D46C3">
        <w:rPr>
          <w:sz w:val="26"/>
          <w:szCs w:val="26"/>
        </w:rPr>
        <w:t xml:space="preserve"> руб;</w:t>
      </w:r>
    </w:p>
    <w:p w14:paraId="72293F7A" w14:textId="78E44024" w:rsidR="003F4437" w:rsidRPr="003D46C3" w:rsidRDefault="003F4437" w:rsidP="0051103B">
      <w:pPr>
        <w:ind w:firstLine="708"/>
        <w:rPr>
          <w:sz w:val="26"/>
          <w:szCs w:val="26"/>
        </w:rPr>
      </w:pPr>
      <w:r w:rsidRPr="003D46C3">
        <w:rPr>
          <w:sz w:val="26"/>
          <w:szCs w:val="26"/>
        </w:rPr>
        <w:t xml:space="preserve">- «УдМедиа Шундыберган» </w:t>
      </w:r>
      <w:r w:rsidR="0051103B" w:rsidRPr="003D46C3">
        <w:rPr>
          <w:sz w:val="26"/>
          <w:szCs w:val="26"/>
        </w:rPr>
        <w:t xml:space="preserve">- </w:t>
      </w:r>
      <w:r w:rsidRPr="003D46C3">
        <w:rPr>
          <w:sz w:val="26"/>
          <w:szCs w:val="26"/>
        </w:rPr>
        <w:t>МКОУ «Гыинская СОШ» 411</w:t>
      </w:r>
      <w:r w:rsidR="0051103B" w:rsidRPr="003D46C3">
        <w:rPr>
          <w:sz w:val="26"/>
          <w:szCs w:val="26"/>
        </w:rPr>
        <w:t>,</w:t>
      </w:r>
      <w:r w:rsidRPr="003D46C3">
        <w:rPr>
          <w:sz w:val="26"/>
          <w:szCs w:val="26"/>
        </w:rPr>
        <w:t>848</w:t>
      </w:r>
      <w:r w:rsidR="0051103B" w:rsidRPr="003D46C3">
        <w:rPr>
          <w:sz w:val="26"/>
          <w:szCs w:val="26"/>
        </w:rPr>
        <w:t xml:space="preserve"> тыс.</w:t>
      </w:r>
      <w:r w:rsidRPr="003D46C3">
        <w:rPr>
          <w:sz w:val="26"/>
          <w:szCs w:val="26"/>
        </w:rPr>
        <w:t xml:space="preserve"> руб.</w:t>
      </w:r>
    </w:p>
    <w:p w14:paraId="33751F29" w14:textId="77777777" w:rsidR="003F4437" w:rsidRPr="003D46C3" w:rsidRDefault="003F4437" w:rsidP="003F4437">
      <w:pPr>
        <w:ind w:firstLine="708"/>
        <w:rPr>
          <w:sz w:val="26"/>
          <w:szCs w:val="26"/>
        </w:rPr>
      </w:pPr>
      <w:r w:rsidRPr="003D46C3">
        <w:rPr>
          <w:sz w:val="26"/>
          <w:szCs w:val="26"/>
        </w:rPr>
        <w:t xml:space="preserve">Для </w:t>
      </w:r>
      <w:r w:rsidRPr="003D46C3">
        <w:rPr>
          <w:b/>
          <w:bCs/>
          <w:sz w:val="26"/>
          <w:szCs w:val="26"/>
        </w:rPr>
        <w:t>реализации проектов инициативного бюджетирования, выдвигаемых лицами с инвалидностью</w:t>
      </w:r>
      <w:r w:rsidRPr="003D46C3">
        <w:rPr>
          <w:sz w:val="26"/>
          <w:szCs w:val="26"/>
        </w:rPr>
        <w:t xml:space="preserve"> выделены средства на реализацию проектов:</w:t>
      </w:r>
    </w:p>
    <w:p w14:paraId="2F393AD7" w14:textId="462FB443" w:rsidR="003F4437" w:rsidRPr="003D46C3" w:rsidRDefault="003F4437" w:rsidP="00187753">
      <w:pPr>
        <w:ind w:firstLine="708"/>
        <w:rPr>
          <w:sz w:val="26"/>
          <w:szCs w:val="26"/>
        </w:rPr>
      </w:pPr>
      <w:r w:rsidRPr="003D46C3">
        <w:rPr>
          <w:sz w:val="26"/>
          <w:szCs w:val="26"/>
        </w:rPr>
        <w:t xml:space="preserve">- «Семейный фестиваль «Всё включено» </w:t>
      </w:r>
      <w:r w:rsidR="00187753" w:rsidRPr="003D46C3">
        <w:rPr>
          <w:sz w:val="26"/>
          <w:szCs w:val="26"/>
        </w:rPr>
        <w:t xml:space="preserve">- </w:t>
      </w:r>
      <w:r w:rsidRPr="003D46C3">
        <w:rPr>
          <w:sz w:val="26"/>
          <w:szCs w:val="26"/>
        </w:rPr>
        <w:t>МБОУ «Степаненская СОШ</w:t>
      </w:r>
      <w:r w:rsidR="00187753" w:rsidRPr="003D46C3">
        <w:rPr>
          <w:sz w:val="26"/>
          <w:szCs w:val="26"/>
        </w:rPr>
        <w:t>»</w:t>
      </w:r>
      <w:r w:rsidRPr="003D46C3">
        <w:rPr>
          <w:sz w:val="26"/>
          <w:szCs w:val="26"/>
        </w:rPr>
        <w:t xml:space="preserve"> в сумме </w:t>
      </w:r>
      <w:r w:rsidR="00187753" w:rsidRPr="003D46C3">
        <w:rPr>
          <w:sz w:val="26"/>
          <w:szCs w:val="26"/>
        </w:rPr>
        <w:t>317,773 тыс.</w:t>
      </w:r>
      <w:r w:rsidRPr="003D46C3">
        <w:rPr>
          <w:sz w:val="26"/>
          <w:szCs w:val="26"/>
        </w:rPr>
        <w:t>руб;</w:t>
      </w:r>
    </w:p>
    <w:p w14:paraId="419326DE" w14:textId="1F12B9B0" w:rsidR="003F4437" w:rsidRPr="003D46C3" w:rsidRDefault="003F4437" w:rsidP="00187753">
      <w:pPr>
        <w:ind w:firstLine="708"/>
        <w:rPr>
          <w:sz w:val="26"/>
          <w:szCs w:val="26"/>
        </w:rPr>
      </w:pPr>
      <w:r w:rsidRPr="003D46C3">
        <w:rPr>
          <w:sz w:val="26"/>
          <w:szCs w:val="26"/>
        </w:rPr>
        <w:t>- «Пункт диагности</w:t>
      </w:r>
      <w:r w:rsidR="00187753" w:rsidRPr="003D46C3">
        <w:rPr>
          <w:sz w:val="26"/>
          <w:szCs w:val="26"/>
        </w:rPr>
        <w:t>ки</w:t>
      </w:r>
      <w:r w:rsidRPr="003D46C3">
        <w:rPr>
          <w:sz w:val="26"/>
          <w:szCs w:val="26"/>
        </w:rPr>
        <w:t xml:space="preserve"> и консультирования «ПроДобро»</w:t>
      </w:r>
      <w:r w:rsidR="00187753" w:rsidRPr="003D46C3">
        <w:rPr>
          <w:sz w:val="26"/>
          <w:szCs w:val="26"/>
        </w:rPr>
        <w:t xml:space="preserve"> - МБОУ</w:t>
      </w:r>
      <w:r w:rsidRPr="003D46C3">
        <w:rPr>
          <w:sz w:val="26"/>
          <w:szCs w:val="26"/>
        </w:rPr>
        <w:t xml:space="preserve"> «Кезская СОШ №1</w:t>
      </w:r>
      <w:r w:rsidR="00187753" w:rsidRPr="003D46C3">
        <w:rPr>
          <w:sz w:val="26"/>
          <w:szCs w:val="26"/>
        </w:rPr>
        <w:t>»</w:t>
      </w:r>
      <w:r w:rsidRPr="003D46C3">
        <w:rPr>
          <w:sz w:val="26"/>
          <w:szCs w:val="26"/>
        </w:rPr>
        <w:t xml:space="preserve"> в сумме 699</w:t>
      </w:r>
      <w:r w:rsidR="00187753" w:rsidRPr="003D46C3">
        <w:rPr>
          <w:sz w:val="26"/>
          <w:szCs w:val="26"/>
        </w:rPr>
        <w:t>,</w:t>
      </w:r>
      <w:r w:rsidRPr="003D46C3">
        <w:rPr>
          <w:sz w:val="26"/>
          <w:szCs w:val="26"/>
        </w:rPr>
        <w:t xml:space="preserve">577 </w:t>
      </w:r>
      <w:r w:rsidR="00187753" w:rsidRPr="003D46C3">
        <w:rPr>
          <w:sz w:val="26"/>
          <w:szCs w:val="26"/>
        </w:rPr>
        <w:t xml:space="preserve">тыс. </w:t>
      </w:r>
      <w:r w:rsidRPr="003D46C3">
        <w:rPr>
          <w:sz w:val="26"/>
          <w:szCs w:val="26"/>
        </w:rPr>
        <w:t>руб;</w:t>
      </w:r>
    </w:p>
    <w:p w14:paraId="4546E78B" w14:textId="116A2520" w:rsidR="003F4437" w:rsidRPr="003D46C3" w:rsidRDefault="003F4437" w:rsidP="00187753">
      <w:pPr>
        <w:ind w:firstLine="708"/>
        <w:rPr>
          <w:sz w:val="26"/>
          <w:szCs w:val="26"/>
        </w:rPr>
      </w:pPr>
      <w:r w:rsidRPr="003D46C3">
        <w:rPr>
          <w:sz w:val="26"/>
          <w:szCs w:val="26"/>
        </w:rPr>
        <w:t xml:space="preserve">- «Совушкины объятия» </w:t>
      </w:r>
      <w:r w:rsidR="00187753" w:rsidRPr="003D46C3">
        <w:rPr>
          <w:sz w:val="26"/>
          <w:szCs w:val="26"/>
        </w:rPr>
        <w:t xml:space="preserve">- </w:t>
      </w:r>
      <w:r w:rsidRPr="003D46C3">
        <w:rPr>
          <w:sz w:val="26"/>
          <w:szCs w:val="26"/>
        </w:rPr>
        <w:t>МБДОУ «Семицветик» в сумме 588</w:t>
      </w:r>
      <w:r w:rsidR="00187753" w:rsidRPr="003D46C3">
        <w:rPr>
          <w:sz w:val="26"/>
          <w:szCs w:val="26"/>
        </w:rPr>
        <w:t>,</w:t>
      </w:r>
      <w:r w:rsidRPr="003D46C3">
        <w:rPr>
          <w:sz w:val="26"/>
          <w:szCs w:val="26"/>
        </w:rPr>
        <w:t xml:space="preserve">932 </w:t>
      </w:r>
      <w:r w:rsidR="00187753" w:rsidRPr="003D46C3">
        <w:rPr>
          <w:sz w:val="26"/>
          <w:szCs w:val="26"/>
        </w:rPr>
        <w:t>тыс.</w:t>
      </w:r>
      <w:r w:rsidRPr="003D46C3">
        <w:rPr>
          <w:sz w:val="26"/>
          <w:szCs w:val="26"/>
        </w:rPr>
        <w:t>руб.</w:t>
      </w:r>
    </w:p>
    <w:p w14:paraId="4C2D919E" w14:textId="4F8231BB" w:rsidR="003F4437" w:rsidRPr="003D46C3" w:rsidRDefault="003F4437" w:rsidP="003F4437">
      <w:pPr>
        <w:ind w:firstLine="708"/>
        <w:rPr>
          <w:sz w:val="26"/>
          <w:szCs w:val="26"/>
        </w:rPr>
      </w:pPr>
      <w:r w:rsidRPr="003D46C3">
        <w:rPr>
          <w:sz w:val="26"/>
          <w:szCs w:val="26"/>
        </w:rPr>
        <w:t>На подготовку к новому учебному году и отопительному сезону выделены средства в сумме 1487</w:t>
      </w:r>
      <w:r w:rsidR="00187753" w:rsidRPr="003D46C3">
        <w:rPr>
          <w:sz w:val="26"/>
          <w:szCs w:val="26"/>
        </w:rPr>
        <w:t>,</w:t>
      </w:r>
      <w:r w:rsidRPr="003D46C3">
        <w:rPr>
          <w:sz w:val="26"/>
          <w:szCs w:val="26"/>
        </w:rPr>
        <w:t>500</w:t>
      </w:r>
      <w:r w:rsidR="00187753" w:rsidRPr="003D46C3">
        <w:rPr>
          <w:sz w:val="26"/>
          <w:szCs w:val="26"/>
        </w:rPr>
        <w:t xml:space="preserve"> тыс.</w:t>
      </w:r>
      <w:r w:rsidRPr="003D46C3">
        <w:rPr>
          <w:sz w:val="26"/>
          <w:szCs w:val="26"/>
        </w:rPr>
        <w:t xml:space="preserve"> руб.</w:t>
      </w:r>
    </w:p>
    <w:p w14:paraId="0B38373D" w14:textId="139E7523" w:rsidR="003F4437" w:rsidRPr="003D46C3" w:rsidRDefault="003F4437" w:rsidP="003F4437">
      <w:pPr>
        <w:ind w:firstLine="708"/>
        <w:rPr>
          <w:sz w:val="26"/>
          <w:szCs w:val="26"/>
        </w:rPr>
      </w:pPr>
      <w:r w:rsidRPr="003D46C3">
        <w:rPr>
          <w:sz w:val="26"/>
          <w:szCs w:val="26"/>
        </w:rPr>
        <w:t xml:space="preserve">В рамках реализации мероприятий по обеспечению безопасности образовательных организаций на оснащение объектов (территорий) образовательных организаций инженерно-техническими средствами и системами </w:t>
      </w:r>
      <w:r w:rsidR="00187753" w:rsidRPr="003D46C3">
        <w:rPr>
          <w:sz w:val="26"/>
          <w:szCs w:val="26"/>
        </w:rPr>
        <w:t>охраны выделены</w:t>
      </w:r>
      <w:r w:rsidRPr="003D46C3">
        <w:rPr>
          <w:sz w:val="26"/>
          <w:szCs w:val="26"/>
        </w:rPr>
        <w:t xml:space="preserve"> средства в сумме 11024</w:t>
      </w:r>
      <w:r w:rsidR="00187753" w:rsidRPr="003D46C3">
        <w:rPr>
          <w:sz w:val="26"/>
          <w:szCs w:val="26"/>
        </w:rPr>
        <w:t>,</w:t>
      </w:r>
      <w:r w:rsidRPr="003D46C3">
        <w:rPr>
          <w:sz w:val="26"/>
          <w:szCs w:val="26"/>
        </w:rPr>
        <w:t xml:space="preserve">100 </w:t>
      </w:r>
      <w:r w:rsidR="00187753" w:rsidRPr="003D46C3">
        <w:rPr>
          <w:sz w:val="26"/>
          <w:szCs w:val="26"/>
        </w:rPr>
        <w:t>тыс.</w:t>
      </w:r>
      <w:r w:rsidRPr="003D46C3">
        <w:rPr>
          <w:sz w:val="26"/>
          <w:szCs w:val="26"/>
        </w:rPr>
        <w:t xml:space="preserve">руб. Проведены мероприятия </w:t>
      </w:r>
      <w:r w:rsidR="00187753" w:rsidRPr="003D46C3">
        <w:rPr>
          <w:sz w:val="26"/>
          <w:szCs w:val="26"/>
        </w:rPr>
        <w:t>по монтажу</w:t>
      </w:r>
      <w:r w:rsidRPr="003D46C3">
        <w:rPr>
          <w:sz w:val="26"/>
          <w:szCs w:val="26"/>
        </w:rPr>
        <w:t xml:space="preserve"> системы оповещения и управления эвакуацией «Антитеррор», электроизмерительные работы при устройстве освещения территорий, устройство освещения территории.</w:t>
      </w:r>
    </w:p>
    <w:p w14:paraId="06ABD4AA" w14:textId="4C6C2CA6" w:rsidR="003F4437" w:rsidRPr="003D46C3" w:rsidRDefault="003F4437" w:rsidP="003F4437">
      <w:pPr>
        <w:ind w:firstLine="708"/>
        <w:rPr>
          <w:sz w:val="26"/>
          <w:szCs w:val="26"/>
        </w:rPr>
      </w:pPr>
      <w:r w:rsidRPr="003D46C3">
        <w:rPr>
          <w:sz w:val="26"/>
          <w:szCs w:val="26"/>
        </w:rPr>
        <w:t xml:space="preserve">На реализацию </w:t>
      </w:r>
      <w:r w:rsidR="00187753" w:rsidRPr="003D46C3">
        <w:rPr>
          <w:sz w:val="26"/>
          <w:szCs w:val="26"/>
        </w:rPr>
        <w:t>мероприятий по</w:t>
      </w:r>
      <w:r w:rsidRPr="003D46C3">
        <w:rPr>
          <w:sz w:val="26"/>
          <w:szCs w:val="26"/>
        </w:rPr>
        <w:t xml:space="preserve"> работе с детьми и молодежью выделены средства:</w:t>
      </w:r>
    </w:p>
    <w:p w14:paraId="090A2566" w14:textId="7417983C" w:rsidR="003F4437" w:rsidRPr="003D46C3" w:rsidRDefault="003F4437" w:rsidP="00187753">
      <w:pPr>
        <w:ind w:firstLine="708"/>
        <w:rPr>
          <w:sz w:val="26"/>
          <w:szCs w:val="26"/>
        </w:rPr>
      </w:pPr>
      <w:r w:rsidRPr="003D46C3">
        <w:rPr>
          <w:sz w:val="26"/>
          <w:szCs w:val="26"/>
        </w:rPr>
        <w:t>- на реализацию программы по организации временного трудоустройства подростков «Трудяги» МБОУ «Кезская СОШ №1» в сумме 160</w:t>
      </w:r>
      <w:r w:rsidR="00187753" w:rsidRPr="003D46C3">
        <w:rPr>
          <w:sz w:val="26"/>
          <w:szCs w:val="26"/>
        </w:rPr>
        <w:t>,</w:t>
      </w:r>
      <w:r w:rsidRPr="003D46C3">
        <w:rPr>
          <w:sz w:val="26"/>
          <w:szCs w:val="26"/>
        </w:rPr>
        <w:t>6935</w:t>
      </w:r>
      <w:r w:rsidR="00187753" w:rsidRPr="003D46C3">
        <w:rPr>
          <w:sz w:val="26"/>
          <w:szCs w:val="26"/>
        </w:rPr>
        <w:t xml:space="preserve"> тыс.</w:t>
      </w:r>
      <w:r w:rsidRPr="003D46C3">
        <w:rPr>
          <w:sz w:val="26"/>
          <w:szCs w:val="26"/>
        </w:rPr>
        <w:t xml:space="preserve"> руб</w:t>
      </w:r>
      <w:r w:rsidR="00187753" w:rsidRPr="003D46C3">
        <w:rPr>
          <w:sz w:val="26"/>
          <w:szCs w:val="26"/>
        </w:rPr>
        <w:t>.</w:t>
      </w:r>
      <w:r w:rsidRPr="003D46C3">
        <w:rPr>
          <w:sz w:val="26"/>
          <w:szCs w:val="26"/>
        </w:rPr>
        <w:t>;</w:t>
      </w:r>
    </w:p>
    <w:p w14:paraId="654970E6" w14:textId="69FF711E" w:rsidR="003F4437" w:rsidRPr="003D46C3" w:rsidRDefault="003F4437" w:rsidP="00187753">
      <w:pPr>
        <w:ind w:firstLine="708"/>
        <w:rPr>
          <w:sz w:val="26"/>
          <w:szCs w:val="26"/>
        </w:rPr>
      </w:pPr>
      <w:r w:rsidRPr="003D46C3">
        <w:rPr>
          <w:sz w:val="26"/>
          <w:szCs w:val="26"/>
        </w:rPr>
        <w:t>- на реализацию программы по организации временного трудоустройства подростков «Успех» МБОУ «Кезская СОШ №2» в сумме 77</w:t>
      </w:r>
      <w:r w:rsidR="00187753" w:rsidRPr="003D46C3">
        <w:rPr>
          <w:sz w:val="26"/>
          <w:szCs w:val="26"/>
        </w:rPr>
        <w:t>,</w:t>
      </w:r>
      <w:r w:rsidRPr="003D46C3">
        <w:rPr>
          <w:sz w:val="26"/>
          <w:szCs w:val="26"/>
        </w:rPr>
        <w:t xml:space="preserve">8186 </w:t>
      </w:r>
      <w:r w:rsidR="00187753" w:rsidRPr="003D46C3">
        <w:rPr>
          <w:sz w:val="26"/>
          <w:szCs w:val="26"/>
        </w:rPr>
        <w:t>тыс.</w:t>
      </w:r>
      <w:r w:rsidRPr="003D46C3">
        <w:rPr>
          <w:sz w:val="26"/>
          <w:szCs w:val="26"/>
        </w:rPr>
        <w:t>руб</w:t>
      </w:r>
      <w:r w:rsidR="00187753" w:rsidRPr="003D46C3">
        <w:rPr>
          <w:sz w:val="26"/>
          <w:szCs w:val="26"/>
        </w:rPr>
        <w:t>.;</w:t>
      </w:r>
    </w:p>
    <w:p w14:paraId="4D7D2642" w14:textId="6B3845CB" w:rsidR="003F4437" w:rsidRPr="003D46C3" w:rsidRDefault="003F4437" w:rsidP="00187753">
      <w:pPr>
        <w:ind w:firstLine="708"/>
        <w:rPr>
          <w:sz w:val="26"/>
          <w:szCs w:val="26"/>
        </w:rPr>
      </w:pPr>
      <w:r w:rsidRPr="003D46C3">
        <w:rPr>
          <w:sz w:val="26"/>
          <w:szCs w:val="26"/>
        </w:rPr>
        <w:t>- на реализацию программы по организации временного трудоустройства подростков «Благоустройство парка истока реки Кама» МБОУ «Кулигинская СОШ» в сумме 62</w:t>
      </w:r>
      <w:r w:rsidR="00187753" w:rsidRPr="003D46C3">
        <w:rPr>
          <w:sz w:val="26"/>
          <w:szCs w:val="26"/>
        </w:rPr>
        <w:t>,</w:t>
      </w:r>
      <w:r w:rsidRPr="003D46C3">
        <w:rPr>
          <w:sz w:val="26"/>
          <w:szCs w:val="26"/>
        </w:rPr>
        <w:t xml:space="preserve">45055 </w:t>
      </w:r>
      <w:r w:rsidR="00187753" w:rsidRPr="003D46C3">
        <w:rPr>
          <w:sz w:val="26"/>
          <w:szCs w:val="26"/>
        </w:rPr>
        <w:t>тыс.</w:t>
      </w:r>
      <w:r w:rsidRPr="003D46C3">
        <w:rPr>
          <w:sz w:val="26"/>
          <w:szCs w:val="26"/>
        </w:rPr>
        <w:t>руб</w:t>
      </w:r>
      <w:r w:rsidR="00187753" w:rsidRPr="003D46C3">
        <w:rPr>
          <w:sz w:val="26"/>
          <w:szCs w:val="26"/>
        </w:rPr>
        <w:t>.</w:t>
      </w:r>
      <w:r w:rsidRPr="003D46C3">
        <w:rPr>
          <w:sz w:val="26"/>
          <w:szCs w:val="26"/>
        </w:rPr>
        <w:t>;</w:t>
      </w:r>
    </w:p>
    <w:p w14:paraId="553191BC" w14:textId="6202A83E" w:rsidR="003F4437" w:rsidRPr="003D46C3" w:rsidRDefault="003F4437" w:rsidP="00187753">
      <w:pPr>
        <w:ind w:firstLine="708"/>
        <w:rPr>
          <w:sz w:val="26"/>
          <w:szCs w:val="26"/>
        </w:rPr>
      </w:pPr>
      <w:r w:rsidRPr="003D46C3">
        <w:rPr>
          <w:sz w:val="26"/>
          <w:szCs w:val="26"/>
        </w:rPr>
        <w:t>- на реализацию программы по организации временного трудоустройства подростков «Вернись в «Мифтурлэнд» МБОУ «Александровская СОШ» в сумме 81</w:t>
      </w:r>
      <w:r w:rsidR="00187753" w:rsidRPr="003D46C3">
        <w:rPr>
          <w:sz w:val="26"/>
          <w:szCs w:val="26"/>
        </w:rPr>
        <w:t>,</w:t>
      </w:r>
      <w:r w:rsidRPr="003D46C3">
        <w:rPr>
          <w:sz w:val="26"/>
          <w:szCs w:val="26"/>
        </w:rPr>
        <w:t xml:space="preserve">34675 </w:t>
      </w:r>
      <w:r w:rsidR="00187753" w:rsidRPr="003D46C3">
        <w:rPr>
          <w:sz w:val="26"/>
          <w:szCs w:val="26"/>
        </w:rPr>
        <w:t>тыс.</w:t>
      </w:r>
      <w:r w:rsidRPr="003D46C3">
        <w:rPr>
          <w:sz w:val="26"/>
          <w:szCs w:val="26"/>
        </w:rPr>
        <w:t>руб</w:t>
      </w:r>
      <w:r w:rsidR="00187753" w:rsidRPr="003D46C3">
        <w:rPr>
          <w:sz w:val="26"/>
          <w:szCs w:val="26"/>
        </w:rPr>
        <w:t>.</w:t>
      </w:r>
      <w:r w:rsidRPr="003D46C3">
        <w:rPr>
          <w:sz w:val="26"/>
          <w:szCs w:val="26"/>
        </w:rPr>
        <w:t>;</w:t>
      </w:r>
    </w:p>
    <w:p w14:paraId="69B0B861" w14:textId="28CE3F93" w:rsidR="003F4437" w:rsidRPr="003D46C3" w:rsidRDefault="003F4437" w:rsidP="00187753">
      <w:pPr>
        <w:ind w:firstLine="708"/>
        <w:rPr>
          <w:sz w:val="26"/>
          <w:szCs w:val="26"/>
        </w:rPr>
      </w:pPr>
      <w:r w:rsidRPr="003D46C3">
        <w:rPr>
          <w:sz w:val="26"/>
          <w:szCs w:val="26"/>
        </w:rPr>
        <w:t xml:space="preserve">- на реализацию программ профильных </w:t>
      </w:r>
      <w:r w:rsidR="00187753" w:rsidRPr="003D46C3">
        <w:rPr>
          <w:sz w:val="26"/>
          <w:szCs w:val="26"/>
        </w:rPr>
        <w:t>смен МБОУ</w:t>
      </w:r>
      <w:r w:rsidRPr="003D46C3">
        <w:rPr>
          <w:sz w:val="26"/>
          <w:szCs w:val="26"/>
        </w:rPr>
        <w:t xml:space="preserve"> «Кезская СОШ №1» выделено 31</w:t>
      </w:r>
      <w:r w:rsidR="00187753" w:rsidRPr="003D46C3">
        <w:rPr>
          <w:sz w:val="26"/>
          <w:szCs w:val="26"/>
        </w:rPr>
        <w:t>,</w:t>
      </w:r>
      <w:r w:rsidRPr="003D46C3">
        <w:rPr>
          <w:sz w:val="26"/>
          <w:szCs w:val="26"/>
        </w:rPr>
        <w:t>500</w:t>
      </w:r>
      <w:r w:rsidR="00187753" w:rsidRPr="003D46C3">
        <w:rPr>
          <w:sz w:val="26"/>
          <w:szCs w:val="26"/>
        </w:rPr>
        <w:t xml:space="preserve"> тыс.</w:t>
      </w:r>
      <w:r w:rsidRPr="003D46C3">
        <w:rPr>
          <w:sz w:val="26"/>
          <w:szCs w:val="26"/>
        </w:rPr>
        <w:t xml:space="preserve"> руб</w:t>
      </w:r>
      <w:r w:rsidR="00187753" w:rsidRPr="003D46C3">
        <w:rPr>
          <w:sz w:val="26"/>
          <w:szCs w:val="26"/>
        </w:rPr>
        <w:t>.</w:t>
      </w:r>
      <w:r w:rsidRPr="003D46C3">
        <w:rPr>
          <w:sz w:val="26"/>
          <w:szCs w:val="26"/>
        </w:rPr>
        <w:t>;</w:t>
      </w:r>
    </w:p>
    <w:p w14:paraId="3B9E4E56" w14:textId="26ABD7AC" w:rsidR="003F4437" w:rsidRPr="003D46C3" w:rsidRDefault="003F4437" w:rsidP="00187753">
      <w:pPr>
        <w:ind w:firstLine="708"/>
        <w:rPr>
          <w:sz w:val="26"/>
          <w:szCs w:val="26"/>
        </w:rPr>
      </w:pPr>
      <w:r w:rsidRPr="003D46C3">
        <w:rPr>
          <w:sz w:val="26"/>
          <w:szCs w:val="26"/>
        </w:rPr>
        <w:t xml:space="preserve">- на реализацию программ профильной </w:t>
      </w:r>
      <w:r w:rsidR="00187753" w:rsidRPr="003D46C3">
        <w:rPr>
          <w:sz w:val="26"/>
          <w:szCs w:val="26"/>
        </w:rPr>
        <w:t>смены МБОУ</w:t>
      </w:r>
      <w:r w:rsidRPr="003D46C3">
        <w:rPr>
          <w:sz w:val="26"/>
          <w:szCs w:val="26"/>
        </w:rPr>
        <w:t xml:space="preserve"> «Чепецкая СОШ» выделено 15</w:t>
      </w:r>
      <w:r w:rsidR="00187753" w:rsidRPr="003D46C3">
        <w:rPr>
          <w:sz w:val="26"/>
          <w:szCs w:val="26"/>
        </w:rPr>
        <w:t>,</w:t>
      </w:r>
      <w:r w:rsidRPr="003D46C3">
        <w:rPr>
          <w:sz w:val="26"/>
          <w:szCs w:val="26"/>
        </w:rPr>
        <w:t xml:space="preserve">0 </w:t>
      </w:r>
      <w:r w:rsidR="00187753" w:rsidRPr="003D46C3">
        <w:rPr>
          <w:sz w:val="26"/>
          <w:szCs w:val="26"/>
        </w:rPr>
        <w:t>тыс.</w:t>
      </w:r>
      <w:r w:rsidRPr="003D46C3">
        <w:rPr>
          <w:sz w:val="26"/>
          <w:szCs w:val="26"/>
        </w:rPr>
        <w:t>руб</w:t>
      </w:r>
      <w:r w:rsidR="00187753" w:rsidRPr="003D46C3">
        <w:rPr>
          <w:sz w:val="26"/>
          <w:szCs w:val="26"/>
        </w:rPr>
        <w:t>.</w:t>
      </w:r>
      <w:r w:rsidRPr="003D46C3">
        <w:rPr>
          <w:sz w:val="26"/>
          <w:szCs w:val="26"/>
        </w:rPr>
        <w:t>;</w:t>
      </w:r>
    </w:p>
    <w:p w14:paraId="432FFEB3" w14:textId="64C8CEAE" w:rsidR="003F4437" w:rsidRPr="003D46C3" w:rsidRDefault="003F4437" w:rsidP="00187753">
      <w:pPr>
        <w:ind w:firstLine="708"/>
        <w:rPr>
          <w:sz w:val="26"/>
          <w:szCs w:val="26"/>
        </w:rPr>
      </w:pPr>
      <w:r w:rsidRPr="003D46C3">
        <w:rPr>
          <w:sz w:val="26"/>
          <w:szCs w:val="26"/>
        </w:rPr>
        <w:t xml:space="preserve">- на реализацию программ профильной </w:t>
      </w:r>
      <w:r w:rsidR="00187753" w:rsidRPr="003D46C3">
        <w:rPr>
          <w:sz w:val="26"/>
          <w:szCs w:val="26"/>
        </w:rPr>
        <w:t>смены МБОУ</w:t>
      </w:r>
      <w:r w:rsidRPr="003D46C3">
        <w:rPr>
          <w:sz w:val="26"/>
          <w:szCs w:val="26"/>
        </w:rPr>
        <w:t xml:space="preserve"> «Кузьминская СОШ» выделено 8</w:t>
      </w:r>
      <w:r w:rsidR="00187753" w:rsidRPr="003D46C3">
        <w:rPr>
          <w:sz w:val="26"/>
          <w:szCs w:val="26"/>
        </w:rPr>
        <w:t>,</w:t>
      </w:r>
      <w:r w:rsidRPr="003D46C3">
        <w:rPr>
          <w:sz w:val="26"/>
          <w:szCs w:val="26"/>
        </w:rPr>
        <w:t xml:space="preserve">700 </w:t>
      </w:r>
      <w:r w:rsidR="00187753" w:rsidRPr="003D46C3">
        <w:rPr>
          <w:sz w:val="26"/>
          <w:szCs w:val="26"/>
        </w:rPr>
        <w:t>тыс.</w:t>
      </w:r>
      <w:r w:rsidRPr="003D46C3">
        <w:rPr>
          <w:sz w:val="26"/>
          <w:szCs w:val="26"/>
        </w:rPr>
        <w:t>руб.</w:t>
      </w:r>
    </w:p>
    <w:p w14:paraId="234B017B" w14:textId="0296C22D" w:rsidR="003F4437" w:rsidRPr="003D46C3" w:rsidRDefault="003F4437" w:rsidP="003F4437">
      <w:pPr>
        <w:tabs>
          <w:tab w:val="left" w:pos="1553"/>
        </w:tabs>
        <w:ind w:firstLine="709"/>
        <w:rPr>
          <w:rFonts w:eastAsia="Calibri"/>
          <w:sz w:val="26"/>
          <w:szCs w:val="26"/>
        </w:rPr>
      </w:pPr>
      <w:r w:rsidRPr="003D46C3">
        <w:rPr>
          <w:rFonts w:eastAsia="Calibri"/>
          <w:sz w:val="26"/>
          <w:szCs w:val="26"/>
        </w:rPr>
        <w:t>Закончен ремонт спортивного зала в МКОУ «Гыинская СОШ». Объем средств на ремонт и приобретение инвентаря составил 691</w:t>
      </w:r>
      <w:r w:rsidR="00187753" w:rsidRPr="003D46C3">
        <w:rPr>
          <w:rFonts w:eastAsia="Calibri"/>
          <w:sz w:val="26"/>
          <w:szCs w:val="26"/>
        </w:rPr>
        <w:t>,</w:t>
      </w:r>
      <w:r w:rsidRPr="003D46C3">
        <w:rPr>
          <w:rFonts w:eastAsia="Calibri"/>
          <w:sz w:val="26"/>
          <w:szCs w:val="26"/>
        </w:rPr>
        <w:t>46548</w:t>
      </w:r>
      <w:r w:rsidR="00187753" w:rsidRPr="003D46C3">
        <w:rPr>
          <w:rFonts w:eastAsia="Calibri"/>
          <w:sz w:val="26"/>
          <w:szCs w:val="26"/>
        </w:rPr>
        <w:t xml:space="preserve"> тыс.</w:t>
      </w:r>
      <w:r w:rsidRPr="003D46C3">
        <w:rPr>
          <w:rFonts w:eastAsia="Calibri"/>
          <w:sz w:val="26"/>
          <w:szCs w:val="26"/>
        </w:rPr>
        <w:t xml:space="preserve"> руб. </w:t>
      </w:r>
      <w:r w:rsidRPr="003D46C3">
        <w:rPr>
          <w:rFonts w:eastAsia="Calibri"/>
          <w:sz w:val="26"/>
          <w:szCs w:val="26"/>
        </w:rPr>
        <w:tab/>
      </w:r>
    </w:p>
    <w:p w14:paraId="0F84871B" w14:textId="2B007148" w:rsidR="003F4437" w:rsidRPr="003D46C3" w:rsidRDefault="003F4437" w:rsidP="003F4437">
      <w:pPr>
        <w:tabs>
          <w:tab w:val="left" w:pos="1553"/>
        </w:tabs>
        <w:ind w:firstLine="709"/>
        <w:rPr>
          <w:rFonts w:eastAsia="Calibri"/>
          <w:sz w:val="26"/>
          <w:szCs w:val="26"/>
        </w:rPr>
      </w:pPr>
      <w:r w:rsidRPr="003D46C3">
        <w:rPr>
          <w:sz w:val="26"/>
          <w:szCs w:val="26"/>
        </w:rPr>
        <w:t xml:space="preserve">Из федерального бюджета в форме </w:t>
      </w:r>
      <w:r w:rsidR="00187753" w:rsidRPr="003D46C3">
        <w:rPr>
          <w:sz w:val="26"/>
          <w:szCs w:val="26"/>
        </w:rPr>
        <w:t>субсидии в</w:t>
      </w:r>
      <w:r w:rsidRPr="003D46C3">
        <w:rPr>
          <w:sz w:val="26"/>
          <w:szCs w:val="26"/>
        </w:rPr>
        <w:t xml:space="preserve"> целях достижения результатов федерального проекта "Патриотическое воспитание граждан Российской Федерации" </w:t>
      </w:r>
      <w:r w:rsidRPr="003D46C3">
        <w:rPr>
          <w:sz w:val="26"/>
          <w:szCs w:val="26"/>
        </w:rPr>
        <w:lastRenderedPageBreak/>
        <w:t>национального проекта "Образование» и финансового обеспечения затрат по проведению мероприятия "Фестиваль народных игр. В гостях у бабушки Степанихи»  МБОУ «Степаненская СОШ» получен грант в сумме 296</w:t>
      </w:r>
      <w:r w:rsidR="00187753" w:rsidRPr="003D46C3">
        <w:rPr>
          <w:sz w:val="26"/>
          <w:szCs w:val="26"/>
        </w:rPr>
        <w:t>,</w:t>
      </w:r>
      <w:r w:rsidRPr="003D46C3">
        <w:rPr>
          <w:sz w:val="26"/>
          <w:szCs w:val="26"/>
        </w:rPr>
        <w:t xml:space="preserve">000 </w:t>
      </w:r>
      <w:r w:rsidR="00187753" w:rsidRPr="003D46C3">
        <w:rPr>
          <w:sz w:val="26"/>
          <w:szCs w:val="26"/>
        </w:rPr>
        <w:t>тыс.</w:t>
      </w:r>
      <w:r w:rsidRPr="003D46C3">
        <w:rPr>
          <w:sz w:val="26"/>
          <w:szCs w:val="26"/>
        </w:rPr>
        <w:t>рублей.</w:t>
      </w:r>
    </w:p>
    <w:bookmarkEnd w:id="25"/>
    <w:p w14:paraId="07985C7A" w14:textId="77777777" w:rsidR="00187753" w:rsidRPr="003D46C3" w:rsidRDefault="00187753" w:rsidP="00187753">
      <w:pPr>
        <w:ind w:firstLine="708"/>
        <w:rPr>
          <w:sz w:val="26"/>
          <w:szCs w:val="26"/>
        </w:rPr>
      </w:pPr>
      <w:r w:rsidRPr="003D46C3">
        <w:rPr>
          <w:sz w:val="26"/>
          <w:szCs w:val="26"/>
        </w:rPr>
        <w:t>Образовательными программами дошкольного и общего образования в 3 квартале 2024 года охвачено в ДОУ – 795 человек,  в общеобразовательных учреждениях – 2458 человек, 3253 чел., что составляет 93% от общего количества детей в возрасте от 5 до 18 лет.</w:t>
      </w:r>
      <w:r w:rsidRPr="003D46C3">
        <w:rPr>
          <w:b/>
          <w:sz w:val="26"/>
          <w:szCs w:val="26"/>
        </w:rPr>
        <w:t xml:space="preserve"> </w:t>
      </w:r>
      <w:r w:rsidRPr="003D46C3">
        <w:rPr>
          <w:sz w:val="26"/>
          <w:szCs w:val="26"/>
        </w:rPr>
        <w:t xml:space="preserve"> </w:t>
      </w:r>
    </w:p>
    <w:p w14:paraId="74C4D320" w14:textId="77777777" w:rsidR="00187753" w:rsidRPr="003D46C3" w:rsidRDefault="00187753" w:rsidP="00187753">
      <w:pPr>
        <w:ind w:firstLine="708"/>
        <w:rPr>
          <w:sz w:val="26"/>
          <w:szCs w:val="26"/>
        </w:rPr>
      </w:pPr>
      <w:r w:rsidRPr="003D46C3">
        <w:rPr>
          <w:sz w:val="26"/>
          <w:szCs w:val="26"/>
        </w:rPr>
        <w:t>Уплотненность по дошкольным учреждениям в п. Кез в 3 квартале 2024 года составила 87,4% (МБДОУ «Ладушки» - 78,2%, МБДОУ «Теремок» - 92,8%, МБДОУ «Солнышко» - 89,5%, МБДОУ «Семицветик» - 84,1%; МБДОУ «Улыбка» - 82,5%, МБДОУ «Колосок» - 97,5%). Переуплотненность в 3 квартале 2024 года в детских садах отсутствует. В дошкольных группах при школах переуплотненности также нет.</w:t>
      </w:r>
    </w:p>
    <w:p w14:paraId="3DE45AA0" w14:textId="2AF4D995" w:rsidR="00187753" w:rsidRPr="003D46C3" w:rsidRDefault="00187753" w:rsidP="00187753">
      <w:pPr>
        <w:pStyle w:val="afb"/>
        <w:spacing w:before="0" w:after="0"/>
        <w:ind w:firstLine="709"/>
        <w:jc w:val="both"/>
        <w:rPr>
          <w:sz w:val="26"/>
          <w:szCs w:val="26"/>
        </w:rPr>
      </w:pPr>
      <w:r w:rsidRPr="003D46C3">
        <w:rPr>
          <w:sz w:val="26"/>
          <w:szCs w:val="26"/>
        </w:rPr>
        <w:t>Расходы на содержание одного ребенка в ДОУ за 9 месяцев 2024 г. составили</w:t>
      </w:r>
      <w:r w:rsidRPr="003D46C3">
        <w:rPr>
          <w:b/>
          <w:sz w:val="26"/>
          <w:szCs w:val="26"/>
        </w:rPr>
        <w:t xml:space="preserve"> </w:t>
      </w:r>
      <w:r w:rsidRPr="003D46C3">
        <w:rPr>
          <w:sz w:val="26"/>
          <w:szCs w:val="26"/>
        </w:rPr>
        <w:t>151,</w:t>
      </w:r>
      <w:r w:rsidR="00C012A2" w:rsidRPr="003D46C3">
        <w:rPr>
          <w:sz w:val="26"/>
          <w:szCs w:val="26"/>
        </w:rPr>
        <w:t xml:space="preserve">8 </w:t>
      </w:r>
      <w:r w:rsidR="00C012A2" w:rsidRPr="003D46C3">
        <w:rPr>
          <w:b/>
          <w:sz w:val="26"/>
          <w:szCs w:val="26"/>
        </w:rPr>
        <w:t>тыс.</w:t>
      </w:r>
      <w:r w:rsidRPr="003D46C3">
        <w:rPr>
          <w:sz w:val="26"/>
          <w:szCs w:val="26"/>
        </w:rPr>
        <w:t xml:space="preserve"> руб. (за аналогичный 2023 г. – 122,8</w:t>
      </w:r>
      <w:r w:rsidRPr="003D46C3">
        <w:rPr>
          <w:b/>
          <w:sz w:val="26"/>
          <w:szCs w:val="26"/>
        </w:rPr>
        <w:t xml:space="preserve"> </w:t>
      </w:r>
      <w:r w:rsidRPr="003D46C3">
        <w:rPr>
          <w:sz w:val="26"/>
          <w:szCs w:val="26"/>
        </w:rPr>
        <w:t>тыс. руб.).</w:t>
      </w:r>
      <w:r w:rsidRPr="003D46C3">
        <w:rPr>
          <w:b/>
          <w:sz w:val="26"/>
          <w:szCs w:val="26"/>
        </w:rPr>
        <w:t xml:space="preserve"> </w:t>
      </w:r>
    </w:p>
    <w:p w14:paraId="7C758A75" w14:textId="77777777" w:rsidR="00187753" w:rsidRPr="003D46C3" w:rsidRDefault="00187753" w:rsidP="00187753">
      <w:pPr>
        <w:pStyle w:val="afb"/>
        <w:spacing w:before="0" w:after="0"/>
        <w:ind w:firstLine="708"/>
        <w:jc w:val="both"/>
        <w:rPr>
          <w:sz w:val="26"/>
          <w:szCs w:val="26"/>
        </w:rPr>
      </w:pPr>
      <w:r w:rsidRPr="003D46C3">
        <w:rPr>
          <w:sz w:val="26"/>
          <w:szCs w:val="26"/>
        </w:rPr>
        <w:t>Расходы на содержание одного учащегося в общеобразовательных учреждениях за 9 месяцев 2024 г. составили</w:t>
      </w:r>
      <w:r w:rsidRPr="003D46C3">
        <w:rPr>
          <w:b/>
          <w:sz w:val="26"/>
          <w:szCs w:val="26"/>
        </w:rPr>
        <w:t xml:space="preserve"> </w:t>
      </w:r>
      <w:r w:rsidRPr="003D46C3">
        <w:rPr>
          <w:sz w:val="26"/>
          <w:szCs w:val="26"/>
        </w:rPr>
        <w:t>116,4 тыс. руб.</w:t>
      </w:r>
      <w:r w:rsidRPr="003D46C3">
        <w:rPr>
          <w:b/>
          <w:sz w:val="26"/>
          <w:szCs w:val="26"/>
        </w:rPr>
        <w:t xml:space="preserve"> </w:t>
      </w:r>
      <w:r w:rsidRPr="003D46C3">
        <w:rPr>
          <w:sz w:val="26"/>
          <w:szCs w:val="26"/>
        </w:rPr>
        <w:t xml:space="preserve">(2023 г. – 100,5 тыс. руб.). </w:t>
      </w:r>
    </w:p>
    <w:p w14:paraId="042C6675" w14:textId="44AC5825" w:rsidR="00C012A2" w:rsidRPr="003D46C3" w:rsidRDefault="00C012A2" w:rsidP="00C012A2">
      <w:pPr>
        <w:pStyle w:val="afb"/>
        <w:spacing w:before="0" w:after="0"/>
        <w:ind w:firstLine="709"/>
        <w:jc w:val="both"/>
        <w:rPr>
          <w:sz w:val="26"/>
          <w:szCs w:val="26"/>
        </w:rPr>
      </w:pPr>
      <w:r w:rsidRPr="003D46C3">
        <w:rPr>
          <w:sz w:val="26"/>
          <w:szCs w:val="26"/>
        </w:rPr>
        <w:t xml:space="preserve">Ведется работа по совершенствованию технологий обучения детей с ограниченными возможностями здоровья, в том числе осуществляется инклюзивное образование. За счет средств местного бюджета дети с ОВЗ обеспечиваются бесплатным двухразовым питанием в соответствии с Федеральным законом «Об образовании в Российской Федерации». На начало 2024-2025 учебного года в районе 14 детей-инвалидов школьного возраста (без ОВЗ), детей с ОВЗ – 163 человек. Обучение на дому в 3 квартале 2024 года получают 5 учащихся. </w:t>
      </w:r>
    </w:p>
    <w:p w14:paraId="36635AD7" w14:textId="77777777" w:rsidR="00C012A2" w:rsidRPr="003D46C3" w:rsidRDefault="00C012A2" w:rsidP="00C012A2">
      <w:pPr>
        <w:pStyle w:val="afb"/>
        <w:spacing w:before="0" w:after="0"/>
        <w:ind w:firstLine="709"/>
        <w:jc w:val="both"/>
        <w:rPr>
          <w:sz w:val="26"/>
          <w:szCs w:val="26"/>
        </w:rPr>
      </w:pPr>
      <w:r w:rsidRPr="003D46C3">
        <w:rPr>
          <w:sz w:val="26"/>
          <w:szCs w:val="26"/>
        </w:rPr>
        <w:t>Для обеспечения подвоза учащихся на территории района действует 29 школьных маршрутов в 48 населенных пунктах, охвачено подвозом к месту учебы 351 учащихся. Из имеющихся 15 школьных автобусов, все соответствуют требованиям ГОСТа.</w:t>
      </w:r>
    </w:p>
    <w:p w14:paraId="1CA0B6C2" w14:textId="6CFDE361" w:rsidR="00C012A2" w:rsidRPr="003D46C3" w:rsidRDefault="00C012A2" w:rsidP="00C012A2">
      <w:pPr>
        <w:pStyle w:val="afb"/>
        <w:spacing w:before="0" w:after="0"/>
        <w:ind w:firstLine="709"/>
        <w:jc w:val="both"/>
        <w:rPr>
          <w:spacing w:val="-5"/>
          <w:sz w:val="26"/>
          <w:szCs w:val="26"/>
        </w:rPr>
      </w:pPr>
      <w:r w:rsidRPr="003D46C3">
        <w:rPr>
          <w:spacing w:val="-5"/>
          <w:sz w:val="26"/>
          <w:szCs w:val="26"/>
        </w:rPr>
        <w:t xml:space="preserve">В 2023-2024 учебном году в 13 общеобразовательных учреждениях </w:t>
      </w:r>
      <w:r w:rsidRPr="003D46C3">
        <w:rPr>
          <w:b/>
          <w:spacing w:val="-5"/>
          <w:sz w:val="26"/>
          <w:szCs w:val="26"/>
        </w:rPr>
        <w:t xml:space="preserve">горячим питанием </w:t>
      </w:r>
      <w:r w:rsidRPr="003D46C3">
        <w:rPr>
          <w:spacing w:val="-5"/>
          <w:sz w:val="26"/>
          <w:szCs w:val="26"/>
        </w:rPr>
        <w:t xml:space="preserve">охвачено </w:t>
      </w:r>
      <w:r w:rsidRPr="003D46C3">
        <w:rPr>
          <w:sz w:val="26"/>
          <w:szCs w:val="26"/>
        </w:rPr>
        <w:t xml:space="preserve">2443 </w:t>
      </w:r>
      <w:r w:rsidRPr="003D46C3">
        <w:rPr>
          <w:spacing w:val="-5"/>
          <w:sz w:val="26"/>
          <w:szCs w:val="26"/>
        </w:rPr>
        <w:t>чел., что составляет 100 % от общего числа учащихся. Расходы на питание за 9 месяцев 2024 г. составили 14735,1 тыс. руб., из них родительские – 2255,89 тыс. руб., (за 9 месяцев 2023 г. –15561,4 тыс. руб.</w:t>
      </w:r>
      <w:r w:rsidR="000F4DC3" w:rsidRPr="003D46C3">
        <w:rPr>
          <w:spacing w:val="-5"/>
          <w:sz w:val="26"/>
          <w:szCs w:val="26"/>
        </w:rPr>
        <w:t>,</w:t>
      </w:r>
      <w:r w:rsidRPr="003D46C3">
        <w:rPr>
          <w:spacing w:val="-5"/>
          <w:sz w:val="26"/>
          <w:szCs w:val="26"/>
        </w:rPr>
        <w:t xml:space="preserve"> из них родительские – 2292,1 тыс. руб.). </w:t>
      </w:r>
    </w:p>
    <w:p w14:paraId="5C900359" w14:textId="77777777" w:rsidR="00C012A2" w:rsidRPr="003D46C3" w:rsidRDefault="00C012A2" w:rsidP="00C012A2">
      <w:pPr>
        <w:pStyle w:val="afb"/>
        <w:spacing w:before="0" w:after="0"/>
        <w:ind w:firstLine="709"/>
        <w:jc w:val="both"/>
        <w:rPr>
          <w:spacing w:val="-5"/>
          <w:sz w:val="26"/>
          <w:szCs w:val="26"/>
        </w:rPr>
      </w:pPr>
      <w:r w:rsidRPr="003D46C3">
        <w:rPr>
          <w:sz w:val="26"/>
          <w:szCs w:val="26"/>
        </w:rPr>
        <w:t>Организация питания обучающихся регламентируется санитарными правилами и нормами, исполнение норм питания детей за 9 месяцев 2024 г. составило 79% (за аналогичный период 2023 г. - 74%).</w:t>
      </w:r>
    </w:p>
    <w:p w14:paraId="1BDD4321" w14:textId="77777777" w:rsidR="00C012A2" w:rsidRPr="003D46C3" w:rsidRDefault="00C012A2" w:rsidP="00C012A2">
      <w:pPr>
        <w:rPr>
          <w:b/>
          <w:spacing w:val="-3"/>
          <w:sz w:val="26"/>
          <w:szCs w:val="26"/>
        </w:rPr>
      </w:pPr>
    </w:p>
    <w:p w14:paraId="20BECDCF" w14:textId="77777777" w:rsidR="001E6BE3" w:rsidRPr="003D46C3" w:rsidRDefault="001E6BE3" w:rsidP="001E6BE3">
      <w:pPr>
        <w:ind w:firstLine="708"/>
        <w:jc w:val="center"/>
        <w:rPr>
          <w:b/>
          <w:spacing w:val="-3"/>
        </w:rPr>
      </w:pPr>
      <w:r w:rsidRPr="003D46C3">
        <w:rPr>
          <w:b/>
          <w:spacing w:val="-3"/>
        </w:rPr>
        <w:t>Развитие кадрового потенциала системы образования</w:t>
      </w:r>
    </w:p>
    <w:p w14:paraId="21698778" w14:textId="6255FFE1" w:rsidR="00C012A2" w:rsidRPr="003D46C3" w:rsidRDefault="00C012A2" w:rsidP="00C012A2">
      <w:pPr>
        <w:ind w:firstLine="709"/>
        <w:rPr>
          <w:sz w:val="26"/>
          <w:szCs w:val="26"/>
        </w:rPr>
      </w:pPr>
      <w:r w:rsidRPr="003D46C3">
        <w:rPr>
          <w:sz w:val="26"/>
          <w:szCs w:val="26"/>
        </w:rPr>
        <w:t>На начало 2024 - 2025 учебного года в образовательных учреждениях количественный состав работников составил 836 (в 2023 году- 863 человека, в 2022 году - 888 чел.):</w:t>
      </w:r>
    </w:p>
    <w:p w14:paraId="687EC05C" w14:textId="3C777816" w:rsidR="00C012A2" w:rsidRPr="003D46C3" w:rsidRDefault="00C012A2" w:rsidP="00C012A2">
      <w:pPr>
        <w:pStyle w:val="210"/>
        <w:widowControl w:val="0"/>
        <w:suppressAutoHyphens w:val="0"/>
        <w:ind w:firstLine="720"/>
        <w:rPr>
          <w:rFonts w:ascii="Times New Roman" w:hAnsi="Times New Roman" w:cs="Times New Roman"/>
          <w:szCs w:val="26"/>
        </w:rPr>
      </w:pPr>
      <w:r w:rsidRPr="003D46C3">
        <w:rPr>
          <w:rFonts w:ascii="Times New Roman" w:hAnsi="Times New Roman" w:cs="Times New Roman"/>
          <w:szCs w:val="26"/>
        </w:rPr>
        <w:t>Из них, в общеобразовательных учреждениях – 519 чел. (62,08%) (в 2023 году -545 чел.- 63,15%, в 2022 году- 561 чел. - 63,17%):</w:t>
      </w:r>
    </w:p>
    <w:p w14:paraId="61A68B59" w14:textId="77777777" w:rsidR="00C012A2" w:rsidRPr="003D46C3" w:rsidRDefault="00C012A2" w:rsidP="00C012A2">
      <w:pPr>
        <w:pStyle w:val="210"/>
        <w:widowControl w:val="0"/>
        <w:suppressAutoHyphens w:val="0"/>
        <w:ind w:firstLine="720"/>
        <w:rPr>
          <w:rFonts w:ascii="Times New Roman" w:hAnsi="Times New Roman" w:cs="Times New Roman"/>
          <w:szCs w:val="26"/>
        </w:rPr>
      </w:pPr>
      <w:r w:rsidRPr="003D46C3">
        <w:rPr>
          <w:rFonts w:ascii="Times New Roman" w:hAnsi="Times New Roman" w:cs="Times New Roman"/>
          <w:szCs w:val="26"/>
        </w:rPr>
        <w:t>- руководящие работники – 36 человек -6,9% (в 2023 году- 42чел.- 7,7% ,в 2022 году - 44 чел. - 7,8%), в том числе 11 директоров -2,11% (в 2023 году- 13 директоров -2,32%), 24 заместителей- 4,62% (в 2023 году- 28 заместителей -5,13% ,в 2022 году-30 заместителей-5,34%), 1 заведующий структурным подразделением (0,17%);</w:t>
      </w:r>
    </w:p>
    <w:p w14:paraId="4D3CADD2" w14:textId="77777777" w:rsidR="00C012A2" w:rsidRPr="003D46C3" w:rsidRDefault="00C012A2" w:rsidP="00C012A2">
      <w:pPr>
        <w:pStyle w:val="210"/>
        <w:widowControl w:val="0"/>
        <w:suppressAutoHyphens w:val="0"/>
        <w:ind w:firstLine="720"/>
        <w:rPr>
          <w:rFonts w:ascii="Times New Roman" w:hAnsi="Times New Roman" w:cs="Times New Roman"/>
          <w:szCs w:val="26"/>
        </w:rPr>
      </w:pPr>
      <w:r w:rsidRPr="003D46C3">
        <w:rPr>
          <w:rFonts w:ascii="Times New Roman" w:hAnsi="Times New Roman" w:cs="Times New Roman"/>
          <w:szCs w:val="26"/>
        </w:rPr>
        <w:t xml:space="preserve">- педагогические работники –275 человек – 52,9% ( в 2023 году- 284 чел-52,1% (в 2022 году - 289 чел. -51,5%), в том числе 231 учителей - 44,5% (в 2023 году- 231 учителей - 42,3% ,в 2022 году - 232 учителя -41,4%). </w:t>
      </w:r>
    </w:p>
    <w:p w14:paraId="2BE53EFC" w14:textId="77777777" w:rsidR="00C012A2" w:rsidRPr="003D46C3" w:rsidRDefault="00C012A2" w:rsidP="00C012A2">
      <w:pPr>
        <w:pStyle w:val="210"/>
        <w:widowControl w:val="0"/>
        <w:suppressAutoHyphens w:val="0"/>
        <w:ind w:firstLine="720"/>
        <w:rPr>
          <w:rFonts w:ascii="Times New Roman" w:hAnsi="Times New Roman" w:cs="Times New Roman"/>
          <w:szCs w:val="26"/>
        </w:rPr>
      </w:pPr>
      <w:r w:rsidRPr="003D46C3">
        <w:rPr>
          <w:rFonts w:ascii="Times New Roman" w:hAnsi="Times New Roman" w:cs="Times New Roman"/>
          <w:szCs w:val="26"/>
        </w:rPr>
        <w:lastRenderedPageBreak/>
        <w:t>В дошкольных образовательных учреждениях – 285 чел.- 33,02% (в 2023 году - 293 чел. (32,9%):</w:t>
      </w:r>
    </w:p>
    <w:p w14:paraId="14AE2064" w14:textId="77777777" w:rsidR="00C012A2" w:rsidRPr="003D46C3" w:rsidRDefault="00C012A2" w:rsidP="00C012A2">
      <w:pPr>
        <w:pStyle w:val="210"/>
        <w:widowControl w:val="0"/>
        <w:suppressAutoHyphens w:val="0"/>
        <w:ind w:firstLine="720"/>
        <w:rPr>
          <w:rFonts w:ascii="Times New Roman" w:hAnsi="Times New Roman" w:cs="Times New Roman"/>
          <w:szCs w:val="26"/>
        </w:rPr>
      </w:pPr>
      <w:r w:rsidRPr="003D46C3">
        <w:rPr>
          <w:rFonts w:ascii="Times New Roman" w:hAnsi="Times New Roman" w:cs="Times New Roman"/>
          <w:szCs w:val="26"/>
        </w:rPr>
        <w:t>- руководящие работники – 11 чел, из них: 7 руководителей и 4 заместителя руководителя;</w:t>
      </w:r>
    </w:p>
    <w:p w14:paraId="771D63CF" w14:textId="77777777" w:rsidR="00C012A2" w:rsidRPr="003D46C3" w:rsidRDefault="00C012A2" w:rsidP="00C012A2">
      <w:pPr>
        <w:pStyle w:val="210"/>
        <w:widowControl w:val="0"/>
        <w:suppressAutoHyphens w:val="0"/>
        <w:ind w:firstLine="720"/>
        <w:rPr>
          <w:rFonts w:ascii="Times New Roman" w:hAnsi="Times New Roman" w:cs="Times New Roman"/>
          <w:szCs w:val="26"/>
        </w:rPr>
      </w:pPr>
      <w:r w:rsidRPr="003D46C3">
        <w:rPr>
          <w:rFonts w:ascii="Times New Roman" w:hAnsi="Times New Roman" w:cs="Times New Roman"/>
          <w:szCs w:val="26"/>
        </w:rPr>
        <w:t xml:space="preserve">- педагогические работники – 102 человека  - 11,8% (в 2023 году – 111 чел. – (12,8%), в 2022 году - 114 чел. (38,9%). </w:t>
      </w:r>
    </w:p>
    <w:p w14:paraId="3D8AE0FA" w14:textId="77777777" w:rsidR="00C012A2" w:rsidRPr="003D46C3" w:rsidRDefault="00C012A2" w:rsidP="00C012A2">
      <w:pPr>
        <w:pStyle w:val="210"/>
        <w:widowControl w:val="0"/>
        <w:suppressAutoHyphens w:val="0"/>
        <w:ind w:firstLine="720"/>
        <w:rPr>
          <w:rFonts w:ascii="Times New Roman" w:hAnsi="Times New Roman" w:cs="Times New Roman"/>
          <w:szCs w:val="26"/>
        </w:rPr>
      </w:pPr>
      <w:r w:rsidRPr="003D46C3">
        <w:rPr>
          <w:rFonts w:ascii="Times New Roman" w:hAnsi="Times New Roman" w:cs="Times New Roman"/>
          <w:szCs w:val="26"/>
        </w:rPr>
        <w:t>В учреждениях дополнительного образования – 32 чел. (в 2023 года-33 чел.- 3,82% ,в 2022 году - 34 чел. (3,82%):</w:t>
      </w:r>
    </w:p>
    <w:p w14:paraId="13E5BC80" w14:textId="77777777" w:rsidR="00C012A2" w:rsidRPr="003D46C3" w:rsidRDefault="00C012A2" w:rsidP="00C012A2">
      <w:pPr>
        <w:pStyle w:val="210"/>
        <w:widowControl w:val="0"/>
        <w:suppressAutoHyphens w:val="0"/>
        <w:ind w:firstLine="720"/>
        <w:rPr>
          <w:rFonts w:ascii="Times New Roman" w:hAnsi="Times New Roman" w:cs="Times New Roman"/>
          <w:szCs w:val="26"/>
        </w:rPr>
      </w:pPr>
      <w:r w:rsidRPr="003D46C3">
        <w:rPr>
          <w:rFonts w:ascii="Times New Roman" w:hAnsi="Times New Roman" w:cs="Times New Roman"/>
          <w:b/>
          <w:szCs w:val="26"/>
        </w:rPr>
        <w:t xml:space="preserve">- </w:t>
      </w:r>
      <w:r w:rsidRPr="003D46C3">
        <w:rPr>
          <w:rFonts w:ascii="Times New Roman" w:hAnsi="Times New Roman" w:cs="Times New Roman"/>
          <w:szCs w:val="26"/>
        </w:rPr>
        <w:t>руководящие работники – 4 чел. , в том числе 3 директора , 1 заместитель ;</w:t>
      </w:r>
    </w:p>
    <w:p w14:paraId="6F7D40A1" w14:textId="77777777" w:rsidR="00C012A2" w:rsidRPr="003D46C3" w:rsidRDefault="00C012A2" w:rsidP="00C012A2">
      <w:pPr>
        <w:pStyle w:val="210"/>
        <w:widowControl w:val="0"/>
        <w:suppressAutoHyphens w:val="0"/>
        <w:ind w:firstLine="720"/>
        <w:rPr>
          <w:rFonts w:ascii="Times New Roman" w:hAnsi="Times New Roman" w:cs="Times New Roman"/>
          <w:szCs w:val="26"/>
        </w:rPr>
      </w:pPr>
      <w:r w:rsidRPr="003D46C3">
        <w:rPr>
          <w:rFonts w:ascii="Times New Roman" w:hAnsi="Times New Roman" w:cs="Times New Roman"/>
          <w:szCs w:val="26"/>
        </w:rPr>
        <w:t>- педагогические работники – 29 чел.(90,6%) (в 2023 году-25 чел. – 75,7% (в 2022 году - 27 чел. (79,4%).</w:t>
      </w:r>
    </w:p>
    <w:p w14:paraId="3325614B" w14:textId="77777777" w:rsidR="00C012A2" w:rsidRPr="003D46C3" w:rsidRDefault="00C012A2" w:rsidP="00C012A2">
      <w:pPr>
        <w:pStyle w:val="210"/>
        <w:widowControl w:val="0"/>
        <w:suppressAutoHyphens w:val="0"/>
        <w:ind w:firstLine="720"/>
        <w:rPr>
          <w:rFonts w:ascii="Times New Roman" w:hAnsi="Times New Roman" w:cs="Times New Roman"/>
          <w:szCs w:val="26"/>
        </w:rPr>
      </w:pPr>
      <w:r w:rsidRPr="003D46C3">
        <w:rPr>
          <w:rFonts w:ascii="Times New Roman" w:hAnsi="Times New Roman" w:cs="Times New Roman"/>
          <w:szCs w:val="26"/>
        </w:rPr>
        <w:t>Из общего количества педагогических работников высшее образование имеют 365 человек (в 2023 году- 420 человек (в 2022 году - 430 человек) 311 человек – 74% (в 2022 году - 319 человек (74,2%), в 2021 году- 383 человека (76,6%), в 2020 году - 406 человек (80,1%).  Уменьшение количества работников с высшим образованием связано с движением работников в дошкольных образовательных учреждениях</w:t>
      </w:r>
    </w:p>
    <w:p w14:paraId="3C123703" w14:textId="66ED076B" w:rsidR="00C012A2" w:rsidRPr="003D46C3" w:rsidRDefault="00C012A2" w:rsidP="00C012A2">
      <w:pPr>
        <w:pStyle w:val="210"/>
        <w:widowControl w:val="0"/>
        <w:suppressAutoHyphens w:val="0"/>
        <w:ind w:firstLine="720"/>
        <w:rPr>
          <w:rFonts w:ascii="Times New Roman" w:hAnsi="Times New Roman" w:cs="Times New Roman"/>
          <w:szCs w:val="26"/>
        </w:rPr>
      </w:pPr>
      <w:r w:rsidRPr="003D46C3">
        <w:rPr>
          <w:rFonts w:ascii="Times New Roman" w:hAnsi="Times New Roman" w:cs="Times New Roman"/>
          <w:szCs w:val="26"/>
          <w:lang w:eastAsia="ru-RU"/>
        </w:rPr>
        <w:t xml:space="preserve">Следует отметить, что руководящие и педагогические кадры </w:t>
      </w:r>
      <w:r w:rsidR="000F4DC3" w:rsidRPr="003D46C3">
        <w:rPr>
          <w:rFonts w:ascii="Times New Roman" w:hAnsi="Times New Roman" w:cs="Times New Roman"/>
          <w:szCs w:val="26"/>
          <w:lang w:eastAsia="ru-RU"/>
        </w:rPr>
        <w:t>регулярно</w:t>
      </w:r>
      <w:r w:rsidRPr="003D46C3">
        <w:rPr>
          <w:rFonts w:ascii="Times New Roman" w:hAnsi="Times New Roman" w:cs="Times New Roman"/>
          <w:szCs w:val="26"/>
          <w:lang w:eastAsia="ru-RU"/>
        </w:rPr>
        <w:t xml:space="preserve"> занимаются самообразованием, включаются в организованные формы профессионального совершенствования – курсы, семинары, конференции и т.п. </w:t>
      </w:r>
      <w:bookmarkStart w:id="26" w:name="221"/>
      <w:r w:rsidRPr="003D46C3">
        <w:rPr>
          <w:rFonts w:ascii="Times New Roman" w:hAnsi="Times New Roman" w:cs="Times New Roman"/>
          <w:szCs w:val="26"/>
        </w:rPr>
        <w:t>Меняется количество квалифицированных руководителей по категориям. Из 21 руководителей образовательных учреждений с высшей квалификационной категорией 7 руководителей (33,3%), с первой квалификационной категорией – 1  руководителя (4,76%), на соответствие занимаемой должности аттестовано 13 руководителей – 61,9 % (в 2023 году из 24 руководителей образовательных учреждений с высшей квалификационной категорией 8 руководителей (33%), с первой квалификационной категорией - 3 руководителя (12,5%), на соответствие занимаемой должности аттестовано 11 руководителей; в 2022 году с высшей квалификационной категорией 8 руководителей (33%), с первой квалификационной категорией -0, на соответствие занимаемой должности аттестовано16 руководителей (66%); в 2021 году 7 руководителей (28%), с 1 категорией – 1 руководитель (4 %), в 2021 году - 3 руководителя (12%); на соответствие занимаемой должности аттестовано 15 руководителей (63%), в 2021 году - 18 человек (72%).</w:t>
      </w:r>
    </w:p>
    <w:p w14:paraId="21D553D8" w14:textId="77777777" w:rsidR="00C012A2" w:rsidRPr="003D46C3" w:rsidRDefault="00C012A2" w:rsidP="00C012A2">
      <w:pPr>
        <w:pStyle w:val="210"/>
        <w:widowControl w:val="0"/>
        <w:suppressAutoHyphens w:val="0"/>
        <w:ind w:firstLine="720"/>
        <w:rPr>
          <w:rFonts w:ascii="Times New Roman" w:hAnsi="Times New Roman" w:cs="Times New Roman"/>
          <w:szCs w:val="26"/>
        </w:rPr>
      </w:pPr>
      <w:r w:rsidRPr="003D46C3">
        <w:rPr>
          <w:rFonts w:ascii="Times New Roman" w:hAnsi="Times New Roman" w:cs="Times New Roman"/>
          <w:szCs w:val="26"/>
          <w:lang w:eastAsia="ru-RU"/>
        </w:rPr>
        <w:t xml:space="preserve">В образовательные учреждения Кезского района после окончания высшего и среднего специального учебного заведения </w:t>
      </w:r>
      <w:r w:rsidRPr="003D46C3">
        <w:rPr>
          <w:rFonts w:ascii="Times New Roman" w:hAnsi="Times New Roman" w:cs="Times New Roman"/>
          <w:szCs w:val="26"/>
        </w:rPr>
        <w:t>на начало 2024-2025 учебного года на работу прибыло 5 молодых специалистов (в 2023-2024 учебном году-11 молодых специалистов, в 2022-2023 учебный год-10 молодых специалистов, в 2021-2022 учебный год - 10 молодых специалистов, в 2020-2021 учебный год - 5 молодых специалистов, в 2019-2020учебный год - 5 человек, в 2018-2019 учебный год – 6).</w:t>
      </w:r>
    </w:p>
    <w:p w14:paraId="0FFE5293" w14:textId="77777777" w:rsidR="00C012A2" w:rsidRPr="003D46C3" w:rsidRDefault="00C012A2" w:rsidP="00C012A2">
      <w:pPr>
        <w:ind w:firstLine="709"/>
        <w:rPr>
          <w:sz w:val="26"/>
          <w:szCs w:val="26"/>
        </w:rPr>
      </w:pPr>
      <w:r w:rsidRPr="003D46C3">
        <w:rPr>
          <w:sz w:val="26"/>
          <w:szCs w:val="26"/>
        </w:rPr>
        <w:t>Молодых педагогов в возрасте до 35 лет  в учреждениях образования – 103 человека (в 2022 году - 111 чел., в 2021 году - 146 чел., в 2020 году - 103 чел. (22,9%), в 2019 году - 121 чел. (22,5%).</w:t>
      </w:r>
    </w:p>
    <w:p w14:paraId="2AB2815C" w14:textId="25A3E66E" w:rsidR="00C012A2" w:rsidRPr="003D46C3" w:rsidRDefault="00C012A2" w:rsidP="00C012A2">
      <w:pPr>
        <w:pStyle w:val="afb"/>
        <w:spacing w:before="0" w:after="0"/>
        <w:ind w:firstLine="720"/>
        <w:jc w:val="both"/>
        <w:rPr>
          <w:sz w:val="26"/>
          <w:szCs w:val="26"/>
          <w:shd w:val="clear" w:color="auto" w:fill="FFFFFF"/>
        </w:rPr>
      </w:pPr>
      <w:r w:rsidRPr="003D46C3">
        <w:rPr>
          <w:sz w:val="26"/>
          <w:szCs w:val="26"/>
          <w:shd w:val="clear" w:color="auto" w:fill="FFFFFF"/>
        </w:rPr>
        <w:t xml:space="preserve">Анализ данных о количестве молодых педагогов района позволяет сделать вывод о том, что молодые специалисты неохотно идут работать по специальности после окончания высших и средне профессиональных учебных заведений в сельские образовательные учреждения. В районе по-прежнему не </w:t>
      </w:r>
      <w:r w:rsidR="000F4DC3" w:rsidRPr="003D46C3">
        <w:rPr>
          <w:sz w:val="26"/>
          <w:szCs w:val="26"/>
          <w:shd w:val="clear" w:color="auto" w:fill="FFFFFF"/>
        </w:rPr>
        <w:t>хватает учителей</w:t>
      </w:r>
      <w:r w:rsidRPr="003D46C3">
        <w:rPr>
          <w:sz w:val="26"/>
          <w:szCs w:val="26"/>
          <w:shd w:val="clear" w:color="auto" w:fill="FFFFFF"/>
        </w:rPr>
        <w:t xml:space="preserve"> математики</w:t>
      </w:r>
      <w:bookmarkEnd w:id="26"/>
      <w:r w:rsidRPr="003D46C3">
        <w:rPr>
          <w:sz w:val="26"/>
          <w:szCs w:val="26"/>
          <w:shd w:val="clear" w:color="auto" w:fill="FFFFFF"/>
        </w:rPr>
        <w:t>, учителей музыки, начальных классов.</w:t>
      </w:r>
    </w:p>
    <w:p w14:paraId="1D19637E" w14:textId="77777777" w:rsidR="00C012A2" w:rsidRPr="003D46C3" w:rsidRDefault="00C012A2" w:rsidP="00C012A2">
      <w:pPr>
        <w:tabs>
          <w:tab w:val="left" w:pos="0"/>
          <w:tab w:val="left" w:pos="284"/>
          <w:tab w:val="left" w:pos="709"/>
        </w:tabs>
        <w:suppressAutoHyphens/>
        <w:adjustRightInd w:val="0"/>
        <w:ind w:firstLine="709"/>
        <w:rPr>
          <w:sz w:val="26"/>
          <w:szCs w:val="26"/>
        </w:rPr>
      </w:pPr>
      <w:r w:rsidRPr="003D46C3">
        <w:rPr>
          <w:sz w:val="26"/>
          <w:szCs w:val="26"/>
        </w:rPr>
        <w:t xml:space="preserve">Для успешной адаптации молодых специалистов Управлением образованием организована работа Школы молодого педагога, Школы молодого классного </w:t>
      </w:r>
      <w:r w:rsidRPr="003D46C3">
        <w:rPr>
          <w:sz w:val="26"/>
          <w:szCs w:val="26"/>
        </w:rPr>
        <w:lastRenderedPageBreak/>
        <w:t xml:space="preserve">руководителя, Школы молодого воспитателя, в рамках которых проводятся семинары, круглые столы, открытые уроки опытных педагогов, консультации. </w:t>
      </w:r>
      <w:r w:rsidRPr="003D46C3">
        <w:rPr>
          <w:bCs/>
          <w:sz w:val="26"/>
          <w:szCs w:val="26"/>
          <w:shd w:val="clear" w:color="auto" w:fill="FFFFFF"/>
        </w:rPr>
        <w:t xml:space="preserve">Адаптация молодых специалистов </w:t>
      </w:r>
      <w:r w:rsidRPr="003D46C3">
        <w:rPr>
          <w:sz w:val="26"/>
          <w:szCs w:val="26"/>
          <w:shd w:val="clear" w:color="auto" w:fill="FFFFFF"/>
        </w:rPr>
        <w:t>в обра</w:t>
      </w:r>
      <w:r w:rsidRPr="003D46C3">
        <w:rPr>
          <w:bCs/>
          <w:sz w:val="26"/>
          <w:szCs w:val="26"/>
          <w:shd w:val="clear" w:color="auto" w:fill="FFFFFF"/>
        </w:rPr>
        <w:t xml:space="preserve">зовательных учреждениях </w:t>
      </w:r>
      <w:r w:rsidRPr="003D46C3">
        <w:rPr>
          <w:sz w:val="26"/>
          <w:szCs w:val="26"/>
          <w:shd w:val="clear" w:color="auto" w:fill="FFFFFF"/>
        </w:rPr>
        <w:t xml:space="preserve">является важным фактором на пути формирования профессиональной компетентности </w:t>
      </w:r>
      <w:r w:rsidRPr="003D46C3">
        <w:rPr>
          <w:bCs/>
          <w:sz w:val="26"/>
          <w:szCs w:val="26"/>
          <w:shd w:val="clear" w:color="auto" w:fill="FFFFFF"/>
        </w:rPr>
        <w:t>педагога</w:t>
      </w:r>
      <w:r w:rsidRPr="003D46C3">
        <w:rPr>
          <w:sz w:val="26"/>
          <w:szCs w:val="26"/>
          <w:shd w:val="clear" w:color="auto" w:fill="FFFFFF"/>
        </w:rPr>
        <w:t>.</w:t>
      </w:r>
      <w:r w:rsidRPr="003D46C3">
        <w:rPr>
          <w:sz w:val="26"/>
          <w:szCs w:val="26"/>
        </w:rPr>
        <w:t xml:space="preserve"> </w:t>
      </w:r>
    </w:p>
    <w:p w14:paraId="720A8DAC" w14:textId="5FBACA63" w:rsidR="00C012A2" w:rsidRPr="003D46C3" w:rsidRDefault="00C012A2" w:rsidP="00C012A2">
      <w:pPr>
        <w:pStyle w:val="ConsPlusNormal"/>
        <w:ind w:firstLine="709"/>
        <w:jc w:val="both"/>
        <w:rPr>
          <w:rFonts w:ascii="Times New Roman" w:hAnsi="Times New Roman" w:cs="Times New Roman"/>
          <w:sz w:val="26"/>
          <w:szCs w:val="26"/>
        </w:rPr>
      </w:pPr>
      <w:r w:rsidRPr="003D46C3">
        <w:rPr>
          <w:rFonts w:ascii="Times New Roman" w:hAnsi="Times New Roman" w:cs="Times New Roman"/>
          <w:sz w:val="26"/>
          <w:szCs w:val="26"/>
        </w:rPr>
        <w:t>В соответствии с постановлением Правительства Удмуртской Республики, утвержденным 28 августа 2020 года №401 «</w:t>
      </w:r>
      <w:r w:rsidRPr="003D46C3">
        <w:rPr>
          <w:rFonts w:ascii="Times New Roman" w:hAnsi="Times New Roman" w:cs="Times New Roman"/>
          <w:sz w:val="26"/>
          <w:szCs w:val="26"/>
          <w:lang w:eastAsia="ar-SA"/>
        </w:rPr>
        <w:t>О выплате ежемесячного денежного вознаграждения за классное руководство педагогическим работникам государственных образовательных организаций Удмуртской Республики и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r w:rsidRPr="003D46C3">
        <w:rPr>
          <w:rFonts w:ascii="Times New Roman" w:hAnsi="Times New Roman" w:cs="Times New Roman"/>
          <w:spacing w:val="-4"/>
          <w:sz w:val="26"/>
          <w:szCs w:val="26"/>
        </w:rPr>
        <w:t xml:space="preserve">» </w:t>
      </w:r>
      <w:r w:rsidRPr="003D46C3">
        <w:rPr>
          <w:rFonts w:ascii="Times New Roman" w:hAnsi="Times New Roman" w:cs="Times New Roman"/>
          <w:sz w:val="26"/>
          <w:szCs w:val="26"/>
        </w:rPr>
        <w:t>предусмотрены выплаты ежемесячного денежного вознаграждения за классное руководство в размере 10000 рублей педагогическим работникам муниципальных общеобразовательных организаций Удмуртской Республики. В районе по 10000 рублей получают 169 человек (</w:t>
      </w:r>
      <w:r w:rsidR="008F00B9" w:rsidRPr="003D46C3">
        <w:rPr>
          <w:rFonts w:ascii="Times New Roman" w:hAnsi="Times New Roman" w:cs="Times New Roman"/>
          <w:sz w:val="26"/>
          <w:szCs w:val="26"/>
        </w:rPr>
        <w:t xml:space="preserve">9 месяцев </w:t>
      </w:r>
      <w:r w:rsidRPr="003D46C3">
        <w:rPr>
          <w:rFonts w:ascii="Times New Roman" w:hAnsi="Times New Roman" w:cs="Times New Roman"/>
          <w:sz w:val="26"/>
          <w:szCs w:val="26"/>
        </w:rPr>
        <w:t>2023 г</w:t>
      </w:r>
      <w:r w:rsidR="008F00B9" w:rsidRPr="003D46C3">
        <w:rPr>
          <w:rFonts w:ascii="Times New Roman" w:hAnsi="Times New Roman" w:cs="Times New Roman"/>
          <w:sz w:val="26"/>
          <w:szCs w:val="26"/>
        </w:rPr>
        <w:t>ода</w:t>
      </w:r>
      <w:r w:rsidRPr="003D46C3">
        <w:rPr>
          <w:rFonts w:ascii="Times New Roman" w:hAnsi="Times New Roman" w:cs="Times New Roman"/>
          <w:sz w:val="26"/>
          <w:szCs w:val="26"/>
        </w:rPr>
        <w:t xml:space="preserve"> – 169  человек), по 20000 рублей - 3 классных руководителя, осуществляющих классное руководство</w:t>
      </w:r>
      <w:r w:rsidRPr="003D46C3">
        <w:rPr>
          <w:rFonts w:ascii="Times New Roman" w:hAnsi="Times New Roman" w:cs="Times New Roman"/>
          <w:sz w:val="26"/>
          <w:szCs w:val="26"/>
          <w:shd w:val="clear" w:color="auto" w:fill="FFFFFF"/>
        </w:rPr>
        <w:t xml:space="preserve"> в двух классах</w:t>
      </w:r>
      <w:r w:rsidRPr="003D46C3">
        <w:rPr>
          <w:rFonts w:ascii="Times New Roman" w:hAnsi="Times New Roman" w:cs="Times New Roman"/>
          <w:sz w:val="26"/>
          <w:szCs w:val="26"/>
        </w:rPr>
        <w:t>.</w:t>
      </w:r>
    </w:p>
    <w:p w14:paraId="19E9E278" w14:textId="77777777" w:rsidR="00C012A2" w:rsidRPr="003D46C3" w:rsidRDefault="00C012A2" w:rsidP="00C012A2">
      <w:pPr>
        <w:ind w:firstLine="709"/>
        <w:rPr>
          <w:sz w:val="26"/>
          <w:szCs w:val="26"/>
        </w:rPr>
      </w:pPr>
      <w:r w:rsidRPr="003D46C3">
        <w:rPr>
          <w:sz w:val="26"/>
          <w:szCs w:val="26"/>
        </w:rPr>
        <w:t>Важным стимулом развития кадрового потенциала является заработная плата. По итогам 9 месяцев 2024 года средняя заработная плата педагогов дошкольного образования в районе составил 43,9 тыс. руб. (2023 г. – 35,8 тыс. руб), педагогов дополнительного образования 48,4 тыс. руб. (2023 г. – 37,3 тыс. руб.); педагогических работников общего образования – 47,6 тыс. руб. (2023 г. –  41,5 тыс. руб.). Средняя зарплата по образованию за 9 месяцев 2024 года составила 38,7 тыс. руб. (за 2023 год средняя зарплата составляла 33,0 тыс. руб.).</w:t>
      </w:r>
    </w:p>
    <w:p w14:paraId="3CA1C71F" w14:textId="77777777" w:rsidR="00C012A2" w:rsidRPr="003D46C3" w:rsidRDefault="00C012A2" w:rsidP="00C012A2">
      <w:pPr>
        <w:ind w:firstLine="708"/>
        <w:rPr>
          <w:sz w:val="26"/>
          <w:szCs w:val="26"/>
        </w:rPr>
      </w:pPr>
      <w:r w:rsidRPr="003D46C3">
        <w:rPr>
          <w:sz w:val="26"/>
          <w:szCs w:val="26"/>
          <w:shd w:val="clear" w:color="auto" w:fill="FFFFFF"/>
        </w:rPr>
        <w:t xml:space="preserve">Несмотря на проводимую работу в данном направлении проблема нехватки педагогических кадров остается открытой. </w:t>
      </w:r>
      <w:r w:rsidRPr="003D46C3">
        <w:rPr>
          <w:sz w:val="26"/>
          <w:szCs w:val="26"/>
        </w:rPr>
        <w:t>По итогам комплектования педагогическими и руководящими кадрами на 2024-2025 учебный год в 3 образовательных учреждениях Кезского района открыты следующие вакансии:</w:t>
      </w:r>
    </w:p>
    <w:p w14:paraId="2560CC93" w14:textId="77777777" w:rsidR="00C012A2" w:rsidRPr="003D46C3" w:rsidRDefault="00C012A2" w:rsidP="00C012A2">
      <w:pPr>
        <w:rPr>
          <w:sz w:val="26"/>
          <w:szCs w:val="26"/>
          <w:u w:val="single"/>
        </w:rPr>
      </w:pPr>
      <w:r w:rsidRPr="003D46C3">
        <w:rPr>
          <w:sz w:val="26"/>
          <w:szCs w:val="26"/>
          <w:u w:val="single"/>
        </w:rPr>
        <w:t>1. МБОУ «Кезская СОШ № 2» :</w:t>
      </w:r>
    </w:p>
    <w:p w14:paraId="0D94F4DA" w14:textId="77777777" w:rsidR="00C012A2" w:rsidRPr="003D46C3" w:rsidRDefault="00C012A2" w:rsidP="00C012A2">
      <w:pPr>
        <w:ind w:firstLine="708"/>
        <w:rPr>
          <w:sz w:val="26"/>
          <w:szCs w:val="26"/>
        </w:rPr>
      </w:pPr>
      <w:r w:rsidRPr="003D46C3">
        <w:rPr>
          <w:sz w:val="26"/>
          <w:szCs w:val="26"/>
        </w:rPr>
        <w:t>- учитель начальных классов - 1 ставка.</w:t>
      </w:r>
    </w:p>
    <w:p w14:paraId="268213AF" w14:textId="77777777" w:rsidR="00C012A2" w:rsidRPr="003D46C3" w:rsidRDefault="00C012A2" w:rsidP="00C012A2">
      <w:pPr>
        <w:rPr>
          <w:sz w:val="26"/>
          <w:szCs w:val="26"/>
          <w:u w:val="single"/>
        </w:rPr>
      </w:pPr>
      <w:r w:rsidRPr="003D46C3">
        <w:rPr>
          <w:sz w:val="26"/>
          <w:szCs w:val="26"/>
          <w:u w:val="single"/>
        </w:rPr>
        <w:t>2. МБОУ «Кезская СОШ №1»:</w:t>
      </w:r>
    </w:p>
    <w:p w14:paraId="6739D4CC" w14:textId="46FE45FE" w:rsidR="00C012A2" w:rsidRPr="003D46C3" w:rsidRDefault="00C012A2" w:rsidP="00C012A2">
      <w:pPr>
        <w:ind w:firstLine="708"/>
        <w:rPr>
          <w:sz w:val="26"/>
          <w:szCs w:val="26"/>
        </w:rPr>
      </w:pPr>
      <w:r w:rsidRPr="003D46C3">
        <w:rPr>
          <w:sz w:val="26"/>
          <w:szCs w:val="26"/>
        </w:rPr>
        <w:t>-учитель математики</w:t>
      </w:r>
      <w:r w:rsidR="000F4DC3" w:rsidRPr="003D46C3">
        <w:rPr>
          <w:sz w:val="26"/>
          <w:szCs w:val="26"/>
        </w:rPr>
        <w:t xml:space="preserve"> </w:t>
      </w:r>
      <w:r w:rsidRPr="003D46C3">
        <w:rPr>
          <w:sz w:val="26"/>
          <w:szCs w:val="26"/>
        </w:rPr>
        <w:t>-18 часов;</w:t>
      </w:r>
    </w:p>
    <w:p w14:paraId="30A5871A" w14:textId="36CF3A59" w:rsidR="00C012A2" w:rsidRPr="003D46C3" w:rsidRDefault="00C012A2" w:rsidP="00C012A2">
      <w:pPr>
        <w:ind w:firstLine="708"/>
        <w:rPr>
          <w:sz w:val="26"/>
          <w:szCs w:val="26"/>
        </w:rPr>
      </w:pPr>
      <w:r w:rsidRPr="003D46C3">
        <w:rPr>
          <w:sz w:val="26"/>
          <w:szCs w:val="26"/>
        </w:rPr>
        <w:t>-учитель музык</w:t>
      </w:r>
      <w:r w:rsidR="000F4DC3" w:rsidRPr="003D46C3">
        <w:rPr>
          <w:sz w:val="26"/>
          <w:szCs w:val="26"/>
        </w:rPr>
        <w:t xml:space="preserve">и </w:t>
      </w:r>
      <w:r w:rsidRPr="003D46C3">
        <w:rPr>
          <w:sz w:val="26"/>
          <w:szCs w:val="26"/>
        </w:rPr>
        <w:t>-18 часов;</w:t>
      </w:r>
    </w:p>
    <w:p w14:paraId="593CC6FC" w14:textId="77777777" w:rsidR="00C012A2" w:rsidRPr="003D46C3" w:rsidRDefault="00C012A2" w:rsidP="00C012A2">
      <w:pPr>
        <w:rPr>
          <w:sz w:val="26"/>
          <w:szCs w:val="26"/>
          <w:u w:val="single"/>
        </w:rPr>
      </w:pPr>
      <w:r w:rsidRPr="003D46C3">
        <w:rPr>
          <w:sz w:val="26"/>
          <w:szCs w:val="26"/>
          <w:u w:val="single"/>
        </w:rPr>
        <w:t>3. МБДОУ «ЦРР-детский сад №3 «Улыбка»:</w:t>
      </w:r>
    </w:p>
    <w:p w14:paraId="0BAAA9E3" w14:textId="77777777" w:rsidR="00C012A2" w:rsidRPr="003D46C3" w:rsidRDefault="00C012A2" w:rsidP="00C012A2">
      <w:pPr>
        <w:ind w:firstLine="708"/>
        <w:rPr>
          <w:sz w:val="26"/>
          <w:szCs w:val="26"/>
        </w:rPr>
      </w:pPr>
      <w:r w:rsidRPr="003D46C3">
        <w:rPr>
          <w:sz w:val="26"/>
          <w:szCs w:val="26"/>
        </w:rPr>
        <w:t>- воспитатель дошкольной группы– 30 часов.</w:t>
      </w:r>
    </w:p>
    <w:p w14:paraId="2D441201" w14:textId="0E9241B5" w:rsidR="00C012A2" w:rsidRPr="003D46C3" w:rsidRDefault="00C012A2" w:rsidP="00C012A2">
      <w:pPr>
        <w:ind w:firstLine="709"/>
        <w:rPr>
          <w:sz w:val="26"/>
          <w:szCs w:val="26"/>
        </w:rPr>
      </w:pPr>
      <w:r w:rsidRPr="003D46C3">
        <w:rPr>
          <w:sz w:val="26"/>
          <w:szCs w:val="26"/>
        </w:rPr>
        <w:t>Обеспечение образовательного процесса педагогическими кадрами при их нехватке решается за счёт увеличения нагрузки педагогов и привлечения к работе по совместительству. В школах предметы, по которым отсутствуют специалисты, ведут совместители из других образовательных учреждений – 28 человек (в 2023 году-41</w:t>
      </w:r>
      <w:r w:rsidR="000F4DC3" w:rsidRPr="003D46C3">
        <w:rPr>
          <w:sz w:val="26"/>
          <w:szCs w:val="26"/>
        </w:rPr>
        <w:t xml:space="preserve"> </w:t>
      </w:r>
      <w:r w:rsidRPr="003D46C3">
        <w:rPr>
          <w:sz w:val="26"/>
          <w:szCs w:val="26"/>
        </w:rPr>
        <w:t xml:space="preserve">человек, </w:t>
      </w:r>
      <w:r w:rsidR="000F4DC3" w:rsidRPr="003D46C3">
        <w:rPr>
          <w:sz w:val="26"/>
          <w:szCs w:val="26"/>
        </w:rPr>
        <w:t xml:space="preserve">в 2022 году - </w:t>
      </w:r>
      <w:r w:rsidRPr="003D46C3">
        <w:rPr>
          <w:sz w:val="26"/>
          <w:szCs w:val="26"/>
        </w:rPr>
        <w:t xml:space="preserve">43 человека, в 2021 году - 43 человека, в 2020 году – 64 человека, в 2019 году – 60 человек). </w:t>
      </w:r>
    </w:p>
    <w:p w14:paraId="27736E1B" w14:textId="1BEF788D" w:rsidR="00C012A2" w:rsidRPr="003D46C3" w:rsidRDefault="00C012A2" w:rsidP="00C012A2">
      <w:pPr>
        <w:pStyle w:val="210"/>
        <w:widowControl w:val="0"/>
        <w:suppressAutoHyphens w:val="0"/>
        <w:ind w:firstLine="720"/>
        <w:rPr>
          <w:rFonts w:ascii="Times New Roman" w:hAnsi="Times New Roman" w:cs="Times New Roman"/>
          <w:szCs w:val="26"/>
          <w:lang w:eastAsia="ru-RU"/>
        </w:rPr>
      </w:pPr>
      <w:r w:rsidRPr="003D46C3">
        <w:rPr>
          <w:rFonts w:ascii="Times New Roman" w:hAnsi="Times New Roman" w:cs="Times New Roman"/>
          <w:szCs w:val="26"/>
          <w:lang w:eastAsia="ru-RU"/>
        </w:rPr>
        <w:t>Руководители и педагогические работники проходят курсы повышения квалификации по должности не реже 1 раза в 3 года. За 9 месяцев 2024 года курсы повышения квалификации прошли 145 педагогических работника.</w:t>
      </w:r>
    </w:p>
    <w:p w14:paraId="1253CF10" w14:textId="77777777" w:rsidR="00C012A2" w:rsidRPr="003D46C3" w:rsidRDefault="00C012A2" w:rsidP="00C012A2">
      <w:pPr>
        <w:tabs>
          <w:tab w:val="left" w:pos="8423"/>
        </w:tabs>
        <w:ind w:firstLine="709"/>
        <w:rPr>
          <w:sz w:val="26"/>
          <w:szCs w:val="26"/>
        </w:rPr>
      </w:pPr>
      <w:r w:rsidRPr="003D46C3">
        <w:rPr>
          <w:sz w:val="26"/>
          <w:szCs w:val="26"/>
        </w:rPr>
        <w:tab/>
      </w:r>
    </w:p>
    <w:p w14:paraId="0CD97353" w14:textId="77E7424E" w:rsidR="001E6BE3" w:rsidRPr="003D46C3" w:rsidRDefault="001E6BE3" w:rsidP="001E6BE3">
      <w:pPr>
        <w:jc w:val="center"/>
        <w:rPr>
          <w:b/>
        </w:rPr>
      </w:pPr>
      <w:r w:rsidRPr="003D46C3">
        <w:rPr>
          <w:b/>
        </w:rPr>
        <w:t>Поддержка талантливой молодёжи</w:t>
      </w:r>
    </w:p>
    <w:p w14:paraId="6120F90E" w14:textId="77777777" w:rsidR="000F4DC3" w:rsidRPr="003D46C3" w:rsidRDefault="000F4DC3" w:rsidP="000F4DC3">
      <w:pPr>
        <w:shd w:val="clear" w:color="auto" w:fill="FFFFFF"/>
        <w:ind w:firstLine="709"/>
        <w:rPr>
          <w:sz w:val="26"/>
          <w:szCs w:val="26"/>
        </w:rPr>
      </w:pPr>
      <w:r w:rsidRPr="003D46C3">
        <w:rPr>
          <w:sz w:val="26"/>
          <w:szCs w:val="26"/>
        </w:rPr>
        <w:t xml:space="preserve">Реализация поиска и отбора талантливых детей в районе происходит через систему олимпиад, конкурсов, спортивных соревнований, научно-практических </w:t>
      </w:r>
      <w:r w:rsidRPr="003D46C3">
        <w:rPr>
          <w:sz w:val="26"/>
          <w:szCs w:val="26"/>
        </w:rPr>
        <w:lastRenderedPageBreak/>
        <w:t>конференций и других мероприятий. Это направление работы традиционно для муниципальной системы образования.</w:t>
      </w:r>
    </w:p>
    <w:p w14:paraId="48FF6826" w14:textId="77777777" w:rsidR="000F4DC3" w:rsidRPr="003D46C3" w:rsidRDefault="000F4DC3" w:rsidP="000F4DC3">
      <w:pPr>
        <w:ind w:firstLine="708"/>
        <w:rPr>
          <w:sz w:val="26"/>
          <w:szCs w:val="26"/>
        </w:rPr>
      </w:pPr>
      <w:r w:rsidRPr="003D46C3">
        <w:rPr>
          <w:sz w:val="26"/>
          <w:szCs w:val="26"/>
        </w:rPr>
        <w:t>В районе работают 3 учреждения дополнительного образования детей, в которых реализуются программы по 6 направленностям. К наиболее востребованным и популярным направленностям дополнительного образования относятся художественная и физкультурно-спортивная.</w:t>
      </w:r>
    </w:p>
    <w:p w14:paraId="094B6063" w14:textId="77777777" w:rsidR="000F4DC3" w:rsidRPr="003D46C3" w:rsidRDefault="000F4DC3" w:rsidP="000F4DC3">
      <w:pPr>
        <w:shd w:val="clear" w:color="auto" w:fill="FFFFFF"/>
        <w:ind w:firstLine="708"/>
        <w:rPr>
          <w:sz w:val="26"/>
          <w:szCs w:val="26"/>
        </w:rPr>
      </w:pPr>
      <w:r w:rsidRPr="003D46C3">
        <w:rPr>
          <w:sz w:val="26"/>
          <w:szCs w:val="26"/>
        </w:rPr>
        <w:t xml:space="preserve">Общий охват обучающихся дополнительным образованием составляет 2817 человека, 84 % от общего количества детей в возрасте от 5 до 18 лет. </w:t>
      </w:r>
    </w:p>
    <w:p w14:paraId="2BBD5CA1" w14:textId="52A1FF61" w:rsidR="000F4DC3" w:rsidRPr="003D46C3" w:rsidRDefault="000F4DC3" w:rsidP="000F4DC3">
      <w:pPr>
        <w:ind w:firstLine="737"/>
        <w:rPr>
          <w:sz w:val="26"/>
          <w:szCs w:val="26"/>
        </w:rPr>
      </w:pPr>
      <w:r w:rsidRPr="003D46C3">
        <w:rPr>
          <w:sz w:val="26"/>
          <w:szCs w:val="26"/>
        </w:rPr>
        <w:t xml:space="preserve">За 9 месяцев 2024 года учреждениями дополнительного образования принято участие в 96 республиканских мероприятиях. </w:t>
      </w:r>
    </w:p>
    <w:p w14:paraId="1A975BD7" w14:textId="77777777" w:rsidR="000F4DC3" w:rsidRPr="003D46C3" w:rsidRDefault="000F4DC3" w:rsidP="000F4DC3">
      <w:pPr>
        <w:ind w:firstLine="708"/>
        <w:rPr>
          <w:sz w:val="26"/>
          <w:szCs w:val="26"/>
        </w:rPr>
      </w:pPr>
      <w:r w:rsidRPr="003D46C3">
        <w:rPr>
          <w:sz w:val="26"/>
          <w:szCs w:val="26"/>
        </w:rPr>
        <w:t>Учащиеся МБУДО «Кезский РЦДТ» приняли участие в 2 международных, 5  всероссийских мероприятиях, в 4 межрегиональных мероприятиях, в 18 республиканских, где получили 13 призовых мест, также приняли участие в межрайонных и районных мероприятиях где получили 21 призовое место, а также сертификаты и дипломы участников.</w:t>
      </w:r>
    </w:p>
    <w:p w14:paraId="3BAB084B" w14:textId="77777777" w:rsidR="000F4DC3" w:rsidRPr="003D46C3" w:rsidRDefault="000F4DC3" w:rsidP="000F4DC3">
      <w:pPr>
        <w:ind w:firstLine="708"/>
        <w:rPr>
          <w:sz w:val="26"/>
          <w:szCs w:val="26"/>
        </w:rPr>
      </w:pPr>
      <w:r w:rsidRPr="003D46C3">
        <w:rPr>
          <w:sz w:val="26"/>
          <w:szCs w:val="26"/>
        </w:rPr>
        <w:t>Учащиеся МБУДО «Кезская РСЮТ» приняли участие в 3 районных мероприятиях, где приняли участие 135 детей.</w:t>
      </w:r>
    </w:p>
    <w:p w14:paraId="2B6A0023" w14:textId="4DEDA7F3" w:rsidR="000F4DC3" w:rsidRPr="003D46C3" w:rsidRDefault="000F4DC3" w:rsidP="000F4DC3">
      <w:pPr>
        <w:ind w:firstLine="708"/>
        <w:rPr>
          <w:sz w:val="26"/>
          <w:szCs w:val="26"/>
        </w:rPr>
      </w:pPr>
      <w:r w:rsidRPr="003D46C3">
        <w:rPr>
          <w:sz w:val="26"/>
          <w:szCs w:val="26"/>
        </w:rPr>
        <w:t>Учащиеся МБУДО «Кезская районная СШ» приняли участие в 78 республиканских соревнованиях, 18 районных мероприятиях, где заняли 34 призовых места.</w:t>
      </w:r>
    </w:p>
    <w:p w14:paraId="1C93FEDB" w14:textId="77777777" w:rsidR="000F4DC3" w:rsidRPr="003D46C3" w:rsidRDefault="000F4DC3" w:rsidP="000F4DC3">
      <w:pPr>
        <w:ind w:firstLine="708"/>
        <w:rPr>
          <w:sz w:val="26"/>
          <w:szCs w:val="26"/>
        </w:rPr>
      </w:pPr>
      <w:r w:rsidRPr="003D46C3">
        <w:rPr>
          <w:sz w:val="26"/>
          <w:szCs w:val="26"/>
        </w:rPr>
        <w:t>Данные результаты свидетельствуют о заинтересованности школьников в дополнительном образовании и высоком уровне педагогического сопровождения.</w:t>
      </w:r>
    </w:p>
    <w:p w14:paraId="73D6C9DE" w14:textId="77777777" w:rsidR="000F4DC3" w:rsidRPr="003D46C3" w:rsidRDefault="000F4DC3" w:rsidP="000F4DC3">
      <w:pPr>
        <w:tabs>
          <w:tab w:val="left" w:pos="180"/>
        </w:tabs>
        <w:ind w:firstLine="709"/>
        <w:rPr>
          <w:sz w:val="26"/>
          <w:szCs w:val="26"/>
        </w:rPr>
      </w:pPr>
      <w:r w:rsidRPr="003D46C3">
        <w:rPr>
          <w:sz w:val="26"/>
          <w:szCs w:val="26"/>
        </w:rPr>
        <w:t xml:space="preserve">На сегодняшний день в отрасли имеется </w:t>
      </w:r>
      <w:r w:rsidRPr="003D46C3">
        <w:rPr>
          <w:b/>
          <w:sz w:val="26"/>
          <w:szCs w:val="26"/>
        </w:rPr>
        <w:t>ряд проблем, требующих решения:</w:t>
      </w:r>
      <w:r w:rsidRPr="003D46C3">
        <w:rPr>
          <w:sz w:val="26"/>
          <w:szCs w:val="26"/>
        </w:rPr>
        <w:t xml:space="preserve"> </w:t>
      </w:r>
    </w:p>
    <w:p w14:paraId="120B30FA" w14:textId="77777777" w:rsidR="000F4DC3" w:rsidRPr="003D46C3" w:rsidRDefault="000F4DC3" w:rsidP="000F4DC3">
      <w:pPr>
        <w:ind w:firstLine="708"/>
        <w:rPr>
          <w:sz w:val="26"/>
          <w:szCs w:val="26"/>
        </w:rPr>
      </w:pPr>
      <w:r w:rsidRPr="003D46C3">
        <w:rPr>
          <w:sz w:val="26"/>
          <w:szCs w:val="26"/>
        </w:rPr>
        <w:t>- частичное устройство ограждения территорий ОУ;</w:t>
      </w:r>
    </w:p>
    <w:p w14:paraId="5262ACE1" w14:textId="4C4F2249" w:rsidR="000F4DC3" w:rsidRPr="003D46C3" w:rsidRDefault="000F4DC3" w:rsidP="000F4DC3">
      <w:pPr>
        <w:tabs>
          <w:tab w:val="left" w:pos="180"/>
        </w:tabs>
        <w:rPr>
          <w:sz w:val="26"/>
          <w:szCs w:val="26"/>
        </w:rPr>
      </w:pPr>
      <w:r w:rsidRPr="003D46C3">
        <w:rPr>
          <w:sz w:val="26"/>
          <w:szCs w:val="26"/>
        </w:rPr>
        <w:tab/>
      </w:r>
      <w:r w:rsidRPr="003D46C3">
        <w:rPr>
          <w:sz w:val="26"/>
          <w:szCs w:val="26"/>
        </w:rPr>
        <w:tab/>
        <w:t>- недостаточное оборудование помещений организаций дополнительного образования и прилегающих к ним территорий с учетом доступности для инвалидов;</w:t>
      </w:r>
    </w:p>
    <w:p w14:paraId="2E8F0736" w14:textId="77777777" w:rsidR="000F4DC3" w:rsidRPr="003D46C3" w:rsidRDefault="000F4DC3" w:rsidP="000F4DC3">
      <w:pPr>
        <w:ind w:firstLine="708"/>
        <w:rPr>
          <w:sz w:val="26"/>
          <w:szCs w:val="26"/>
        </w:rPr>
      </w:pPr>
      <w:r w:rsidRPr="003D46C3">
        <w:rPr>
          <w:sz w:val="26"/>
          <w:szCs w:val="26"/>
        </w:rPr>
        <w:t>- недостаточное создание условий по государственной программе «Доступная среда»;</w:t>
      </w:r>
    </w:p>
    <w:p w14:paraId="4014636E" w14:textId="12E32D47" w:rsidR="000F4DC3" w:rsidRPr="003D46C3" w:rsidRDefault="000F4DC3" w:rsidP="000F4DC3">
      <w:pPr>
        <w:tabs>
          <w:tab w:val="left" w:pos="180"/>
        </w:tabs>
        <w:rPr>
          <w:sz w:val="26"/>
          <w:szCs w:val="26"/>
        </w:rPr>
      </w:pPr>
      <w:r w:rsidRPr="003D46C3">
        <w:rPr>
          <w:sz w:val="26"/>
          <w:szCs w:val="26"/>
        </w:rPr>
        <w:tab/>
      </w:r>
      <w:r w:rsidRPr="003D46C3">
        <w:rPr>
          <w:sz w:val="26"/>
          <w:szCs w:val="26"/>
        </w:rPr>
        <w:tab/>
        <w:t>- недостаточное финансирование на замену ученической мебели в соответствии с росто-возрастными показателями;</w:t>
      </w:r>
    </w:p>
    <w:p w14:paraId="6937515E" w14:textId="304CBFB5" w:rsidR="000F4DC3" w:rsidRPr="003D46C3" w:rsidRDefault="000F4DC3" w:rsidP="000F4DC3">
      <w:pPr>
        <w:tabs>
          <w:tab w:val="left" w:pos="180"/>
        </w:tabs>
        <w:rPr>
          <w:sz w:val="26"/>
          <w:szCs w:val="26"/>
        </w:rPr>
      </w:pPr>
      <w:r w:rsidRPr="003D46C3">
        <w:rPr>
          <w:sz w:val="26"/>
          <w:szCs w:val="26"/>
        </w:rPr>
        <w:tab/>
      </w:r>
      <w:r w:rsidRPr="003D46C3">
        <w:rPr>
          <w:sz w:val="26"/>
          <w:szCs w:val="26"/>
        </w:rPr>
        <w:tab/>
        <w:t>- поломки и ветхость технологического и холодильного оборудования;</w:t>
      </w:r>
    </w:p>
    <w:p w14:paraId="0A397E42" w14:textId="77777777" w:rsidR="000F4DC3" w:rsidRPr="003D46C3" w:rsidRDefault="000F4DC3" w:rsidP="000F4DC3">
      <w:pPr>
        <w:ind w:firstLine="708"/>
        <w:rPr>
          <w:sz w:val="26"/>
          <w:szCs w:val="26"/>
        </w:rPr>
      </w:pPr>
      <w:r w:rsidRPr="003D46C3">
        <w:rPr>
          <w:sz w:val="26"/>
          <w:szCs w:val="26"/>
        </w:rPr>
        <w:t>- необходимость обновления систем водоснабжения, канализации, теплоснабжения;</w:t>
      </w:r>
    </w:p>
    <w:p w14:paraId="5AAD6E29" w14:textId="0B633E1A" w:rsidR="000F4DC3" w:rsidRPr="003D46C3" w:rsidRDefault="000F4DC3" w:rsidP="000F4DC3">
      <w:pPr>
        <w:tabs>
          <w:tab w:val="left" w:pos="180"/>
        </w:tabs>
        <w:rPr>
          <w:sz w:val="26"/>
          <w:szCs w:val="26"/>
        </w:rPr>
      </w:pPr>
      <w:r w:rsidRPr="003D46C3">
        <w:rPr>
          <w:sz w:val="26"/>
          <w:szCs w:val="26"/>
        </w:rPr>
        <w:tab/>
      </w:r>
      <w:r w:rsidRPr="003D46C3">
        <w:rPr>
          <w:sz w:val="26"/>
          <w:szCs w:val="26"/>
        </w:rPr>
        <w:tab/>
        <w:t>- необходимость установки искусственного освещения по периметру территории образовательных учреждений;</w:t>
      </w:r>
    </w:p>
    <w:p w14:paraId="4A67FFF9" w14:textId="5DAA1EB7" w:rsidR="000F4DC3" w:rsidRPr="003D46C3" w:rsidRDefault="000F4DC3" w:rsidP="000F4DC3">
      <w:pPr>
        <w:tabs>
          <w:tab w:val="left" w:pos="180"/>
        </w:tabs>
        <w:rPr>
          <w:sz w:val="26"/>
          <w:szCs w:val="26"/>
        </w:rPr>
      </w:pPr>
      <w:r w:rsidRPr="003D46C3">
        <w:rPr>
          <w:sz w:val="26"/>
          <w:szCs w:val="26"/>
        </w:rPr>
        <w:tab/>
      </w:r>
      <w:r w:rsidRPr="003D46C3">
        <w:rPr>
          <w:sz w:val="26"/>
          <w:szCs w:val="26"/>
        </w:rPr>
        <w:tab/>
        <w:t>- необходимость проверки состояния изоляции электросети и заземления;</w:t>
      </w:r>
    </w:p>
    <w:p w14:paraId="12D3CE93" w14:textId="7C036759" w:rsidR="000F4DC3" w:rsidRPr="003D46C3" w:rsidRDefault="000F4DC3" w:rsidP="000F4DC3">
      <w:pPr>
        <w:tabs>
          <w:tab w:val="left" w:pos="180"/>
        </w:tabs>
        <w:rPr>
          <w:sz w:val="26"/>
          <w:szCs w:val="26"/>
        </w:rPr>
      </w:pPr>
      <w:r w:rsidRPr="003D46C3">
        <w:rPr>
          <w:sz w:val="26"/>
          <w:szCs w:val="26"/>
        </w:rPr>
        <w:tab/>
      </w:r>
      <w:r w:rsidRPr="003D46C3">
        <w:rPr>
          <w:sz w:val="26"/>
          <w:szCs w:val="26"/>
        </w:rPr>
        <w:tab/>
        <w:t>- ветхость электропроводки в образовательных учреждениях;</w:t>
      </w:r>
    </w:p>
    <w:p w14:paraId="62A88C15" w14:textId="1755B4B5" w:rsidR="000F4DC3" w:rsidRPr="003D46C3" w:rsidRDefault="000F4DC3" w:rsidP="000F4DC3">
      <w:pPr>
        <w:tabs>
          <w:tab w:val="left" w:pos="180"/>
        </w:tabs>
        <w:rPr>
          <w:sz w:val="26"/>
          <w:szCs w:val="26"/>
        </w:rPr>
      </w:pPr>
      <w:r w:rsidRPr="003D46C3">
        <w:rPr>
          <w:sz w:val="26"/>
          <w:szCs w:val="26"/>
        </w:rPr>
        <w:tab/>
      </w:r>
      <w:r w:rsidRPr="003D46C3">
        <w:rPr>
          <w:sz w:val="26"/>
          <w:szCs w:val="26"/>
        </w:rPr>
        <w:tab/>
        <w:t>- необходимость обновления компьютеров и оргтехники;</w:t>
      </w:r>
    </w:p>
    <w:p w14:paraId="7712E1AF" w14:textId="49E1D801" w:rsidR="000F4DC3" w:rsidRPr="003D46C3" w:rsidRDefault="000F4DC3" w:rsidP="000F4DC3">
      <w:pPr>
        <w:tabs>
          <w:tab w:val="left" w:pos="180"/>
        </w:tabs>
        <w:rPr>
          <w:sz w:val="26"/>
          <w:szCs w:val="26"/>
        </w:rPr>
      </w:pPr>
      <w:r w:rsidRPr="003D46C3">
        <w:rPr>
          <w:sz w:val="26"/>
          <w:szCs w:val="26"/>
        </w:rPr>
        <w:tab/>
      </w:r>
      <w:r w:rsidRPr="003D46C3">
        <w:rPr>
          <w:sz w:val="26"/>
          <w:szCs w:val="26"/>
        </w:rPr>
        <w:tab/>
        <w:t>- приведение объектов образования в соответствие с требованиями комплексной безопасности.</w:t>
      </w:r>
    </w:p>
    <w:p w14:paraId="3AAA1DE2" w14:textId="53E43799" w:rsidR="00016C70" w:rsidRPr="003D46C3" w:rsidRDefault="00016C70" w:rsidP="000F4DC3">
      <w:pPr>
        <w:pStyle w:val="1"/>
        <w:tabs>
          <w:tab w:val="left" w:pos="3990"/>
        </w:tabs>
        <w:jc w:val="center"/>
        <w:rPr>
          <w:rFonts w:ascii="Times New Roman" w:hAnsi="Times New Roman" w:cs="Times New Roman"/>
          <w:sz w:val="28"/>
          <w:szCs w:val="28"/>
        </w:rPr>
      </w:pPr>
      <w:r w:rsidRPr="003D46C3">
        <w:rPr>
          <w:rFonts w:ascii="Times New Roman" w:hAnsi="Times New Roman" w:cs="Times New Roman"/>
          <w:sz w:val="28"/>
          <w:szCs w:val="28"/>
        </w:rPr>
        <w:t>Физическая культура и спорт</w:t>
      </w:r>
      <w:r w:rsidR="008F00B9" w:rsidRPr="003D46C3">
        <w:rPr>
          <w:rFonts w:ascii="Times New Roman" w:hAnsi="Times New Roman" w:cs="Times New Roman"/>
          <w:sz w:val="28"/>
          <w:szCs w:val="28"/>
        </w:rPr>
        <w:t xml:space="preserve"> </w:t>
      </w:r>
    </w:p>
    <w:p w14:paraId="2A849A01" w14:textId="77777777" w:rsidR="008F00B9" w:rsidRPr="003D46C3" w:rsidRDefault="008F00B9" w:rsidP="008F00B9"/>
    <w:p w14:paraId="2B492C56" w14:textId="31CA0513" w:rsidR="008B655C" w:rsidRPr="003D46C3" w:rsidRDefault="00252ACA" w:rsidP="008B655C">
      <w:pPr>
        <w:ind w:firstLine="360"/>
      </w:pPr>
      <w:r w:rsidRPr="003D46C3">
        <w:t xml:space="preserve">     </w:t>
      </w:r>
      <w:r w:rsidR="008B655C" w:rsidRPr="003D46C3">
        <w:t xml:space="preserve">Развитие физической культуры и спорта является </w:t>
      </w:r>
      <w:r w:rsidR="00FF6636" w:rsidRPr="003D46C3">
        <w:t>одним из</w:t>
      </w:r>
      <w:r w:rsidR="008B655C" w:rsidRPr="003D46C3">
        <w:t xml:space="preserve"> приоритетных направлений социально-экономической политики </w:t>
      </w:r>
      <w:r w:rsidR="00FF6636" w:rsidRPr="003D46C3">
        <w:t>Кез</w:t>
      </w:r>
      <w:r w:rsidR="008B655C" w:rsidRPr="003D46C3">
        <w:t>ского района.</w:t>
      </w:r>
      <w:r w:rsidR="00FF6636" w:rsidRPr="003D46C3">
        <w:t xml:space="preserve"> </w:t>
      </w:r>
    </w:p>
    <w:p w14:paraId="12505DA3" w14:textId="77777777" w:rsidR="00A30039" w:rsidRPr="003D46C3" w:rsidRDefault="00A30039" w:rsidP="00A30039">
      <w:pPr>
        <w:pStyle w:val="aa"/>
        <w:jc w:val="center"/>
        <w:rPr>
          <w:rFonts w:ascii="Times New Roman" w:hAnsi="Times New Roman"/>
          <w:b/>
          <w:sz w:val="24"/>
          <w:szCs w:val="24"/>
        </w:rPr>
      </w:pPr>
    </w:p>
    <w:p w14:paraId="029925F6" w14:textId="5A1FD58D" w:rsidR="00A30039" w:rsidRPr="003D46C3" w:rsidRDefault="00A30039" w:rsidP="00A30039">
      <w:pPr>
        <w:pStyle w:val="aa"/>
        <w:jc w:val="center"/>
        <w:rPr>
          <w:rFonts w:ascii="Times New Roman" w:hAnsi="Times New Roman"/>
          <w:b/>
          <w:sz w:val="24"/>
          <w:szCs w:val="24"/>
        </w:rPr>
      </w:pPr>
      <w:r w:rsidRPr="003D46C3">
        <w:rPr>
          <w:rFonts w:ascii="Times New Roman" w:hAnsi="Times New Roman"/>
          <w:b/>
          <w:sz w:val="24"/>
          <w:szCs w:val="24"/>
        </w:rPr>
        <w:t xml:space="preserve">Основные показатели развития физической культуры и спорта </w:t>
      </w:r>
    </w:p>
    <w:p w14:paraId="0EAA3B4D" w14:textId="302500C5" w:rsidR="00A30039" w:rsidRPr="003D46C3" w:rsidRDefault="00A30039" w:rsidP="00A30039">
      <w:pPr>
        <w:pStyle w:val="aa"/>
        <w:jc w:val="center"/>
        <w:rPr>
          <w:rFonts w:ascii="Times New Roman" w:hAnsi="Times New Roman"/>
          <w:sz w:val="24"/>
          <w:szCs w:val="24"/>
        </w:rPr>
      </w:pPr>
      <w:r w:rsidRPr="003D46C3">
        <w:rPr>
          <w:rFonts w:ascii="Times New Roman" w:hAnsi="Times New Roman"/>
          <w:b/>
          <w:sz w:val="24"/>
          <w:szCs w:val="24"/>
        </w:rPr>
        <w:t>на территории Кезского района</w:t>
      </w:r>
    </w:p>
    <w:tbl>
      <w:tblPr>
        <w:tblW w:w="100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1"/>
        <w:gridCol w:w="993"/>
        <w:gridCol w:w="991"/>
        <w:gridCol w:w="1134"/>
        <w:gridCol w:w="991"/>
        <w:gridCol w:w="991"/>
        <w:gridCol w:w="992"/>
        <w:gridCol w:w="15"/>
      </w:tblGrid>
      <w:tr w:rsidR="003D46C3" w:rsidRPr="003D46C3" w14:paraId="375BA336" w14:textId="77777777" w:rsidTr="008F00B9">
        <w:trPr>
          <w:trHeight w:val="194"/>
        </w:trPr>
        <w:tc>
          <w:tcPr>
            <w:tcW w:w="568" w:type="dxa"/>
            <w:vMerge w:val="restart"/>
            <w:vAlign w:val="center"/>
          </w:tcPr>
          <w:p w14:paraId="33B1A362"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 xml:space="preserve">№ </w:t>
            </w:r>
            <w:r w:rsidRPr="003D46C3">
              <w:rPr>
                <w:rFonts w:ascii="Times New Roman" w:eastAsia="Times New Roman" w:hAnsi="Times New Roman"/>
                <w:sz w:val="24"/>
                <w:szCs w:val="24"/>
              </w:rPr>
              <w:lastRenderedPageBreak/>
              <w:t>п/п</w:t>
            </w:r>
          </w:p>
        </w:tc>
        <w:tc>
          <w:tcPr>
            <w:tcW w:w="3401" w:type="dxa"/>
            <w:vMerge w:val="restart"/>
            <w:vAlign w:val="center"/>
          </w:tcPr>
          <w:p w14:paraId="40D5B919"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lastRenderedPageBreak/>
              <w:t>Показатели</w:t>
            </w:r>
          </w:p>
        </w:tc>
        <w:tc>
          <w:tcPr>
            <w:tcW w:w="993" w:type="dxa"/>
            <w:vMerge w:val="restart"/>
            <w:vAlign w:val="center"/>
          </w:tcPr>
          <w:p w14:paraId="622ACD65"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 xml:space="preserve">Ед. </w:t>
            </w:r>
            <w:r w:rsidRPr="003D46C3">
              <w:rPr>
                <w:rFonts w:ascii="Times New Roman" w:eastAsia="Times New Roman" w:hAnsi="Times New Roman"/>
                <w:sz w:val="24"/>
                <w:szCs w:val="24"/>
              </w:rPr>
              <w:lastRenderedPageBreak/>
              <w:t>изм.</w:t>
            </w:r>
          </w:p>
        </w:tc>
        <w:tc>
          <w:tcPr>
            <w:tcW w:w="991" w:type="dxa"/>
            <w:vMerge w:val="restart"/>
            <w:vAlign w:val="center"/>
          </w:tcPr>
          <w:p w14:paraId="1F168950" w14:textId="77777777" w:rsidR="00A30039" w:rsidRPr="003D46C3" w:rsidRDefault="00A30039" w:rsidP="007D559C">
            <w:pPr>
              <w:pStyle w:val="aa"/>
              <w:jc w:val="center"/>
              <w:rPr>
                <w:rFonts w:ascii="Times New Roman" w:eastAsia="Times New Roman" w:hAnsi="Times New Roman"/>
                <w:sz w:val="20"/>
                <w:szCs w:val="20"/>
              </w:rPr>
            </w:pPr>
            <w:r w:rsidRPr="003D46C3">
              <w:rPr>
                <w:rFonts w:ascii="Times New Roman" w:eastAsia="Times New Roman" w:hAnsi="Times New Roman"/>
                <w:sz w:val="20"/>
                <w:szCs w:val="20"/>
              </w:rPr>
              <w:lastRenderedPageBreak/>
              <w:t xml:space="preserve">9 </w:t>
            </w:r>
            <w:r w:rsidRPr="003D46C3">
              <w:rPr>
                <w:rFonts w:ascii="Times New Roman" w:eastAsia="Times New Roman" w:hAnsi="Times New Roman"/>
                <w:sz w:val="20"/>
                <w:szCs w:val="20"/>
              </w:rPr>
              <w:lastRenderedPageBreak/>
              <w:t>месяцев 2023 г.</w:t>
            </w:r>
          </w:p>
        </w:tc>
        <w:tc>
          <w:tcPr>
            <w:tcW w:w="1134" w:type="dxa"/>
            <w:vMerge w:val="restart"/>
            <w:vAlign w:val="center"/>
          </w:tcPr>
          <w:p w14:paraId="3E9E91F0" w14:textId="77777777" w:rsidR="00A30039" w:rsidRPr="003D46C3" w:rsidRDefault="00A30039" w:rsidP="007D559C">
            <w:pPr>
              <w:pStyle w:val="aa"/>
              <w:jc w:val="center"/>
              <w:rPr>
                <w:rFonts w:ascii="Times New Roman" w:eastAsia="Times New Roman" w:hAnsi="Times New Roman"/>
                <w:sz w:val="20"/>
                <w:szCs w:val="20"/>
              </w:rPr>
            </w:pPr>
            <w:r w:rsidRPr="003D46C3">
              <w:rPr>
                <w:rFonts w:ascii="Times New Roman" w:eastAsia="Times New Roman" w:hAnsi="Times New Roman"/>
                <w:sz w:val="20"/>
                <w:szCs w:val="20"/>
              </w:rPr>
              <w:lastRenderedPageBreak/>
              <w:t>Прогноз</w:t>
            </w:r>
          </w:p>
          <w:p w14:paraId="64516FCA"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0"/>
                <w:szCs w:val="20"/>
              </w:rPr>
              <w:lastRenderedPageBreak/>
              <w:t>на 2024г.</w:t>
            </w:r>
          </w:p>
        </w:tc>
        <w:tc>
          <w:tcPr>
            <w:tcW w:w="991" w:type="dxa"/>
            <w:vMerge w:val="restart"/>
            <w:vAlign w:val="center"/>
          </w:tcPr>
          <w:p w14:paraId="233A7CCA" w14:textId="77777777" w:rsidR="00A30039" w:rsidRPr="003D46C3" w:rsidRDefault="00A30039" w:rsidP="007D559C">
            <w:pPr>
              <w:pStyle w:val="aa"/>
              <w:jc w:val="center"/>
              <w:rPr>
                <w:rFonts w:ascii="Times New Roman" w:eastAsia="Times New Roman" w:hAnsi="Times New Roman"/>
                <w:sz w:val="20"/>
                <w:szCs w:val="20"/>
              </w:rPr>
            </w:pPr>
            <w:r w:rsidRPr="003D46C3">
              <w:rPr>
                <w:rFonts w:ascii="Times New Roman" w:eastAsia="Times New Roman" w:hAnsi="Times New Roman"/>
                <w:sz w:val="20"/>
                <w:szCs w:val="20"/>
              </w:rPr>
              <w:lastRenderedPageBreak/>
              <w:t xml:space="preserve">9 </w:t>
            </w:r>
            <w:r w:rsidRPr="003D46C3">
              <w:rPr>
                <w:rFonts w:ascii="Times New Roman" w:eastAsia="Times New Roman" w:hAnsi="Times New Roman"/>
                <w:sz w:val="20"/>
                <w:szCs w:val="20"/>
              </w:rPr>
              <w:lastRenderedPageBreak/>
              <w:t>месяцев 2024 г.</w:t>
            </w:r>
          </w:p>
        </w:tc>
        <w:tc>
          <w:tcPr>
            <w:tcW w:w="1998" w:type="dxa"/>
            <w:gridSpan w:val="3"/>
          </w:tcPr>
          <w:p w14:paraId="15D21426"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lastRenderedPageBreak/>
              <w:t>Темп роста</w:t>
            </w:r>
          </w:p>
        </w:tc>
      </w:tr>
      <w:tr w:rsidR="003D46C3" w:rsidRPr="003D46C3" w14:paraId="0DF1EA33" w14:textId="77777777" w:rsidTr="008F00B9">
        <w:trPr>
          <w:gridAfter w:val="1"/>
          <w:wAfter w:w="15" w:type="dxa"/>
          <w:trHeight w:val="165"/>
        </w:trPr>
        <w:tc>
          <w:tcPr>
            <w:tcW w:w="568" w:type="dxa"/>
            <w:vMerge/>
          </w:tcPr>
          <w:p w14:paraId="51912B4E" w14:textId="77777777" w:rsidR="00A30039" w:rsidRPr="003D46C3" w:rsidRDefault="00A30039" w:rsidP="007D559C">
            <w:pPr>
              <w:pStyle w:val="aa"/>
              <w:rPr>
                <w:rFonts w:ascii="Times New Roman" w:eastAsia="Times New Roman" w:hAnsi="Times New Roman"/>
                <w:sz w:val="24"/>
                <w:szCs w:val="24"/>
              </w:rPr>
            </w:pPr>
          </w:p>
        </w:tc>
        <w:tc>
          <w:tcPr>
            <w:tcW w:w="3401" w:type="dxa"/>
            <w:vMerge/>
          </w:tcPr>
          <w:p w14:paraId="49371D43" w14:textId="77777777" w:rsidR="00A30039" w:rsidRPr="003D46C3" w:rsidRDefault="00A30039" w:rsidP="007D559C">
            <w:pPr>
              <w:pStyle w:val="aa"/>
              <w:rPr>
                <w:rFonts w:ascii="Times New Roman" w:eastAsia="Times New Roman" w:hAnsi="Times New Roman"/>
                <w:sz w:val="24"/>
                <w:szCs w:val="24"/>
              </w:rPr>
            </w:pPr>
          </w:p>
        </w:tc>
        <w:tc>
          <w:tcPr>
            <w:tcW w:w="993" w:type="dxa"/>
            <w:vMerge/>
          </w:tcPr>
          <w:p w14:paraId="626A6995" w14:textId="77777777" w:rsidR="00A30039" w:rsidRPr="003D46C3" w:rsidRDefault="00A30039" w:rsidP="007D559C">
            <w:pPr>
              <w:pStyle w:val="aa"/>
              <w:rPr>
                <w:rFonts w:ascii="Times New Roman" w:eastAsia="Times New Roman" w:hAnsi="Times New Roman"/>
                <w:sz w:val="24"/>
                <w:szCs w:val="24"/>
              </w:rPr>
            </w:pPr>
          </w:p>
        </w:tc>
        <w:tc>
          <w:tcPr>
            <w:tcW w:w="991" w:type="dxa"/>
            <w:vMerge/>
          </w:tcPr>
          <w:p w14:paraId="27615598" w14:textId="77777777" w:rsidR="00A30039" w:rsidRPr="003D46C3" w:rsidRDefault="00A30039" w:rsidP="007D559C">
            <w:pPr>
              <w:pStyle w:val="aa"/>
              <w:jc w:val="center"/>
              <w:rPr>
                <w:rFonts w:ascii="Times New Roman" w:eastAsia="Times New Roman" w:hAnsi="Times New Roman"/>
                <w:sz w:val="24"/>
                <w:szCs w:val="24"/>
              </w:rPr>
            </w:pPr>
          </w:p>
        </w:tc>
        <w:tc>
          <w:tcPr>
            <w:tcW w:w="1134" w:type="dxa"/>
            <w:vMerge/>
          </w:tcPr>
          <w:p w14:paraId="5C1D613D" w14:textId="77777777" w:rsidR="00A30039" w:rsidRPr="003D46C3" w:rsidRDefault="00A30039" w:rsidP="007D559C">
            <w:pPr>
              <w:pStyle w:val="aa"/>
              <w:jc w:val="center"/>
              <w:rPr>
                <w:rFonts w:ascii="Times New Roman" w:eastAsia="Times New Roman" w:hAnsi="Times New Roman"/>
                <w:sz w:val="24"/>
                <w:szCs w:val="24"/>
              </w:rPr>
            </w:pPr>
          </w:p>
        </w:tc>
        <w:tc>
          <w:tcPr>
            <w:tcW w:w="991" w:type="dxa"/>
            <w:vMerge/>
          </w:tcPr>
          <w:p w14:paraId="6E2843C3" w14:textId="77777777" w:rsidR="00A30039" w:rsidRPr="003D46C3" w:rsidRDefault="00A30039" w:rsidP="007D559C">
            <w:pPr>
              <w:pStyle w:val="aa"/>
              <w:jc w:val="center"/>
              <w:rPr>
                <w:rFonts w:ascii="Times New Roman" w:eastAsia="Times New Roman" w:hAnsi="Times New Roman"/>
                <w:sz w:val="24"/>
                <w:szCs w:val="24"/>
              </w:rPr>
            </w:pPr>
          </w:p>
        </w:tc>
        <w:tc>
          <w:tcPr>
            <w:tcW w:w="991" w:type="dxa"/>
          </w:tcPr>
          <w:p w14:paraId="19BC918B" w14:textId="6ADAA573" w:rsidR="00A30039" w:rsidRPr="003D46C3" w:rsidRDefault="00A30039" w:rsidP="007D559C">
            <w:pPr>
              <w:pStyle w:val="aa"/>
              <w:jc w:val="center"/>
              <w:rPr>
                <w:rFonts w:ascii="Times New Roman" w:eastAsia="Times New Roman" w:hAnsi="Times New Roman"/>
                <w:sz w:val="24"/>
                <w:szCs w:val="24"/>
              </w:rPr>
            </w:pPr>
            <w:r w:rsidRPr="003D46C3">
              <w:rPr>
                <w:rFonts w:ascii="Times New Roman" w:hAnsi="Times New Roman"/>
                <w:sz w:val="24"/>
                <w:szCs w:val="24"/>
              </w:rPr>
              <w:t>гр.6/гр.4*100%</w:t>
            </w:r>
          </w:p>
        </w:tc>
        <w:tc>
          <w:tcPr>
            <w:tcW w:w="992" w:type="dxa"/>
          </w:tcPr>
          <w:p w14:paraId="72284527" w14:textId="58B95C89" w:rsidR="00A30039" w:rsidRPr="003D46C3" w:rsidRDefault="00A30039" w:rsidP="007D559C">
            <w:pPr>
              <w:pStyle w:val="aa"/>
              <w:jc w:val="center"/>
              <w:rPr>
                <w:rFonts w:ascii="Times New Roman" w:eastAsia="Times New Roman" w:hAnsi="Times New Roman"/>
                <w:sz w:val="24"/>
                <w:szCs w:val="24"/>
              </w:rPr>
            </w:pPr>
            <w:r w:rsidRPr="003D46C3">
              <w:rPr>
                <w:rFonts w:ascii="Times New Roman" w:hAnsi="Times New Roman"/>
                <w:sz w:val="24"/>
                <w:szCs w:val="24"/>
              </w:rPr>
              <w:t>гр.6/гр.5*100%</w:t>
            </w:r>
          </w:p>
        </w:tc>
      </w:tr>
      <w:tr w:rsidR="003D46C3" w:rsidRPr="003D46C3" w14:paraId="104E44E4" w14:textId="77777777" w:rsidTr="008F00B9">
        <w:trPr>
          <w:gridAfter w:val="1"/>
          <w:wAfter w:w="15" w:type="dxa"/>
          <w:trHeight w:val="165"/>
        </w:trPr>
        <w:tc>
          <w:tcPr>
            <w:tcW w:w="568" w:type="dxa"/>
          </w:tcPr>
          <w:p w14:paraId="14B251EA"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1</w:t>
            </w:r>
          </w:p>
        </w:tc>
        <w:tc>
          <w:tcPr>
            <w:tcW w:w="3401" w:type="dxa"/>
          </w:tcPr>
          <w:p w14:paraId="17FD3801"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2</w:t>
            </w:r>
          </w:p>
        </w:tc>
        <w:tc>
          <w:tcPr>
            <w:tcW w:w="993" w:type="dxa"/>
          </w:tcPr>
          <w:p w14:paraId="685A4877"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3</w:t>
            </w:r>
          </w:p>
        </w:tc>
        <w:tc>
          <w:tcPr>
            <w:tcW w:w="991" w:type="dxa"/>
          </w:tcPr>
          <w:p w14:paraId="6A9AEFB8"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4</w:t>
            </w:r>
          </w:p>
        </w:tc>
        <w:tc>
          <w:tcPr>
            <w:tcW w:w="1134" w:type="dxa"/>
          </w:tcPr>
          <w:p w14:paraId="54EB54A9"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5</w:t>
            </w:r>
          </w:p>
        </w:tc>
        <w:tc>
          <w:tcPr>
            <w:tcW w:w="991" w:type="dxa"/>
          </w:tcPr>
          <w:p w14:paraId="631BCA08"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6</w:t>
            </w:r>
          </w:p>
        </w:tc>
        <w:tc>
          <w:tcPr>
            <w:tcW w:w="991" w:type="dxa"/>
          </w:tcPr>
          <w:p w14:paraId="3C2291AA"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7</w:t>
            </w:r>
          </w:p>
        </w:tc>
        <w:tc>
          <w:tcPr>
            <w:tcW w:w="992" w:type="dxa"/>
          </w:tcPr>
          <w:p w14:paraId="153AEACC"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8</w:t>
            </w:r>
          </w:p>
        </w:tc>
      </w:tr>
      <w:tr w:rsidR="003D46C3" w:rsidRPr="003D46C3" w14:paraId="4154101A" w14:textId="77777777" w:rsidTr="008F00B9">
        <w:trPr>
          <w:gridAfter w:val="1"/>
          <w:wAfter w:w="15" w:type="dxa"/>
        </w:trPr>
        <w:tc>
          <w:tcPr>
            <w:tcW w:w="568" w:type="dxa"/>
            <w:vMerge w:val="restart"/>
          </w:tcPr>
          <w:p w14:paraId="25B59BD2" w14:textId="77777777" w:rsidR="00A30039" w:rsidRPr="003D46C3" w:rsidRDefault="00A30039" w:rsidP="007D559C">
            <w:pPr>
              <w:pStyle w:val="aa"/>
              <w:rPr>
                <w:rFonts w:ascii="Times New Roman" w:eastAsia="Times New Roman" w:hAnsi="Times New Roman"/>
                <w:sz w:val="24"/>
                <w:szCs w:val="24"/>
              </w:rPr>
            </w:pPr>
            <w:r w:rsidRPr="003D46C3">
              <w:rPr>
                <w:rFonts w:ascii="Times New Roman" w:eastAsia="Times New Roman" w:hAnsi="Times New Roman"/>
                <w:sz w:val="24"/>
                <w:szCs w:val="24"/>
              </w:rPr>
              <w:t>1.</w:t>
            </w:r>
          </w:p>
        </w:tc>
        <w:tc>
          <w:tcPr>
            <w:tcW w:w="3401" w:type="dxa"/>
          </w:tcPr>
          <w:p w14:paraId="43279B95" w14:textId="77777777" w:rsidR="00A30039" w:rsidRPr="003D46C3" w:rsidRDefault="00A30039" w:rsidP="007D559C">
            <w:pPr>
              <w:pStyle w:val="aa"/>
              <w:jc w:val="both"/>
              <w:rPr>
                <w:rFonts w:ascii="Times New Roman" w:eastAsia="Times New Roman" w:hAnsi="Times New Roman"/>
                <w:sz w:val="24"/>
                <w:szCs w:val="24"/>
              </w:rPr>
            </w:pPr>
            <w:r w:rsidRPr="003D46C3">
              <w:rPr>
                <w:rFonts w:ascii="Times New Roman" w:eastAsia="Times New Roman" w:hAnsi="Times New Roman"/>
                <w:sz w:val="24"/>
                <w:szCs w:val="24"/>
              </w:rPr>
              <w:t>Штатных работников в сфере ФК</w:t>
            </w:r>
          </w:p>
        </w:tc>
        <w:tc>
          <w:tcPr>
            <w:tcW w:w="993" w:type="dxa"/>
          </w:tcPr>
          <w:p w14:paraId="61888A3A"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чел.</w:t>
            </w:r>
          </w:p>
        </w:tc>
        <w:tc>
          <w:tcPr>
            <w:tcW w:w="991" w:type="dxa"/>
            <w:vAlign w:val="center"/>
          </w:tcPr>
          <w:p w14:paraId="4E2BD0E0"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46</w:t>
            </w:r>
          </w:p>
        </w:tc>
        <w:tc>
          <w:tcPr>
            <w:tcW w:w="1134" w:type="dxa"/>
            <w:vAlign w:val="center"/>
          </w:tcPr>
          <w:p w14:paraId="01F8FA3E" w14:textId="77777777" w:rsidR="00A30039" w:rsidRPr="003D46C3" w:rsidRDefault="00A30039" w:rsidP="007D559C">
            <w:pPr>
              <w:pStyle w:val="aa"/>
              <w:jc w:val="center"/>
              <w:rPr>
                <w:rFonts w:ascii="Times New Roman" w:eastAsia="Times New Roman" w:hAnsi="Times New Roman"/>
                <w:sz w:val="24"/>
                <w:szCs w:val="24"/>
                <w:highlight w:val="yellow"/>
              </w:rPr>
            </w:pPr>
            <w:r w:rsidRPr="003D46C3">
              <w:rPr>
                <w:rFonts w:ascii="Times New Roman" w:eastAsia="Times New Roman" w:hAnsi="Times New Roman"/>
                <w:sz w:val="24"/>
                <w:szCs w:val="24"/>
              </w:rPr>
              <w:t>50</w:t>
            </w:r>
          </w:p>
        </w:tc>
        <w:tc>
          <w:tcPr>
            <w:tcW w:w="991" w:type="dxa"/>
            <w:vAlign w:val="center"/>
          </w:tcPr>
          <w:p w14:paraId="47A4E055"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41</w:t>
            </w:r>
          </w:p>
        </w:tc>
        <w:tc>
          <w:tcPr>
            <w:tcW w:w="991" w:type="dxa"/>
            <w:vAlign w:val="center"/>
          </w:tcPr>
          <w:p w14:paraId="1B3F057C"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89,1</w:t>
            </w:r>
          </w:p>
        </w:tc>
        <w:tc>
          <w:tcPr>
            <w:tcW w:w="992" w:type="dxa"/>
            <w:vAlign w:val="center"/>
          </w:tcPr>
          <w:p w14:paraId="5BC2200A"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82</w:t>
            </w:r>
          </w:p>
        </w:tc>
      </w:tr>
      <w:tr w:rsidR="003D46C3" w:rsidRPr="003D46C3" w14:paraId="017D4B57" w14:textId="77777777" w:rsidTr="008F00B9">
        <w:trPr>
          <w:gridAfter w:val="1"/>
          <w:wAfter w:w="15" w:type="dxa"/>
        </w:trPr>
        <w:tc>
          <w:tcPr>
            <w:tcW w:w="568" w:type="dxa"/>
            <w:vMerge/>
          </w:tcPr>
          <w:p w14:paraId="50FA8192" w14:textId="77777777" w:rsidR="00A30039" w:rsidRPr="003D46C3" w:rsidRDefault="00A30039" w:rsidP="007D559C">
            <w:pPr>
              <w:pStyle w:val="aa"/>
              <w:rPr>
                <w:rFonts w:ascii="Times New Roman" w:eastAsia="Times New Roman" w:hAnsi="Times New Roman"/>
                <w:sz w:val="24"/>
                <w:szCs w:val="24"/>
              </w:rPr>
            </w:pPr>
          </w:p>
        </w:tc>
        <w:tc>
          <w:tcPr>
            <w:tcW w:w="3401" w:type="dxa"/>
          </w:tcPr>
          <w:p w14:paraId="3549ACDC" w14:textId="77777777" w:rsidR="00A30039" w:rsidRPr="003D46C3" w:rsidRDefault="00A30039" w:rsidP="007D559C">
            <w:pPr>
              <w:pStyle w:val="aa"/>
              <w:jc w:val="both"/>
              <w:rPr>
                <w:rFonts w:ascii="Times New Roman" w:eastAsia="Times New Roman" w:hAnsi="Times New Roman"/>
                <w:sz w:val="24"/>
                <w:szCs w:val="24"/>
              </w:rPr>
            </w:pPr>
            <w:r w:rsidRPr="003D46C3">
              <w:rPr>
                <w:rFonts w:ascii="Times New Roman" w:eastAsia="Times New Roman" w:hAnsi="Times New Roman"/>
                <w:sz w:val="24"/>
                <w:szCs w:val="24"/>
              </w:rPr>
              <w:t>из них с высшим образованием</w:t>
            </w:r>
          </w:p>
        </w:tc>
        <w:tc>
          <w:tcPr>
            <w:tcW w:w="993" w:type="dxa"/>
          </w:tcPr>
          <w:p w14:paraId="66794032"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кол-во</w:t>
            </w:r>
          </w:p>
        </w:tc>
        <w:tc>
          <w:tcPr>
            <w:tcW w:w="991" w:type="dxa"/>
            <w:vAlign w:val="center"/>
          </w:tcPr>
          <w:p w14:paraId="54A0BAEB"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23</w:t>
            </w:r>
          </w:p>
        </w:tc>
        <w:tc>
          <w:tcPr>
            <w:tcW w:w="1134" w:type="dxa"/>
            <w:vAlign w:val="center"/>
          </w:tcPr>
          <w:p w14:paraId="352FB3C5" w14:textId="77777777" w:rsidR="00A30039" w:rsidRPr="003D46C3" w:rsidRDefault="00A30039" w:rsidP="007D559C">
            <w:pPr>
              <w:pStyle w:val="aa"/>
              <w:jc w:val="center"/>
              <w:rPr>
                <w:rFonts w:ascii="Times New Roman" w:eastAsia="Times New Roman" w:hAnsi="Times New Roman"/>
                <w:sz w:val="24"/>
                <w:szCs w:val="24"/>
                <w:highlight w:val="yellow"/>
              </w:rPr>
            </w:pPr>
            <w:r w:rsidRPr="003D46C3">
              <w:rPr>
                <w:rFonts w:ascii="Times New Roman" w:eastAsia="Times New Roman" w:hAnsi="Times New Roman"/>
                <w:sz w:val="24"/>
                <w:szCs w:val="24"/>
              </w:rPr>
              <w:t>25</w:t>
            </w:r>
          </w:p>
        </w:tc>
        <w:tc>
          <w:tcPr>
            <w:tcW w:w="991" w:type="dxa"/>
            <w:shd w:val="clear" w:color="auto" w:fill="auto"/>
            <w:vAlign w:val="center"/>
          </w:tcPr>
          <w:p w14:paraId="021063B6"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17</w:t>
            </w:r>
          </w:p>
        </w:tc>
        <w:tc>
          <w:tcPr>
            <w:tcW w:w="991" w:type="dxa"/>
            <w:shd w:val="clear" w:color="auto" w:fill="auto"/>
            <w:vAlign w:val="center"/>
          </w:tcPr>
          <w:p w14:paraId="49CDFA1C"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73,9</w:t>
            </w:r>
          </w:p>
        </w:tc>
        <w:tc>
          <w:tcPr>
            <w:tcW w:w="992" w:type="dxa"/>
            <w:shd w:val="clear" w:color="auto" w:fill="auto"/>
            <w:vAlign w:val="center"/>
          </w:tcPr>
          <w:p w14:paraId="7E00D877"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68</w:t>
            </w:r>
          </w:p>
        </w:tc>
      </w:tr>
      <w:tr w:rsidR="003D46C3" w:rsidRPr="003D46C3" w14:paraId="28056BFF" w14:textId="77777777" w:rsidTr="008F00B9">
        <w:trPr>
          <w:gridAfter w:val="1"/>
          <w:wAfter w:w="15" w:type="dxa"/>
        </w:trPr>
        <w:tc>
          <w:tcPr>
            <w:tcW w:w="568" w:type="dxa"/>
            <w:vMerge w:val="restart"/>
          </w:tcPr>
          <w:p w14:paraId="3EBFF0B1" w14:textId="77777777" w:rsidR="00A30039" w:rsidRPr="003D46C3" w:rsidRDefault="00A30039" w:rsidP="007D559C">
            <w:pPr>
              <w:pStyle w:val="aa"/>
              <w:rPr>
                <w:rFonts w:ascii="Times New Roman" w:eastAsia="Times New Roman" w:hAnsi="Times New Roman"/>
                <w:sz w:val="24"/>
                <w:szCs w:val="24"/>
              </w:rPr>
            </w:pPr>
            <w:r w:rsidRPr="003D46C3">
              <w:rPr>
                <w:rFonts w:ascii="Times New Roman" w:eastAsia="Times New Roman" w:hAnsi="Times New Roman"/>
                <w:sz w:val="24"/>
                <w:szCs w:val="24"/>
              </w:rPr>
              <w:t>2.</w:t>
            </w:r>
          </w:p>
        </w:tc>
        <w:tc>
          <w:tcPr>
            <w:tcW w:w="3401" w:type="dxa"/>
          </w:tcPr>
          <w:p w14:paraId="648196F5" w14:textId="77777777" w:rsidR="00A30039" w:rsidRPr="003D46C3" w:rsidRDefault="00A30039" w:rsidP="007D559C">
            <w:pPr>
              <w:pStyle w:val="aa"/>
              <w:jc w:val="both"/>
              <w:rPr>
                <w:rFonts w:ascii="Times New Roman" w:eastAsia="Times New Roman" w:hAnsi="Times New Roman"/>
                <w:sz w:val="24"/>
                <w:szCs w:val="24"/>
              </w:rPr>
            </w:pPr>
            <w:r w:rsidRPr="003D46C3">
              <w:rPr>
                <w:rFonts w:ascii="Times New Roman" w:eastAsia="Times New Roman" w:hAnsi="Times New Roman"/>
                <w:sz w:val="24"/>
                <w:szCs w:val="24"/>
              </w:rPr>
              <w:t>Число занимающихся</w:t>
            </w:r>
          </w:p>
        </w:tc>
        <w:tc>
          <w:tcPr>
            <w:tcW w:w="993" w:type="dxa"/>
          </w:tcPr>
          <w:p w14:paraId="5A892672"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чел.</w:t>
            </w:r>
          </w:p>
        </w:tc>
        <w:tc>
          <w:tcPr>
            <w:tcW w:w="991" w:type="dxa"/>
            <w:vAlign w:val="center"/>
          </w:tcPr>
          <w:p w14:paraId="5A94BD67"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8822</w:t>
            </w:r>
          </w:p>
        </w:tc>
        <w:tc>
          <w:tcPr>
            <w:tcW w:w="1134" w:type="dxa"/>
            <w:vAlign w:val="center"/>
          </w:tcPr>
          <w:p w14:paraId="1732F807" w14:textId="77777777" w:rsidR="00A30039" w:rsidRPr="003D46C3" w:rsidRDefault="00A30039" w:rsidP="007D559C">
            <w:pPr>
              <w:pStyle w:val="aa"/>
              <w:jc w:val="center"/>
              <w:rPr>
                <w:rFonts w:ascii="Times New Roman" w:eastAsia="Times New Roman" w:hAnsi="Times New Roman"/>
                <w:sz w:val="24"/>
                <w:szCs w:val="24"/>
                <w:highlight w:val="yellow"/>
              </w:rPr>
            </w:pPr>
            <w:r w:rsidRPr="003D46C3">
              <w:rPr>
                <w:rFonts w:ascii="Times New Roman" w:eastAsia="Times New Roman" w:hAnsi="Times New Roman"/>
                <w:sz w:val="24"/>
                <w:szCs w:val="24"/>
              </w:rPr>
              <w:t>8900</w:t>
            </w:r>
          </w:p>
        </w:tc>
        <w:tc>
          <w:tcPr>
            <w:tcW w:w="991" w:type="dxa"/>
            <w:vAlign w:val="center"/>
          </w:tcPr>
          <w:p w14:paraId="1961F5B1"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8628</w:t>
            </w:r>
          </w:p>
        </w:tc>
        <w:tc>
          <w:tcPr>
            <w:tcW w:w="991" w:type="dxa"/>
            <w:vAlign w:val="center"/>
          </w:tcPr>
          <w:p w14:paraId="5E1B5646"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97,8</w:t>
            </w:r>
          </w:p>
        </w:tc>
        <w:tc>
          <w:tcPr>
            <w:tcW w:w="992" w:type="dxa"/>
            <w:vAlign w:val="center"/>
          </w:tcPr>
          <w:p w14:paraId="59C9A680"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96,9</w:t>
            </w:r>
          </w:p>
        </w:tc>
      </w:tr>
      <w:tr w:rsidR="003D46C3" w:rsidRPr="003D46C3" w14:paraId="2B457ADC" w14:textId="77777777" w:rsidTr="008F00B9">
        <w:trPr>
          <w:gridAfter w:val="1"/>
          <w:wAfter w:w="15" w:type="dxa"/>
        </w:trPr>
        <w:tc>
          <w:tcPr>
            <w:tcW w:w="568" w:type="dxa"/>
            <w:vMerge/>
          </w:tcPr>
          <w:p w14:paraId="730CD3E6" w14:textId="77777777" w:rsidR="00A30039" w:rsidRPr="003D46C3" w:rsidRDefault="00A30039" w:rsidP="007D559C">
            <w:pPr>
              <w:pStyle w:val="aa"/>
              <w:rPr>
                <w:rFonts w:ascii="Times New Roman" w:eastAsia="Times New Roman" w:hAnsi="Times New Roman"/>
                <w:sz w:val="24"/>
                <w:szCs w:val="24"/>
              </w:rPr>
            </w:pPr>
          </w:p>
        </w:tc>
        <w:tc>
          <w:tcPr>
            <w:tcW w:w="3401" w:type="dxa"/>
          </w:tcPr>
          <w:p w14:paraId="4E2A1C95" w14:textId="77777777" w:rsidR="00A30039" w:rsidRPr="003D46C3" w:rsidRDefault="00A30039" w:rsidP="007D559C">
            <w:pPr>
              <w:pStyle w:val="aa"/>
              <w:jc w:val="both"/>
              <w:rPr>
                <w:rFonts w:ascii="Times New Roman" w:eastAsia="Times New Roman" w:hAnsi="Times New Roman"/>
                <w:sz w:val="24"/>
                <w:szCs w:val="24"/>
              </w:rPr>
            </w:pPr>
            <w:r w:rsidRPr="003D46C3">
              <w:rPr>
                <w:rFonts w:ascii="Times New Roman" w:eastAsia="Times New Roman" w:hAnsi="Times New Roman"/>
                <w:sz w:val="24"/>
                <w:szCs w:val="24"/>
              </w:rPr>
              <w:t>из них женщин</w:t>
            </w:r>
          </w:p>
        </w:tc>
        <w:tc>
          <w:tcPr>
            <w:tcW w:w="993" w:type="dxa"/>
          </w:tcPr>
          <w:p w14:paraId="40976E0D"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кол-во</w:t>
            </w:r>
          </w:p>
        </w:tc>
        <w:tc>
          <w:tcPr>
            <w:tcW w:w="991" w:type="dxa"/>
            <w:vAlign w:val="center"/>
          </w:tcPr>
          <w:p w14:paraId="0C65AE1C"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4137</w:t>
            </w:r>
          </w:p>
        </w:tc>
        <w:tc>
          <w:tcPr>
            <w:tcW w:w="1134" w:type="dxa"/>
            <w:vAlign w:val="center"/>
          </w:tcPr>
          <w:p w14:paraId="33D5234B" w14:textId="77777777" w:rsidR="00A30039" w:rsidRPr="003D46C3" w:rsidRDefault="00A30039" w:rsidP="007D559C">
            <w:pPr>
              <w:pStyle w:val="aa"/>
              <w:jc w:val="center"/>
              <w:rPr>
                <w:rFonts w:ascii="Times New Roman" w:eastAsia="Times New Roman" w:hAnsi="Times New Roman"/>
                <w:sz w:val="24"/>
                <w:szCs w:val="24"/>
                <w:highlight w:val="yellow"/>
              </w:rPr>
            </w:pPr>
            <w:r w:rsidRPr="003D46C3">
              <w:rPr>
                <w:rFonts w:ascii="Times New Roman" w:eastAsia="Times New Roman" w:hAnsi="Times New Roman"/>
                <w:sz w:val="24"/>
                <w:szCs w:val="24"/>
              </w:rPr>
              <w:t>5000</w:t>
            </w:r>
          </w:p>
        </w:tc>
        <w:tc>
          <w:tcPr>
            <w:tcW w:w="991" w:type="dxa"/>
            <w:vAlign w:val="center"/>
          </w:tcPr>
          <w:p w14:paraId="12B7B3CA"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4454</w:t>
            </w:r>
          </w:p>
        </w:tc>
        <w:tc>
          <w:tcPr>
            <w:tcW w:w="991" w:type="dxa"/>
            <w:vAlign w:val="center"/>
          </w:tcPr>
          <w:p w14:paraId="2C79010F"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107,7</w:t>
            </w:r>
          </w:p>
        </w:tc>
        <w:tc>
          <w:tcPr>
            <w:tcW w:w="992" w:type="dxa"/>
            <w:vAlign w:val="center"/>
          </w:tcPr>
          <w:p w14:paraId="392A6A86"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89,0</w:t>
            </w:r>
          </w:p>
        </w:tc>
      </w:tr>
      <w:tr w:rsidR="003D46C3" w:rsidRPr="003D46C3" w14:paraId="34C8773A" w14:textId="77777777" w:rsidTr="008F00B9">
        <w:trPr>
          <w:gridAfter w:val="1"/>
          <w:wAfter w:w="15" w:type="dxa"/>
        </w:trPr>
        <w:tc>
          <w:tcPr>
            <w:tcW w:w="568" w:type="dxa"/>
            <w:vMerge w:val="restart"/>
          </w:tcPr>
          <w:p w14:paraId="23871E25" w14:textId="77777777" w:rsidR="00A30039" w:rsidRPr="003D46C3" w:rsidRDefault="00A30039" w:rsidP="007D559C">
            <w:pPr>
              <w:pStyle w:val="aa"/>
              <w:rPr>
                <w:rFonts w:ascii="Times New Roman" w:eastAsia="Times New Roman" w:hAnsi="Times New Roman"/>
                <w:sz w:val="24"/>
                <w:szCs w:val="24"/>
              </w:rPr>
            </w:pPr>
            <w:r w:rsidRPr="003D46C3">
              <w:rPr>
                <w:rFonts w:ascii="Times New Roman" w:eastAsia="Times New Roman" w:hAnsi="Times New Roman"/>
                <w:sz w:val="24"/>
                <w:szCs w:val="24"/>
              </w:rPr>
              <w:t>3.</w:t>
            </w:r>
          </w:p>
        </w:tc>
        <w:tc>
          <w:tcPr>
            <w:tcW w:w="3401" w:type="dxa"/>
          </w:tcPr>
          <w:p w14:paraId="119C2B37" w14:textId="77777777" w:rsidR="00A30039" w:rsidRPr="003D46C3" w:rsidRDefault="00A30039" w:rsidP="007D559C">
            <w:pPr>
              <w:pStyle w:val="aa"/>
              <w:jc w:val="both"/>
              <w:rPr>
                <w:rFonts w:ascii="Times New Roman" w:eastAsia="Times New Roman" w:hAnsi="Times New Roman"/>
                <w:sz w:val="24"/>
                <w:szCs w:val="24"/>
              </w:rPr>
            </w:pPr>
            <w:r w:rsidRPr="003D46C3">
              <w:rPr>
                <w:rFonts w:ascii="Times New Roman" w:eastAsia="Times New Roman" w:hAnsi="Times New Roman"/>
                <w:sz w:val="24"/>
                <w:szCs w:val="24"/>
              </w:rPr>
              <w:t xml:space="preserve">Финансирование на развитие ФКиС </w:t>
            </w:r>
          </w:p>
        </w:tc>
        <w:tc>
          <w:tcPr>
            <w:tcW w:w="993" w:type="dxa"/>
          </w:tcPr>
          <w:p w14:paraId="2F32922E"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тыс. руб.</w:t>
            </w:r>
          </w:p>
        </w:tc>
        <w:tc>
          <w:tcPr>
            <w:tcW w:w="991" w:type="dxa"/>
            <w:vAlign w:val="center"/>
          </w:tcPr>
          <w:p w14:paraId="421EC734"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2501,0</w:t>
            </w:r>
          </w:p>
        </w:tc>
        <w:tc>
          <w:tcPr>
            <w:tcW w:w="1134" w:type="dxa"/>
            <w:vAlign w:val="center"/>
          </w:tcPr>
          <w:p w14:paraId="31CCDD39" w14:textId="77777777" w:rsidR="00A30039" w:rsidRPr="003D46C3" w:rsidRDefault="00A30039" w:rsidP="007D559C">
            <w:pPr>
              <w:pStyle w:val="aa"/>
              <w:jc w:val="center"/>
              <w:rPr>
                <w:rFonts w:ascii="Times New Roman" w:eastAsia="Times New Roman" w:hAnsi="Times New Roman"/>
                <w:sz w:val="24"/>
                <w:szCs w:val="24"/>
                <w:highlight w:val="yellow"/>
              </w:rPr>
            </w:pPr>
            <w:r w:rsidRPr="003D46C3">
              <w:rPr>
                <w:rFonts w:ascii="Times New Roman" w:eastAsia="Times New Roman" w:hAnsi="Times New Roman"/>
                <w:sz w:val="24"/>
                <w:szCs w:val="24"/>
              </w:rPr>
              <w:t>8013,8</w:t>
            </w:r>
          </w:p>
        </w:tc>
        <w:tc>
          <w:tcPr>
            <w:tcW w:w="991" w:type="dxa"/>
            <w:vAlign w:val="center"/>
          </w:tcPr>
          <w:p w14:paraId="1B4FAA8D"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5320,0</w:t>
            </w:r>
          </w:p>
        </w:tc>
        <w:tc>
          <w:tcPr>
            <w:tcW w:w="991" w:type="dxa"/>
            <w:vAlign w:val="center"/>
          </w:tcPr>
          <w:p w14:paraId="5A4EAAB4"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212</w:t>
            </w:r>
          </w:p>
        </w:tc>
        <w:tc>
          <w:tcPr>
            <w:tcW w:w="992" w:type="dxa"/>
            <w:vAlign w:val="center"/>
          </w:tcPr>
          <w:p w14:paraId="16F7A02C"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66,4</w:t>
            </w:r>
          </w:p>
        </w:tc>
      </w:tr>
      <w:tr w:rsidR="003D46C3" w:rsidRPr="003D46C3" w14:paraId="6E275AEF" w14:textId="77777777" w:rsidTr="008F00B9">
        <w:trPr>
          <w:gridAfter w:val="1"/>
          <w:wAfter w:w="15" w:type="dxa"/>
          <w:trHeight w:val="912"/>
        </w:trPr>
        <w:tc>
          <w:tcPr>
            <w:tcW w:w="568" w:type="dxa"/>
            <w:vMerge/>
          </w:tcPr>
          <w:p w14:paraId="0992AB3D" w14:textId="77777777" w:rsidR="00A30039" w:rsidRPr="003D46C3" w:rsidRDefault="00A30039" w:rsidP="007D559C">
            <w:pPr>
              <w:pStyle w:val="aa"/>
              <w:rPr>
                <w:rFonts w:ascii="Times New Roman" w:eastAsia="Times New Roman" w:hAnsi="Times New Roman"/>
                <w:sz w:val="24"/>
                <w:szCs w:val="24"/>
              </w:rPr>
            </w:pPr>
          </w:p>
        </w:tc>
        <w:tc>
          <w:tcPr>
            <w:tcW w:w="3401" w:type="dxa"/>
          </w:tcPr>
          <w:p w14:paraId="5ABFFB5B" w14:textId="77777777" w:rsidR="00A30039" w:rsidRPr="003D46C3" w:rsidRDefault="00A30039" w:rsidP="007D559C">
            <w:pPr>
              <w:pStyle w:val="aa"/>
              <w:jc w:val="both"/>
              <w:rPr>
                <w:rFonts w:ascii="Times New Roman" w:eastAsia="Times New Roman" w:hAnsi="Times New Roman"/>
                <w:sz w:val="24"/>
                <w:szCs w:val="24"/>
              </w:rPr>
            </w:pPr>
            <w:r w:rsidRPr="003D46C3">
              <w:rPr>
                <w:rFonts w:ascii="Times New Roman" w:eastAsia="Times New Roman" w:hAnsi="Times New Roman"/>
                <w:sz w:val="24"/>
                <w:szCs w:val="24"/>
              </w:rPr>
              <w:t>из бюджета района на проведение спортивно массовых мероприятий</w:t>
            </w:r>
          </w:p>
        </w:tc>
        <w:tc>
          <w:tcPr>
            <w:tcW w:w="993" w:type="dxa"/>
          </w:tcPr>
          <w:p w14:paraId="121AB4BE"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тыс. руб.</w:t>
            </w:r>
          </w:p>
        </w:tc>
        <w:tc>
          <w:tcPr>
            <w:tcW w:w="991" w:type="dxa"/>
            <w:vAlign w:val="center"/>
          </w:tcPr>
          <w:p w14:paraId="259498F8" w14:textId="77777777" w:rsidR="00A30039" w:rsidRPr="003D46C3" w:rsidRDefault="00A30039" w:rsidP="007D559C">
            <w:pPr>
              <w:pStyle w:val="aa"/>
              <w:jc w:val="center"/>
              <w:rPr>
                <w:rFonts w:ascii="Times New Roman" w:eastAsia="Times New Roman" w:hAnsi="Times New Roman"/>
                <w:sz w:val="24"/>
                <w:szCs w:val="24"/>
                <w:highlight w:val="yellow"/>
              </w:rPr>
            </w:pPr>
            <w:r w:rsidRPr="003D46C3">
              <w:rPr>
                <w:rFonts w:ascii="Times New Roman" w:eastAsia="Times New Roman" w:hAnsi="Times New Roman"/>
                <w:sz w:val="24"/>
                <w:szCs w:val="24"/>
              </w:rPr>
              <w:t>791,8</w:t>
            </w:r>
          </w:p>
        </w:tc>
        <w:tc>
          <w:tcPr>
            <w:tcW w:w="1134" w:type="dxa"/>
            <w:vAlign w:val="center"/>
          </w:tcPr>
          <w:p w14:paraId="50BD218F" w14:textId="77777777" w:rsidR="00A30039" w:rsidRPr="003D46C3" w:rsidRDefault="00A30039" w:rsidP="007D559C">
            <w:pPr>
              <w:pStyle w:val="aa"/>
              <w:jc w:val="center"/>
              <w:rPr>
                <w:rFonts w:ascii="Times New Roman" w:eastAsia="Times New Roman" w:hAnsi="Times New Roman"/>
                <w:sz w:val="24"/>
                <w:szCs w:val="24"/>
                <w:highlight w:val="yellow"/>
              </w:rPr>
            </w:pPr>
            <w:r w:rsidRPr="003D46C3">
              <w:rPr>
                <w:rFonts w:ascii="Times New Roman" w:eastAsia="Times New Roman" w:hAnsi="Times New Roman"/>
                <w:sz w:val="24"/>
                <w:szCs w:val="24"/>
              </w:rPr>
              <w:t>0,00</w:t>
            </w:r>
          </w:p>
        </w:tc>
        <w:tc>
          <w:tcPr>
            <w:tcW w:w="991" w:type="dxa"/>
            <w:vAlign w:val="center"/>
          </w:tcPr>
          <w:p w14:paraId="02BD3F06"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390,00</w:t>
            </w:r>
          </w:p>
        </w:tc>
        <w:tc>
          <w:tcPr>
            <w:tcW w:w="991" w:type="dxa"/>
            <w:vAlign w:val="center"/>
          </w:tcPr>
          <w:p w14:paraId="31277504" w14:textId="77777777" w:rsidR="00A30039" w:rsidRPr="003D46C3" w:rsidRDefault="00A30039" w:rsidP="008F00B9">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49,3</w:t>
            </w:r>
          </w:p>
        </w:tc>
        <w:tc>
          <w:tcPr>
            <w:tcW w:w="992" w:type="dxa"/>
            <w:vAlign w:val="center"/>
          </w:tcPr>
          <w:p w14:paraId="51C0D7E5" w14:textId="77777777" w:rsidR="00A30039" w:rsidRPr="003D46C3" w:rsidRDefault="00A30039" w:rsidP="008F00B9">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w:t>
            </w:r>
          </w:p>
        </w:tc>
      </w:tr>
      <w:tr w:rsidR="003D46C3" w:rsidRPr="003D46C3" w14:paraId="73E88C4C" w14:textId="77777777" w:rsidTr="008F00B9">
        <w:trPr>
          <w:gridAfter w:val="1"/>
          <w:wAfter w:w="15" w:type="dxa"/>
        </w:trPr>
        <w:tc>
          <w:tcPr>
            <w:tcW w:w="568" w:type="dxa"/>
          </w:tcPr>
          <w:p w14:paraId="76D86E7E" w14:textId="77777777" w:rsidR="00A30039" w:rsidRPr="003D46C3" w:rsidRDefault="00A30039" w:rsidP="007D559C">
            <w:pPr>
              <w:pStyle w:val="aa"/>
              <w:rPr>
                <w:rFonts w:ascii="Times New Roman" w:eastAsia="Times New Roman" w:hAnsi="Times New Roman"/>
                <w:sz w:val="24"/>
                <w:szCs w:val="24"/>
              </w:rPr>
            </w:pPr>
            <w:r w:rsidRPr="003D46C3">
              <w:rPr>
                <w:rFonts w:ascii="Times New Roman" w:eastAsia="Times New Roman" w:hAnsi="Times New Roman"/>
                <w:sz w:val="24"/>
                <w:szCs w:val="24"/>
              </w:rPr>
              <w:t>4.</w:t>
            </w:r>
          </w:p>
        </w:tc>
        <w:tc>
          <w:tcPr>
            <w:tcW w:w="3401" w:type="dxa"/>
          </w:tcPr>
          <w:p w14:paraId="6813D8B9" w14:textId="77777777" w:rsidR="00A30039" w:rsidRPr="003D46C3" w:rsidRDefault="00A30039" w:rsidP="007D559C">
            <w:pPr>
              <w:pStyle w:val="aa"/>
              <w:jc w:val="both"/>
              <w:rPr>
                <w:rFonts w:ascii="Times New Roman" w:eastAsia="Times New Roman" w:hAnsi="Times New Roman"/>
                <w:sz w:val="24"/>
                <w:szCs w:val="24"/>
              </w:rPr>
            </w:pPr>
            <w:r w:rsidRPr="003D46C3">
              <w:rPr>
                <w:rFonts w:ascii="Times New Roman" w:eastAsia="Times New Roman" w:hAnsi="Times New Roman"/>
                <w:sz w:val="24"/>
                <w:szCs w:val="24"/>
              </w:rPr>
              <w:t>Количество видов спорта</w:t>
            </w:r>
          </w:p>
        </w:tc>
        <w:tc>
          <w:tcPr>
            <w:tcW w:w="993" w:type="dxa"/>
          </w:tcPr>
          <w:p w14:paraId="5C6E2246"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кол-во</w:t>
            </w:r>
          </w:p>
        </w:tc>
        <w:tc>
          <w:tcPr>
            <w:tcW w:w="991" w:type="dxa"/>
            <w:vAlign w:val="center"/>
          </w:tcPr>
          <w:p w14:paraId="0825B4F2"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31</w:t>
            </w:r>
          </w:p>
        </w:tc>
        <w:tc>
          <w:tcPr>
            <w:tcW w:w="1134" w:type="dxa"/>
            <w:vAlign w:val="center"/>
          </w:tcPr>
          <w:p w14:paraId="299B4F67" w14:textId="77777777" w:rsidR="00A30039" w:rsidRPr="003D46C3" w:rsidRDefault="00A30039" w:rsidP="007D559C">
            <w:pPr>
              <w:pStyle w:val="aa"/>
              <w:jc w:val="center"/>
              <w:rPr>
                <w:rFonts w:ascii="Times New Roman" w:eastAsia="Times New Roman" w:hAnsi="Times New Roman"/>
                <w:sz w:val="24"/>
                <w:szCs w:val="24"/>
                <w:highlight w:val="yellow"/>
              </w:rPr>
            </w:pPr>
            <w:r w:rsidRPr="003D46C3">
              <w:rPr>
                <w:rFonts w:ascii="Times New Roman" w:eastAsia="Times New Roman" w:hAnsi="Times New Roman"/>
                <w:sz w:val="24"/>
                <w:szCs w:val="24"/>
              </w:rPr>
              <w:t>31</w:t>
            </w:r>
          </w:p>
        </w:tc>
        <w:tc>
          <w:tcPr>
            <w:tcW w:w="991" w:type="dxa"/>
            <w:vAlign w:val="center"/>
          </w:tcPr>
          <w:p w14:paraId="4641F1B1"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31</w:t>
            </w:r>
          </w:p>
        </w:tc>
        <w:tc>
          <w:tcPr>
            <w:tcW w:w="991" w:type="dxa"/>
            <w:vAlign w:val="center"/>
          </w:tcPr>
          <w:p w14:paraId="6AE1F3E2"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100</w:t>
            </w:r>
          </w:p>
        </w:tc>
        <w:tc>
          <w:tcPr>
            <w:tcW w:w="992" w:type="dxa"/>
            <w:vAlign w:val="center"/>
          </w:tcPr>
          <w:p w14:paraId="7956041C"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100</w:t>
            </w:r>
          </w:p>
        </w:tc>
      </w:tr>
      <w:tr w:rsidR="003D46C3" w:rsidRPr="003D46C3" w14:paraId="62E6E611" w14:textId="77777777" w:rsidTr="008F00B9">
        <w:trPr>
          <w:gridAfter w:val="1"/>
          <w:wAfter w:w="15" w:type="dxa"/>
        </w:trPr>
        <w:tc>
          <w:tcPr>
            <w:tcW w:w="568" w:type="dxa"/>
          </w:tcPr>
          <w:p w14:paraId="3B5B2FA1" w14:textId="77777777" w:rsidR="00A30039" w:rsidRPr="003D46C3" w:rsidRDefault="00A30039" w:rsidP="007D559C">
            <w:pPr>
              <w:pStyle w:val="aa"/>
              <w:rPr>
                <w:rFonts w:ascii="Times New Roman" w:eastAsia="Times New Roman" w:hAnsi="Times New Roman"/>
                <w:sz w:val="24"/>
                <w:szCs w:val="24"/>
              </w:rPr>
            </w:pPr>
            <w:r w:rsidRPr="003D46C3">
              <w:rPr>
                <w:rFonts w:ascii="Times New Roman" w:eastAsia="Times New Roman" w:hAnsi="Times New Roman"/>
                <w:sz w:val="24"/>
                <w:szCs w:val="24"/>
              </w:rPr>
              <w:t>5.</w:t>
            </w:r>
          </w:p>
        </w:tc>
        <w:tc>
          <w:tcPr>
            <w:tcW w:w="3401" w:type="dxa"/>
          </w:tcPr>
          <w:p w14:paraId="343EFC3F" w14:textId="77777777" w:rsidR="00A30039" w:rsidRPr="003D46C3" w:rsidRDefault="00A30039" w:rsidP="007D559C">
            <w:pPr>
              <w:pStyle w:val="aa"/>
              <w:jc w:val="both"/>
              <w:rPr>
                <w:rFonts w:ascii="Times New Roman" w:eastAsia="Times New Roman" w:hAnsi="Times New Roman"/>
                <w:sz w:val="24"/>
                <w:szCs w:val="24"/>
              </w:rPr>
            </w:pPr>
            <w:r w:rsidRPr="003D46C3">
              <w:rPr>
                <w:rFonts w:ascii="Times New Roman" w:eastAsia="Times New Roman" w:hAnsi="Times New Roman"/>
                <w:sz w:val="24"/>
                <w:szCs w:val="24"/>
              </w:rPr>
              <w:t>Подготовлено спортсменов – разрядников</w:t>
            </w:r>
          </w:p>
        </w:tc>
        <w:tc>
          <w:tcPr>
            <w:tcW w:w="993" w:type="dxa"/>
          </w:tcPr>
          <w:p w14:paraId="6F5FBEAC"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кол-во.</w:t>
            </w:r>
          </w:p>
        </w:tc>
        <w:tc>
          <w:tcPr>
            <w:tcW w:w="991" w:type="dxa"/>
            <w:vAlign w:val="center"/>
          </w:tcPr>
          <w:p w14:paraId="4722B8C1"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726</w:t>
            </w:r>
          </w:p>
        </w:tc>
        <w:tc>
          <w:tcPr>
            <w:tcW w:w="1134" w:type="dxa"/>
            <w:vAlign w:val="center"/>
          </w:tcPr>
          <w:p w14:paraId="1A16B016" w14:textId="77777777" w:rsidR="00A30039" w:rsidRPr="003D46C3" w:rsidRDefault="00A30039" w:rsidP="007D559C">
            <w:pPr>
              <w:pStyle w:val="aa"/>
              <w:jc w:val="center"/>
              <w:rPr>
                <w:rFonts w:ascii="Times New Roman" w:eastAsia="Times New Roman" w:hAnsi="Times New Roman"/>
                <w:sz w:val="24"/>
                <w:szCs w:val="24"/>
                <w:highlight w:val="yellow"/>
              </w:rPr>
            </w:pPr>
            <w:r w:rsidRPr="003D46C3">
              <w:rPr>
                <w:rFonts w:ascii="Times New Roman" w:eastAsia="Times New Roman" w:hAnsi="Times New Roman"/>
                <w:sz w:val="24"/>
                <w:szCs w:val="24"/>
              </w:rPr>
              <w:t>850</w:t>
            </w:r>
          </w:p>
        </w:tc>
        <w:tc>
          <w:tcPr>
            <w:tcW w:w="991" w:type="dxa"/>
            <w:vAlign w:val="center"/>
          </w:tcPr>
          <w:p w14:paraId="736E0C03"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684</w:t>
            </w:r>
          </w:p>
        </w:tc>
        <w:tc>
          <w:tcPr>
            <w:tcW w:w="991" w:type="dxa"/>
            <w:vAlign w:val="center"/>
          </w:tcPr>
          <w:p w14:paraId="5FCFCEFE"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94,2</w:t>
            </w:r>
          </w:p>
        </w:tc>
        <w:tc>
          <w:tcPr>
            <w:tcW w:w="992" w:type="dxa"/>
            <w:vAlign w:val="center"/>
          </w:tcPr>
          <w:p w14:paraId="4244C283"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80,4</w:t>
            </w:r>
          </w:p>
        </w:tc>
      </w:tr>
      <w:tr w:rsidR="003D46C3" w:rsidRPr="003D46C3" w14:paraId="3CBF2F3C" w14:textId="77777777" w:rsidTr="008F00B9">
        <w:trPr>
          <w:gridAfter w:val="1"/>
          <w:wAfter w:w="15" w:type="dxa"/>
        </w:trPr>
        <w:tc>
          <w:tcPr>
            <w:tcW w:w="568" w:type="dxa"/>
          </w:tcPr>
          <w:p w14:paraId="4F150925" w14:textId="77777777" w:rsidR="00A30039" w:rsidRPr="003D46C3" w:rsidRDefault="00A30039" w:rsidP="007D559C">
            <w:pPr>
              <w:pStyle w:val="aa"/>
              <w:rPr>
                <w:rFonts w:ascii="Times New Roman" w:eastAsia="Times New Roman" w:hAnsi="Times New Roman"/>
                <w:sz w:val="24"/>
                <w:szCs w:val="24"/>
              </w:rPr>
            </w:pPr>
            <w:r w:rsidRPr="003D46C3">
              <w:rPr>
                <w:rFonts w:ascii="Times New Roman" w:eastAsia="Times New Roman" w:hAnsi="Times New Roman"/>
                <w:sz w:val="24"/>
                <w:szCs w:val="24"/>
              </w:rPr>
              <w:t>6.</w:t>
            </w:r>
          </w:p>
        </w:tc>
        <w:tc>
          <w:tcPr>
            <w:tcW w:w="3401" w:type="dxa"/>
          </w:tcPr>
          <w:p w14:paraId="750CAAA7" w14:textId="77777777" w:rsidR="00A30039" w:rsidRPr="003D46C3" w:rsidRDefault="00A30039" w:rsidP="007D559C">
            <w:pPr>
              <w:pStyle w:val="aa"/>
              <w:jc w:val="both"/>
              <w:rPr>
                <w:rFonts w:ascii="Times New Roman" w:eastAsia="Times New Roman" w:hAnsi="Times New Roman"/>
                <w:sz w:val="24"/>
                <w:szCs w:val="24"/>
              </w:rPr>
            </w:pPr>
            <w:r w:rsidRPr="003D46C3">
              <w:rPr>
                <w:rFonts w:ascii="Times New Roman" w:eastAsia="Times New Roman" w:hAnsi="Times New Roman"/>
                <w:sz w:val="24"/>
                <w:szCs w:val="24"/>
              </w:rPr>
              <w:t>Число участвующих в спортивно массовых мероприятиях</w:t>
            </w:r>
          </w:p>
        </w:tc>
        <w:tc>
          <w:tcPr>
            <w:tcW w:w="993" w:type="dxa"/>
          </w:tcPr>
          <w:p w14:paraId="01FBBD30"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чел.</w:t>
            </w:r>
          </w:p>
        </w:tc>
        <w:tc>
          <w:tcPr>
            <w:tcW w:w="991" w:type="dxa"/>
            <w:vAlign w:val="center"/>
          </w:tcPr>
          <w:p w14:paraId="319578EF" w14:textId="77777777" w:rsidR="00A30039" w:rsidRPr="003D46C3" w:rsidRDefault="00A30039" w:rsidP="007D559C">
            <w:pPr>
              <w:pStyle w:val="aa"/>
              <w:jc w:val="center"/>
              <w:rPr>
                <w:rFonts w:ascii="Times New Roman" w:eastAsia="Times New Roman" w:hAnsi="Times New Roman"/>
                <w:sz w:val="24"/>
                <w:szCs w:val="24"/>
                <w:highlight w:val="yellow"/>
              </w:rPr>
            </w:pPr>
            <w:r w:rsidRPr="003D46C3">
              <w:rPr>
                <w:rFonts w:ascii="Times New Roman" w:eastAsia="Times New Roman" w:hAnsi="Times New Roman"/>
                <w:sz w:val="24"/>
                <w:szCs w:val="24"/>
              </w:rPr>
              <w:t>8964</w:t>
            </w:r>
          </w:p>
        </w:tc>
        <w:tc>
          <w:tcPr>
            <w:tcW w:w="1134" w:type="dxa"/>
            <w:vAlign w:val="center"/>
          </w:tcPr>
          <w:p w14:paraId="4E4D3FE5" w14:textId="77777777" w:rsidR="00A30039" w:rsidRPr="003D46C3" w:rsidRDefault="00A30039" w:rsidP="007D559C">
            <w:pPr>
              <w:pStyle w:val="aa"/>
              <w:jc w:val="center"/>
              <w:rPr>
                <w:rFonts w:ascii="Times New Roman" w:eastAsia="Times New Roman" w:hAnsi="Times New Roman"/>
                <w:sz w:val="24"/>
                <w:szCs w:val="24"/>
                <w:highlight w:val="yellow"/>
              </w:rPr>
            </w:pPr>
            <w:r w:rsidRPr="003D46C3">
              <w:rPr>
                <w:rFonts w:ascii="Times New Roman" w:eastAsia="Times New Roman" w:hAnsi="Times New Roman"/>
                <w:sz w:val="24"/>
                <w:szCs w:val="24"/>
              </w:rPr>
              <w:t>более 8000</w:t>
            </w:r>
          </w:p>
        </w:tc>
        <w:tc>
          <w:tcPr>
            <w:tcW w:w="991" w:type="dxa"/>
            <w:vAlign w:val="center"/>
          </w:tcPr>
          <w:p w14:paraId="04990139" w14:textId="77777777" w:rsidR="00A30039" w:rsidRPr="003D46C3" w:rsidRDefault="00A30039" w:rsidP="007D559C">
            <w:pPr>
              <w:pStyle w:val="aa"/>
              <w:jc w:val="center"/>
              <w:rPr>
                <w:rFonts w:ascii="Times New Roman" w:eastAsia="Times New Roman" w:hAnsi="Times New Roman"/>
                <w:sz w:val="24"/>
                <w:szCs w:val="24"/>
                <w:highlight w:val="yellow"/>
              </w:rPr>
            </w:pPr>
            <w:r w:rsidRPr="003D46C3">
              <w:rPr>
                <w:rFonts w:ascii="Times New Roman" w:eastAsia="Times New Roman" w:hAnsi="Times New Roman"/>
                <w:sz w:val="24"/>
                <w:szCs w:val="24"/>
              </w:rPr>
              <w:t>6700</w:t>
            </w:r>
          </w:p>
        </w:tc>
        <w:tc>
          <w:tcPr>
            <w:tcW w:w="991" w:type="dxa"/>
            <w:vAlign w:val="center"/>
          </w:tcPr>
          <w:p w14:paraId="7CD090B0"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74,7</w:t>
            </w:r>
          </w:p>
        </w:tc>
        <w:tc>
          <w:tcPr>
            <w:tcW w:w="992" w:type="dxa"/>
            <w:vAlign w:val="center"/>
          </w:tcPr>
          <w:p w14:paraId="684BBDD9"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83,75</w:t>
            </w:r>
          </w:p>
        </w:tc>
      </w:tr>
      <w:tr w:rsidR="003D46C3" w:rsidRPr="003D46C3" w14:paraId="214DC60C" w14:textId="77777777" w:rsidTr="008F00B9">
        <w:trPr>
          <w:gridAfter w:val="1"/>
          <w:wAfter w:w="15" w:type="dxa"/>
        </w:trPr>
        <w:tc>
          <w:tcPr>
            <w:tcW w:w="568" w:type="dxa"/>
          </w:tcPr>
          <w:p w14:paraId="0D83DEE0" w14:textId="77777777" w:rsidR="00A30039" w:rsidRPr="003D46C3" w:rsidRDefault="00A30039" w:rsidP="007D559C">
            <w:pPr>
              <w:pStyle w:val="aa"/>
              <w:rPr>
                <w:rFonts w:ascii="Times New Roman" w:eastAsia="Times New Roman" w:hAnsi="Times New Roman"/>
                <w:sz w:val="24"/>
                <w:szCs w:val="24"/>
              </w:rPr>
            </w:pPr>
            <w:r w:rsidRPr="003D46C3">
              <w:rPr>
                <w:rFonts w:ascii="Times New Roman" w:eastAsia="Times New Roman" w:hAnsi="Times New Roman"/>
                <w:sz w:val="24"/>
                <w:szCs w:val="24"/>
              </w:rPr>
              <w:t>7.</w:t>
            </w:r>
          </w:p>
        </w:tc>
        <w:tc>
          <w:tcPr>
            <w:tcW w:w="3401" w:type="dxa"/>
          </w:tcPr>
          <w:p w14:paraId="1709F532" w14:textId="77777777" w:rsidR="00A30039" w:rsidRPr="003D46C3" w:rsidRDefault="00A30039" w:rsidP="007D559C">
            <w:pPr>
              <w:pStyle w:val="aa"/>
              <w:jc w:val="both"/>
              <w:rPr>
                <w:rFonts w:ascii="Times New Roman" w:eastAsia="Times New Roman" w:hAnsi="Times New Roman"/>
                <w:sz w:val="24"/>
                <w:szCs w:val="24"/>
              </w:rPr>
            </w:pPr>
            <w:r w:rsidRPr="003D46C3">
              <w:rPr>
                <w:rFonts w:ascii="Times New Roman" w:eastAsia="Times New Roman" w:hAnsi="Times New Roman"/>
                <w:sz w:val="24"/>
                <w:szCs w:val="24"/>
              </w:rPr>
              <w:t>Районные спортивно-массовые мероприятия.</w:t>
            </w:r>
          </w:p>
        </w:tc>
        <w:tc>
          <w:tcPr>
            <w:tcW w:w="993" w:type="dxa"/>
          </w:tcPr>
          <w:p w14:paraId="74102D04"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кол-во</w:t>
            </w:r>
          </w:p>
        </w:tc>
        <w:tc>
          <w:tcPr>
            <w:tcW w:w="991" w:type="dxa"/>
            <w:vAlign w:val="center"/>
          </w:tcPr>
          <w:p w14:paraId="2B9BF8F3"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69</w:t>
            </w:r>
          </w:p>
        </w:tc>
        <w:tc>
          <w:tcPr>
            <w:tcW w:w="1134" w:type="dxa"/>
            <w:vAlign w:val="center"/>
          </w:tcPr>
          <w:p w14:paraId="19AA5DEB" w14:textId="77777777" w:rsidR="00A30039" w:rsidRPr="003D46C3" w:rsidRDefault="00A30039" w:rsidP="007D559C">
            <w:pPr>
              <w:pStyle w:val="aa"/>
              <w:jc w:val="center"/>
              <w:rPr>
                <w:rFonts w:ascii="Times New Roman" w:eastAsia="Times New Roman" w:hAnsi="Times New Roman"/>
                <w:sz w:val="24"/>
                <w:szCs w:val="24"/>
                <w:highlight w:val="yellow"/>
              </w:rPr>
            </w:pPr>
            <w:r w:rsidRPr="003D46C3">
              <w:rPr>
                <w:rFonts w:ascii="Times New Roman" w:eastAsia="Times New Roman" w:hAnsi="Times New Roman"/>
                <w:sz w:val="24"/>
                <w:szCs w:val="24"/>
              </w:rPr>
              <w:t>80</w:t>
            </w:r>
          </w:p>
        </w:tc>
        <w:tc>
          <w:tcPr>
            <w:tcW w:w="991" w:type="dxa"/>
            <w:vAlign w:val="center"/>
          </w:tcPr>
          <w:p w14:paraId="37E1B978"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52</w:t>
            </w:r>
          </w:p>
        </w:tc>
        <w:tc>
          <w:tcPr>
            <w:tcW w:w="991" w:type="dxa"/>
            <w:vAlign w:val="center"/>
          </w:tcPr>
          <w:p w14:paraId="6994F3CD"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75,4</w:t>
            </w:r>
          </w:p>
        </w:tc>
        <w:tc>
          <w:tcPr>
            <w:tcW w:w="992" w:type="dxa"/>
            <w:vAlign w:val="center"/>
          </w:tcPr>
          <w:p w14:paraId="1259FD0E"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65</w:t>
            </w:r>
          </w:p>
        </w:tc>
      </w:tr>
      <w:tr w:rsidR="003D46C3" w:rsidRPr="003D46C3" w14:paraId="521EDFBA" w14:textId="77777777" w:rsidTr="008F00B9">
        <w:trPr>
          <w:gridAfter w:val="1"/>
          <w:wAfter w:w="15" w:type="dxa"/>
        </w:trPr>
        <w:tc>
          <w:tcPr>
            <w:tcW w:w="568" w:type="dxa"/>
          </w:tcPr>
          <w:p w14:paraId="3FB38A88" w14:textId="77777777" w:rsidR="00A30039" w:rsidRPr="003D46C3" w:rsidRDefault="00A30039" w:rsidP="007D559C">
            <w:pPr>
              <w:pStyle w:val="aa"/>
              <w:rPr>
                <w:rFonts w:ascii="Times New Roman" w:eastAsia="Times New Roman" w:hAnsi="Times New Roman"/>
                <w:sz w:val="24"/>
                <w:szCs w:val="24"/>
              </w:rPr>
            </w:pPr>
            <w:r w:rsidRPr="003D46C3">
              <w:rPr>
                <w:rFonts w:ascii="Times New Roman" w:eastAsia="Times New Roman" w:hAnsi="Times New Roman"/>
                <w:sz w:val="24"/>
                <w:szCs w:val="24"/>
              </w:rPr>
              <w:t>8.</w:t>
            </w:r>
          </w:p>
        </w:tc>
        <w:tc>
          <w:tcPr>
            <w:tcW w:w="3401" w:type="dxa"/>
          </w:tcPr>
          <w:p w14:paraId="65D66AE1" w14:textId="77777777" w:rsidR="00A30039" w:rsidRPr="003D46C3" w:rsidRDefault="00A30039" w:rsidP="007D559C">
            <w:pPr>
              <w:pStyle w:val="aa"/>
              <w:jc w:val="both"/>
              <w:rPr>
                <w:rFonts w:ascii="Times New Roman" w:eastAsia="Times New Roman" w:hAnsi="Times New Roman"/>
                <w:sz w:val="24"/>
                <w:szCs w:val="24"/>
              </w:rPr>
            </w:pPr>
            <w:r w:rsidRPr="003D46C3">
              <w:rPr>
                <w:rFonts w:ascii="Times New Roman" w:eastAsia="Times New Roman" w:hAnsi="Times New Roman"/>
                <w:sz w:val="24"/>
                <w:szCs w:val="24"/>
              </w:rPr>
              <w:t>Участие в вышестоящих соревнованиях</w:t>
            </w:r>
          </w:p>
        </w:tc>
        <w:tc>
          <w:tcPr>
            <w:tcW w:w="993" w:type="dxa"/>
          </w:tcPr>
          <w:p w14:paraId="6DCF3405"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кол-во</w:t>
            </w:r>
          </w:p>
        </w:tc>
        <w:tc>
          <w:tcPr>
            <w:tcW w:w="991" w:type="dxa"/>
            <w:vAlign w:val="center"/>
          </w:tcPr>
          <w:p w14:paraId="410B8E71"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45</w:t>
            </w:r>
          </w:p>
        </w:tc>
        <w:tc>
          <w:tcPr>
            <w:tcW w:w="1134" w:type="dxa"/>
            <w:shd w:val="clear" w:color="auto" w:fill="auto"/>
            <w:vAlign w:val="center"/>
          </w:tcPr>
          <w:p w14:paraId="73644ACE" w14:textId="77777777" w:rsidR="00A30039" w:rsidRPr="003D46C3" w:rsidRDefault="00A30039" w:rsidP="007D559C">
            <w:pPr>
              <w:pStyle w:val="aa"/>
              <w:jc w:val="center"/>
              <w:rPr>
                <w:rFonts w:ascii="Times New Roman" w:eastAsia="Times New Roman" w:hAnsi="Times New Roman"/>
                <w:sz w:val="24"/>
                <w:szCs w:val="24"/>
                <w:highlight w:val="yellow"/>
              </w:rPr>
            </w:pPr>
            <w:r w:rsidRPr="003D46C3">
              <w:rPr>
                <w:rFonts w:ascii="Times New Roman" w:eastAsia="Times New Roman" w:hAnsi="Times New Roman"/>
                <w:sz w:val="24"/>
                <w:szCs w:val="24"/>
              </w:rPr>
              <w:t>70</w:t>
            </w:r>
          </w:p>
        </w:tc>
        <w:tc>
          <w:tcPr>
            <w:tcW w:w="991" w:type="dxa"/>
            <w:vAlign w:val="center"/>
          </w:tcPr>
          <w:p w14:paraId="6996C528"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33</w:t>
            </w:r>
          </w:p>
        </w:tc>
        <w:tc>
          <w:tcPr>
            <w:tcW w:w="991" w:type="dxa"/>
            <w:vAlign w:val="center"/>
          </w:tcPr>
          <w:p w14:paraId="58168757"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73,3</w:t>
            </w:r>
          </w:p>
        </w:tc>
        <w:tc>
          <w:tcPr>
            <w:tcW w:w="992" w:type="dxa"/>
            <w:vAlign w:val="center"/>
          </w:tcPr>
          <w:p w14:paraId="7352FF73"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47,1</w:t>
            </w:r>
          </w:p>
        </w:tc>
      </w:tr>
      <w:tr w:rsidR="003D46C3" w:rsidRPr="003D46C3" w14:paraId="4E921FC9" w14:textId="77777777" w:rsidTr="008F00B9">
        <w:trPr>
          <w:gridAfter w:val="1"/>
          <w:wAfter w:w="15" w:type="dxa"/>
          <w:trHeight w:val="397"/>
        </w:trPr>
        <w:tc>
          <w:tcPr>
            <w:tcW w:w="568" w:type="dxa"/>
          </w:tcPr>
          <w:p w14:paraId="0579D3A4" w14:textId="77777777" w:rsidR="00A30039" w:rsidRPr="003D46C3" w:rsidRDefault="00A30039" w:rsidP="007D559C">
            <w:pPr>
              <w:pStyle w:val="aa"/>
              <w:rPr>
                <w:rFonts w:ascii="Times New Roman" w:eastAsia="Times New Roman" w:hAnsi="Times New Roman"/>
                <w:sz w:val="24"/>
                <w:szCs w:val="24"/>
              </w:rPr>
            </w:pPr>
            <w:r w:rsidRPr="003D46C3">
              <w:rPr>
                <w:rFonts w:ascii="Times New Roman" w:eastAsia="Times New Roman" w:hAnsi="Times New Roman"/>
                <w:sz w:val="24"/>
                <w:szCs w:val="24"/>
              </w:rPr>
              <w:t>9.</w:t>
            </w:r>
          </w:p>
        </w:tc>
        <w:tc>
          <w:tcPr>
            <w:tcW w:w="3401" w:type="dxa"/>
          </w:tcPr>
          <w:p w14:paraId="2DB8F1BA" w14:textId="77777777" w:rsidR="00A30039" w:rsidRPr="003D46C3" w:rsidRDefault="00A30039" w:rsidP="007D559C">
            <w:pPr>
              <w:pStyle w:val="aa"/>
              <w:jc w:val="both"/>
              <w:rPr>
                <w:rFonts w:ascii="Times New Roman" w:eastAsia="Times New Roman" w:hAnsi="Times New Roman"/>
                <w:sz w:val="24"/>
                <w:szCs w:val="24"/>
              </w:rPr>
            </w:pPr>
            <w:r w:rsidRPr="003D46C3">
              <w:rPr>
                <w:rFonts w:ascii="Times New Roman" w:eastAsia="Times New Roman" w:hAnsi="Times New Roman"/>
                <w:sz w:val="24"/>
                <w:szCs w:val="24"/>
              </w:rPr>
              <w:t>Число занимающихся в секциях</w:t>
            </w:r>
          </w:p>
        </w:tc>
        <w:tc>
          <w:tcPr>
            <w:tcW w:w="993" w:type="dxa"/>
          </w:tcPr>
          <w:p w14:paraId="2B1E3A6C"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чел.</w:t>
            </w:r>
          </w:p>
        </w:tc>
        <w:tc>
          <w:tcPr>
            <w:tcW w:w="991" w:type="dxa"/>
            <w:vAlign w:val="center"/>
          </w:tcPr>
          <w:p w14:paraId="41B41082"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3971</w:t>
            </w:r>
          </w:p>
        </w:tc>
        <w:tc>
          <w:tcPr>
            <w:tcW w:w="1134" w:type="dxa"/>
            <w:vAlign w:val="center"/>
          </w:tcPr>
          <w:p w14:paraId="33EA2BCF" w14:textId="77777777" w:rsidR="00A30039" w:rsidRPr="003D46C3" w:rsidRDefault="00A30039" w:rsidP="007D559C">
            <w:pPr>
              <w:pStyle w:val="aa"/>
              <w:jc w:val="center"/>
              <w:rPr>
                <w:rFonts w:ascii="Times New Roman" w:eastAsia="Times New Roman" w:hAnsi="Times New Roman"/>
                <w:sz w:val="24"/>
                <w:szCs w:val="24"/>
                <w:highlight w:val="yellow"/>
              </w:rPr>
            </w:pPr>
            <w:r w:rsidRPr="003D46C3">
              <w:rPr>
                <w:rFonts w:ascii="Times New Roman" w:eastAsia="Times New Roman" w:hAnsi="Times New Roman"/>
                <w:sz w:val="24"/>
                <w:szCs w:val="24"/>
              </w:rPr>
              <w:t>4000</w:t>
            </w:r>
          </w:p>
        </w:tc>
        <w:tc>
          <w:tcPr>
            <w:tcW w:w="991" w:type="dxa"/>
            <w:vAlign w:val="center"/>
          </w:tcPr>
          <w:p w14:paraId="399F8336"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3899</w:t>
            </w:r>
          </w:p>
        </w:tc>
        <w:tc>
          <w:tcPr>
            <w:tcW w:w="991" w:type="dxa"/>
            <w:vAlign w:val="center"/>
          </w:tcPr>
          <w:p w14:paraId="37796E62"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98,2</w:t>
            </w:r>
          </w:p>
        </w:tc>
        <w:tc>
          <w:tcPr>
            <w:tcW w:w="992" w:type="dxa"/>
            <w:vAlign w:val="center"/>
          </w:tcPr>
          <w:p w14:paraId="488C6F2E"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97,4</w:t>
            </w:r>
          </w:p>
        </w:tc>
      </w:tr>
      <w:tr w:rsidR="003D46C3" w:rsidRPr="003D46C3" w14:paraId="27518F1A" w14:textId="77777777" w:rsidTr="008F00B9">
        <w:trPr>
          <w:gridAfter w:val="1"/>
          <w:wAfter w:w="15" w:type="dxa"/>
        </w:trPr>
        <w:tc>
          <w:tcPr>
            <w:tcW w:w="568" w:type="dxa"/>
          </w:tcPr>
          <w:p w14:paraId="56DA4752" w14:textId="77777777" w:rsidR="00A30039" w:rsidRPr="003D46C3" w:rsidRDefault="00A30039" w:rsidP="007D559C">
            <w:pPr>
              <w:pStyle w:val="aa"/>
              <w:rPr>
                <w:rFonts w:ascii="Times New Roman" w:eastAsia="Times New Roman" w:hAnsi="Times New Roman"/>
                <w:sz w:val="24"/>
                <w:szCs w:val="24"/>
              </w:rPr>
            </w:pPr>
            <w:r w:rsidRPr="003D46C3">
              <w:rPr>
                <w:rFonts w:ascii="Times New Roman" w:eastAsia="Times New Roman" w:hAnsi="Times New Roman"/>
                <w:sz w:val="24"/>
                <w:szCs w:val="24"/>
              </w:rPr>
              <w:t>10.</w:t>
            </w:r>
          </w:p>
        </w:tc>
        <w:tc>
          <w:tcPr>
            <w:tcW w:w="3401" w:type="dxa"/>
          </w:tcPr>
          <w:p w14:paraId="0EEF04CF" w14:textId="77777777" w:rsidR="00A30039" w:rsidRPr="003D46C3" w:rsidRDefault="00A30039" w:rsidP="007D559C">
            <w:pPr>
              <w:pStyle w:val="aa"/>
              <w:jc w:val="both"/>
              <w:rPr>
                <w:rFonts w:ascii="Times New Roman" w:eastAsia="Times New Roman" w:hAnsi="Times New Roman"/>
                <w:sz w:val="24"/>
                <w:szCs w:val="24"/>
              </w:rPr>
            </w:pPr>
            <w:r w:rsidRPr="003D46C3">
              <w:rPr>
                <w:rFonts w:ascii="Times New Roman" w:eastAsia="Times New Roman" w:hAnsi="Times New Roman"/>
                <w:sz w:val="24"/>
                <w:szCs w:val="24"/>
              </w:rPr>
              <w:t>Принявшие участие в тестировании ГТО</w:t>
            </w:r>
          </w:p>
        </w:tc>
        <w:tc>
          <w:tcPr>
            <w:tcW w:w="993" w:type="dxa"/>
          </w:tcPr>
          <w:p w14:paraId="029841E2"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чел</w:t>
            </w:r>
          </w:p>
        </w:tc>
        <w:tc>
          <w:tcPr>
            <w:tcW w:w="991" w:type="dxa"/>
            <w:vAlign w:val="center"/>
          </w:tcPr>
          <w:p w14:paraId="262435EC"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258</w:t>
            </w:r>
          </w:p>
        </w:tc>
        <w:tc>
          <w:tcPr>
            <w:tcW w:w="1134" w:type="dxa"/>
            <w:vAlign w:val="center"/>
          </w:tcPr>
          <w:p w14:paraId="563568C4"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400</w:t>
            </w:r>
          </w:p>
        </w:tc>
        <w:tc>
          <w:tcPr>
            <w:tcW w:w="991" w:type="dxa"/>
            <w:vAlign w:val="center"/>
          </w:tcPr>
          <w:p w14:paraId="5A01035D"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251</w:t>
            </w:r>
          </w:p>
        </w:tc>
        <w:tc>
          <w:tcPr>
            <w:tcW w:w="991" w:type="dxa"/>
            <w:vAlign w:val="center"/>
          </w:tcPr>
          <w:p w14:paraId="73EAF0A8"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97,3</w:t>
            </w:r>
          </w:p>
        </w:tc>
        <w:tc>
          <w:tcPr>
            <w:tcW w:w="992" w:type="dxa"/>
            <w:vAlign w:val="center"/>
          </w:tcPr>
          <w:p w14:paraId="171F5020"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62,75</w:t>
            </w:r>
          </w:p>
        </w:tc>
      </w:tr>
      <w:tr w:rsidR="00A30039" w:rsidRPr="003D46C3" w14:paraId="69283874" w14:textId="77777777" w:rsidTr="008F00B9">
        <w:trPr>
          <w:gridAfter w:val="1"/>
          <w:wAfter w:w="15" w:type="dxa"/>
        </w:trPr>
        <w:tc>
          <w:tcPr>
            <w:tcW w:w="568" w:type="dxa"/>
          </w:tcPr>
          <w:p w14:paraId="7EEBAA1D" w14:textId="77777777" w:rsidR="00A30039" w:rsidRPr="003D46C3" w:rsidRDefault="00A30039" w:rsidP="007D559C">
            <w:pPr>
              <w:pStyle w:val="aa"/>
              <w:rPr>
                <w:rFonts w:ascii="Times New Roman" w:eastAsia="Times New Roman" w:hAnsi="Times New Roman"/>
                <w:sz w:val="24"/>
                <w:szCs w:val="24"/>
              </w:rPr>
            </w:pPr>
            <w:r w:rsidRPr="003D46C3">
              <w:rPr>
                <w:rFonts w:ascii="Times New Roman" w:eastAsia="Times New Roman" w:hAnsi="Times New Roman"/>
                <w:sz w:val="24"/>
                <w:szCs w:val="24"/>
              </w:rPr>
              <w:t>11</w:t>
            </w:r>
          </w:p>
        </w:tc>
        <w:tc>
          <w:tcPr>
            <w:tcW w:w="3401" w:type="dxa"/>
          </w:tcPr>
          <w:p w14:paraId="31EA1A4A" w14:textId="77777777" w:rsidR="00A30039" w:rsidRPr="003D46C3" w:rsidRDefault="00A30039" w:rsidP="007D559C">
            <w:pPr>
              <w:pStyle w:val="aa"/>
              <w:jc w:val="both"/>
              <w:rPr>
                <w:rFonts w:ascii="Times New Roman" w:eastAsia="Times New Roman" w:hAnsi="Times New Roman"/>
                <w:sz w:val="24"/>
                <w:szCs w:val="24"/>
              </w:rPr>
            </w:pPr>
            <w:r w:rsidRPr="003D46C3">
              <w:rPr>
                <w:rFonts w:ascii="Times New Roman" w:eastAsia="Times New Roman" w:hAnsi="Times New Roman"/>
                <w:sz w:val="24"/>
                <w:szCs w:val="24"/>
              </w:rPr>
              <w:t>Выполнившие на знаки отличия ГТО</w:t>
            </w:r>
          </w:p>
        </w:tc>
        <w:tc>
          <w:tcPr>
            <w:tcW w:w="993" w:type="dxa"/>
          </w:tcPr>
          <w:p w14:paraId="7CFF572E"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чел</w:t>
            </w:r>
          </w:p>
        </w:tc>
        <w:tc>
          <w:tcPr>
            <w:tcW w:w="991" w:type="dxa"/>
            <w:vAlign w:val="center"/>
          </w:tcPr>
          <w:p w14:paraId="6AC078CB"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33</w:t>
            </w:r>
          </w:p>
        </w:tc>
        <w:tc>
          <w:tcPr>
            <w:tcW w:w="1134" w:type="dxa"/>
            <w:vAlign w:val="center"/>
          </w:tcPr>
          <w:p w14:paraId="74E6F1F6"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100</w:t>
            </w:r>
          </w:p>
        </w:tc>
        <w:tc>
          <w:tcPr>
            <w:tcW w:w="991" w:type="dxa"/>
            <w:vAlign w:val="center"/>
          </w:tcPr>
          <w:p w14:paraId="5ADD71FC"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57</w:t>
            </w:r>
          </w:p>
        </w:tc>
        <w:tc>
          <w:tcPr>
            <w:tcW w:w="991" w:type="dxa"/>
            <w:vAlign w:val="center"/>
          </w:tcPr>
          <w:p w14:paraId="7C6AC80E"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172,7</w:t>
            </w:r>
          </w:p>
        </w:tc>
        <w:tc>
          <w:tcPr>
            <w:tcW w:w="992" w:type="dxa"/>
            <w:vAlign w:val="center"/>
          </w:tcPr>
          <w:p w14:paraId="2789B66D" w14:textId="77777777" w:rsidR="00A30039" w:rsidRPr="003D46C3" w:rsidRDefault="00A30039" w:rsidP="007D559C">
            <w:pPr>
              <w:pStyle w:val="aa"/>
              <w:jc w:val="center"/>
              <w:rPr>
                <w:rFonts w:ascii="Times New Roman" w:eastAsia="Times New Roman" w:hAnsi="Times New Roman"/>
                <w:sz w:val="24"/>
                <w:szCs w:val="24"/>
              </w:rPr>
            </w:pPr>
            <w:r w:rsidRPr="003D46C3">
              <w:rPr>
                <w:rFonts w:ascii="Times New Roman" w:eastAsia="Times New Roman" w:hAnsi="Times New Roman"/>
                <w:sz w:val="24"/>
                <w:szCs w:val="24"/>
              </w:rPr>
              <w:t>57</w:t>
            </w:r>
          </w:p>
        </w:tc>
      </w:tr>
    </w:tbl>
    <w:p w14:paraId="470AB792" w14:textId="77777777" w:rsidR="00A30039" w:rsidRPr="003D46C3" w:rsidRDefault="00A30039" w:rsidP="00A30039">
      <w:pPr>
        <w:ind w:firstLine="540"/>
      </w:pPr>
    </w:p>
    <w:p w14:paraId="0131386E" w14:textId="77777777" w:rsidR="00A30039" w:rsidRPr="003D46C3" w:rsidRDefault="00A30039" w:rsidP="00A30039">
      <w:pPr>
        <w:pStyle w:val="aa"/>
        <w:ind w:firstLine="708"/>
        <w:jc w:val="both"/>
        <w:rPr>
          <w:rFonts w:ascii="Times New Roman" w:eastAsia="Times New Roman" w:hAnsi="Times New Roman"/>
          <w:sz w:val="24"/>
          <w:szCs w:val="24"/>
        </w:rPr>
      </w:pPr>
      <w:r w:rsidRPr="003D46C3">
        <w:rPr>
          <w:rFonts w:ascii="Times New Roman" w:eastAsia="Times New Roman" w:hAnsi="Times New Roman"/>
          <w:sz w:val="24"/>
          <w:szCs w:val="24"/>
        </w:rPr>
        <w:t>Всего за отчетный период проведено 52 районных физкультурно-массовых и спортивных мероприятий. Принявших участие в спортивно-массовых мероприятиях составило 6700 человек, снижение составило 25 % к прошлом году (8964).</w:t>
      </w:r>
    </w:p>
    <w:p w14:paraId="584E8603" w14:textId="3F1F433D" w:rsidR="00A30039" w:rsidRPr="003D46C3" w:rsidRDefault="00A30039" w:rsidP="00A30039">
      <w:pPr>
        <w:pStyle w:val="aa"/>
        <w:jc w:val="both"/>
        <w:rPr>
          <w:rFonts w:ascii="Times New Roman" w:eastAsia="Times New Roman" w:hAnsi="Times New Roman"/>
          <w:sz w:val="24"/>
          <w:szCs w:val="24"/>
        </w:rPr>
      </w:pPr>
      <w:r w:rsidRPr="003D46C3">
        <w:rPr>
          <w:rFonts w:ascii="Times New Roman" w:hAnsi="Times New Roman"/>
          <w:sz w:val="24"/>
          <w:szCs w:val="24"/>
        </w:rPr>
        <w:tab/>
      </w:r>
      <w:r w:rsidRPr="003D46C3">
        <w:rPr>
          <w:rFonts w:ascii="Times New Roman" w:eastAsia="Times New Roman" w:hAnsi="Times New Roman"/>
          <w:sz w:val="24"/>
          <w:szCs w:val="24"/>
        </w:rPr>
        <w:t xml:space="preserve">За 9 месяца 2024 года численность лиц, систематически занимающихся физической культурой и спортом, составила 3899 человек, что на 2% ниже показателя 2023 года. </w:t>
      </w:r>
    </w:p>
    <w:p w14:paraId="577807D1" w14:textId="3CD59FD5" w:rsidR="00A30039" w:rsidRPr="003D46C3" w:rsidRDefault="00A30039" w:rsidP="00A30039">
      <w:pPr>
        <w:pStyle w:val="aa"/>
        <w:ind w:firstLine="708"/>
        <w:jc w:val="both"/>
        <w:rPr>
          <w:rFonts w:ascii="Times New Roman" w:eastAsia="Times New Roman" w:hAnsi="Times New Roman"/>
          <w:sz w:val="24"/>
          <w:szCs w:val="24"/>
        </w:rPr>
      </w:pPr>
      <w:r w:rsidRPr="003D46C3">
        <w:rPr>
          <w:rFonts w:ascii="Times New Roman" w:eastAsia="Times New Roman" w:hAnsi="Times New Roman"/>
          <w:sz w:val="24"/>
          <w:szCs w:val="24"/>
        </w:rPr>
        <w:t>За отчетный период в выполнении нормативов ГТО приняли участие 251 человек, снижение на 1 % от уровня 2023 года, выполнили на знаки отличия ГТО 57 челове</w:t>
      </w:r>
      <w:r w:rsidR="008F00B9" w:rsidRPr="003D46C3">
        <w:rPr>
          <w:rFonts w:ascii="Times New Roman" w:eastAsia="Times New Roman" w:hAnsi="Times New Roman"/>
          <w:sz w:val="24"/>
          <w:szCs w:val="24"/>
        </w:rPr>
        <w:t>к</w:t>
      </w:r>
      <w:r w:rsidRPr="003D46C3">
        <w:rPr>
          <w:rFonts w:ascii="Times New Roman" w:eastAsia="Times New Roman" w:hAnsi="Times New Roman"/>
          <w:sz w:val="24"/>
          <w:szCs w:val="24"/>
        </w:rPr>
        <w:t>. С прошлого года наблюдается рост качественного показателя на 72 %</w:t>
      </w:r>
      <w:r w:rsidR="008F00B9" w:rsidRPr="003D46C3">
        <w:rPr>
          <w:rFonts w:ascii="Times New Roman" w:eastAsia="Times New Roman" w:hAnsi="Times New Roman"/>
          <w:sz w:val="24"/>
          <w:szCs w:val="24"/>
        </w:rPr>
        <w:t>.</w:t>
      </w:r>
    </w:p>
    <w:p w14:paraId="32D0C35B" w14:textId="77777777" w:rsidR="00A30039" w:rsidRPr="003D46C3" w:rsidRDefault="00A30039" w:rsidP="00A30039">
      <w:pPr>
        <w:pStyle w:val="aa"/>
        <w:ind w:firstLine="708"/>
        <w:jc w:val="both"/>
        <w:rPr>
          <w:rFonts w:ascii="Times New Roman" w:eastAsia="Times New Roman" w:hAnsi="Times New Roman"/>
          <w:sz w:val="24"/>
          <w:szCs w:val="24"/>
        </w:rPr>
      </w:pPr>
      <w:r w:rsidRPr="003D46C3">
        <w:rPr>
          <w:rFonts w:ascii="Times New Roman" w:eastAsia="Times New Roman" w:hAnsi="Times New Roman"/>
          <w:sz w:val="24"/>
          <w:szCs w:val="24"/>
        </w:rPr>
        <w:t>В рамках проведения 33-х Летних спортивных игр в районе проведены капитальные ремонты на спортивных объектах: спортивный зал, лыжная база и строительство новой городошной площадки.</w:t>
      </w:r>
    </w:p>
    <w:p w14:paraId="0DE33927" w14:textId="77777777" w:rsidR="00A30039" w:rsidRPr="003D46C3" w:rsidRDefault="00A30039" w:rsidP="00A30039">
      <w:r w:rsidRPr="003D46C3">
        <w:tab/>
        <w:t>В 30-ых Республиканских зимних сельских спортивных играх в г. Можга команда Кезского района в своей подгруппе заняла второе место. Наши спортсмены хорошо выступили в командных соревнованиях по лыжным гонкам и лыжным эстафетам заняв 3 и 4места</w:t>
      </w:r>
    </w:p>
    <w:p w14:paraId="61143E65" w14:textId="01D2B309" w:rsidR="00A30039" w:rsidRPr="003D46C3" w:rsidRDefault="00A30039" w:rsidP="00A30039">
      <w:r w:rsidRPr="003D46C3">
        <w:tab/>
        <w:t xml:space="preserve">Хорошо выступили и полиатлонисты в общем зачете стали пятыми. Лекомцева </w:t>
      </w:r>
      <w:r w:rsidR="008F00B9" w:rsidRPr="003D46C3">
        <w:t>Лилия заняла</w:t>
      </w:r>
      <w:r w:rsidRPr="003D46C3">
        <w:t xml:space="preserve"> </w:t>
      </w:r>
      <w:r w:rsidR="008F00B9" w:rsidRPr="003D46C3">
        <w:t>первое место</w:t>
      </w:r>
      <w:r w:rsidRPr="003D46C3">
        <w:t>. Спортивная семья Зыряновых стали 4-и из 12 семей с мальчиками.</w:t>
      </w:r>
    </w:p>
    <w:p w14:paraId="60AA8F7E" w14:textId="28260285" w:rsidR="00A30039" w:rsidRPr="003D46C3" w:rsidRDefault="00A30039" w:rsidP="00A30039">
      <w:r w:rsidRPr="003D46C3">
        <w:tab/>
        <w:t xml:space="preserve">В </w:t>
      </w:r>
      <w:r w:rsidR="008F00B9" w:rsidRPr="003D46C3">
        <w:t>33-летних</w:t>
      </w:r>
      <w:r w:rsidRPr="003D46C3">
        <w:t xml:space="preserve"> сельских спортивных играх в п. </w:t>
      </w:r>
      <w:r w:rsidR="008F00B9" w:rsidRPr="003D46C3">
        <w:t>Кез команда</w:t>
      </w:r>
      <w:r w:rsidRPr="003D46C3">
        <w:t xml:space="preserve"> района занимает 1 место в своей подгруппе и 4 место среди всех 25 районов </w:t>
      </w:r>
      <w:r w:rsidR="008F00B9" w:rsidRPr="003D46C3">
        <w:t>Удмуртской Республики</w:t>
      </w:r>
      <w:r w:rsidRPr="003D46C3">
        <w:t xml:space="preserve">. Высокие </w:t>
      </w:r>
      <w:r w:rsidRPr="003D46C3">
        <w:lastRenderedPageBreak/>
        <w:t>результаты показали легкоатлеты – 5 место, полиатлонисты – 4 место, женский волейбол – 2 место, мужской волейбол – 1 место, настольный теннис – 3 место, триатлон – 3 место.</w:t>
      </w:r>
    </w:p>
    <w:p w14:paraId="0A4FB6B5" w14:textId="26B350D2" w:rsidR="00A30039" w:rsidRPr="003D46C3" w:rsidRDefault="00A30039" w:rsidP="00A30039">
      <w:r w:rsidRPr="003D46C3">
        <w:tab/>
        <w:t xml:space="preserve">Команда пенсионеров приняла участие в Республиканской летней спартакиаде, где показала высокий результат и заняла почетное 4 место. Федоров Сергей по итогам Спартакиады был включен в состав сборной команды Удмуртии для участия в финальной части. Где примет участие в соревнованиях по легкой атлетике и ГТО. </w:t>
      </w:r>
    </w:p>
    <w:p w14:paraId="2F2100BE" w14:textId="77777777" w:rsidR="00A30039" w:rsidRPr="003D46C3" w:rsidRDefault="00A30039" w:rsidP="00A30039">
      <w:r w:rsidRPr="003D46C3">
        <w:tab/>
        <w:t>Воспитанники Кезской ДЮСШ заняли 1 место в Республиканском этапе Всероссийских соревнований «Шиповка Юных».</w:t>
      </w:r>
    </w:p>
    <w:p w14:paraId="20263B56" w14:textId="3B02602D" w:rsidR="00A30039" w:rsidRPr="003D46C3" w:rsidRDefault="00A30039" w:rsidP="00A30039">
      <w:r w:rsidRPr="003D46C3">
        <w:tab/>
        <w:t xml:space="preserve">В </w:t>
      </w:r>
      <w:r w:rsidR="008F00B9" w:rsidRPr="003D46C3">
        <w:t>Кезском районе</w:t>
      </w:r>
      <w:r w:rsidRPr="003D46C3">
        <w:t xml:space="preserve"> проводятся следующие спартакиады:</w:t>
      </w:r>
    </w:p>
    <w:p w14:paraId="75BF2290" w14:textId="111D887D" w:rsidR="00A30039" w:rsidRPr="003D46C3" w:rsidRDefault="00A30039" w:rsidP="00A30039">
      <w:pPr>
        <w:pStyle w:val="aa"/>
        <w:jc w:val="both"/>
        <w:rPr>
          <w:rFonts w:ascii="Times New Roman" w:eastAsia="Times New Roman" w:hAnsi="Times New Roman"/>
          <w:sz w:val="24"/>
          <w:szCs w:val="24"/>
        </w:rPr>
      </w:pPr>
      <w:r w:rsidRPr="003D46C3">
        <w:rPr>
          <w:rFonts w:ascii="Times New Roman" w:hAnsi="Times New Roman"/>
          <w:sz w:val="24"/>
          <w:szCs w:val="24"/>
        </w:rPr>
        <w:tab/>
      </w:r>
      <w:r w:rsidRPr="003D46C3">
        <w:rPr>
          <w:rFonts w:ascii="Times New Roman" w:eastAsia="Times New Roman" w:hAnsi="Times New Roman"/>
          <w:sz w:val="24"/>
          <w:szCs w:val="24"/>
        </w:rPr>
        <w:t xml:space="preserve">- </w:t>
      </w:r>
      <w:r w:rsidR="008F00B9" w:rsidRPr="003D46C3">
        <w:rPr>
          <w:rFonts w:ascii="Times New Roman" w:eastAsia="Times New Roman" w:hAnsi="Times New Roman"/>
          <w:sz w:val="24"/>
          <w:szCs w:val="24"/>
        </w:rPr>
        <w:t>спартакиада среди</w:t>
      </w:r>
      <w:r w:rsidRPr="003D46C3">
        <w:rPr>
          <w:rFonts w:ascii="Times New Roman" w:eastAsia="Times New Roman" w:hAnsi="Times New Roman"/>
          <w:sz w:val="24"/>
          <w:szCs w:val="24"/>
        </w:rPr>
        <w:t xml:space="preserve"> дошкольных учреждении «Малыши открывают спорт»;</w:t>
      </w:r>
    </w:p>
    <w:p w14:paraId="409DE3BA" w14:textId="77777777" w:rsidR="00A30039" w:rsidRPr="003D46C3" w:rsidRDefault="00A30039" w:rsidP="00A30039">
      <w:pPr>
        <w:pStyle w:val="aa"/>
        <w:jc w:val="both"/>
        <w:rPr>
          <w:rFonts w:ascii="Times New Roman" w:eastAsia="Times New Roman" w:hAnsi="Times New Roman"/>
          <w:sz w:val="24"/>
          <w:szCs w:val="24"/>
        </w:rPr>
      </w:pPr>
      <w:r w:rsidRPr="003D46C3">
        <w:rPr>
          <w:rFonts w:ascii="Times New Roman" w:hAnsi="Times New Roman"/>
          <w:sz w:val="24"/>
          <w:szCs w:val="24"/>
        </w:rPr>
        <w:tab/>
      </w:r>
      <w:r w:rsidRPr="003D46C3">
        <w:rPr>
          <w:rFonts w:ascii="Times New Roman" w:eastAsia="Times New Roman" w:hAnsi="Times New Roman"/>
          <w:sz w:val="24"/>
          <w:szCs w:val="24"/>
        </w:rPr>
        <w:t>- районная Спартакиада среди школьников;</w:t>
      </w:r>
    </w:p>
    <w:p w14:paraId="04362254" w14:textId="3509EAD1" w:rsidR="00A30039" w:rsidRPr="003D46C3" w:rsidRDefault="00A30039" w:rsidP="00A30039">
      <w:pPr>
        <w:pStyle w:val="aa"/>
        <w:jc w:val="both"/>
        <w:rPr>
          <w:rFonts w:ascii="Times New Roman" w:eastAsia="Times New Roman" w:hAnsi="Times New Roman"/>
          <w:sz w:val="24"/>
          <w:szCs w:val="24"/>
        </w:rPr>
      </w:pPr>
      <w:r w:rsidRPr="003D46C3">
        <w:rPr>
          <w:rFonts w:ascii="Times New Roman" w:hAnsi="Times New Roman"/>
          <w:sz w:val="24"/>
          <w:szCs w:val="24"/>
        </w:rPr>
        <w:tab/>
      </w:r>
      <w:r w:rsidRPr="003D46C3">
        <w:rPr>
          <w:rFonts w:ascii="Times New Roman" w:eastAsia="Times New Roman" w:hAnsi="Times New Roman"/>
          <w:sz w:val="24"/>
          <w:szCs w:val="24"/>
        </w:rPr>
        <w:t>- районная Спартакиада среди населения старшего поколения Кезского район</w:t>
      </w:r>
      <w:r w:rsidR="008F00B9" w:rsidRPr="003D46C3">
        <w:rPr>
          <w:rFonts w:ascii="Times New Roman" w:eastAsia="Times New Roman" w:hAnsi="Times New Roman"/>
          <w:sz w:val="24"/>
          <w:szCs w:val="24"/>
        </w:rPr>
        <w:t>а</w:t>
      </w:r>
      <w:r w:rsidRPr="003D46C3">
        <w:rPr>
          <w:rFonts w:ascii="Times New Roman" w:eastAsia="Times New Roman" w:hAnsi="Times New Roman"/>
          <w:sz w:val="24"/>
          <w:szCs w:val="24"/>
        </w:rPr>
        <w:t xml:space="preserve">. </w:t>
      </w:r>
    </w:p>
    <w:p w14:paraId="2BCF9622" w14:textId="211577C9" w:rsidR="00A30039" w:rsidRPr="003D46C3" w:rsidRDefault="00A30039" w:rsidP="00A30039">
      <w:pPr>
        <w:pStyle w:val="aa"/>
        <w:jc w:val="both"/>
        <w:rPr>
          <w:rFonts w:ascii="Times New Roman" w:eastAsia="Times New Roman" w:hAnsi="Times New Roman"/>
          <w:sz w:val="24"/>
          <w:szCs w:val="24"/>
        </w:rPr>
      </w:pPr>
      <w:r w:rsidRPr="003D46C3">
        <w:rPr>
          <w:rFonts w:ascii="Times New Roman" w:hAnsi="Times New Roman"/>
          <w:sz w:val="24"/>
          <w:szCs w:val="24"/>
        </w:rPr>
        <w:tab/>
      </w:r>
      <w:r w:rsidRPr="003D46C3">
        <w:rPr>
          <w:rFonts w:ascii="Times New Roman" w:eastAsia="Times New Roman" w:hAnsi="Times New Roman"/>
          <w:sz w:val="24"/>
          <w:szCs w:val="24"/>
        </w:rPr>
        <w:t>Массовыми стартами стали лыжные гонки на кубок Т.И. Тихоновой, где на старт вышло более 150 участников, лыжный гонки «Лыжня России» - 150 участников, легкоатлетический кросс на 1,2 и 3 км</w:t>
      </w:r>
      <w:r w:rsidR="008F00B9" w:rsidRPr="003D46C3">
        <w:rPr>
          <w:rFonts w:ascii="Times New Roman" w:eastAsia="Times New Roman" w:hAnsi="Times New Roman"/>
          <w:sz w:val="24"/>
          <w:szCs w:val="24"/>
        </w:rPr>
        <w:t xml:space="preserve"> МБОУ «Кезская СОШ </w:t>
      </w:r>
      <w:r w:rsidRPr="003D46C3">
        <w:rPr>
          <w:rFonts w:ascii="Times New Roman" w:eastAsia="Times New Roman" w:hAnsi="Times New Roman"/>
          <w:sz w:val="24"/>
          <w:szCs w:val="24"/>
        </w:rPr>
        <w:t>№ 1</w:t>
      </w:r>
      <w:r w:rsidR="008F00B9" w:rsidRPr="003D46C3">
        <w:rPr>
          <w:rFonts w:ascii="Times New Roman" w:eastAsia="Times New Roman" w:hAnsi="Times New Roman"/>
          <w:sz w:val="24"/>
          <w:szCs w:val="24"/>
        </w:rPr>
        <w:t xml:space="preserve">» </w:t>
      </w:r>
      <w:r w:rsidRPr="003D46C3">
        <w:rPr>
          <w:rFonts w:ascii="Times New Roman" w:eastAsia="Times New Roman" w:hAnsi="Times New Roman"/>
          <w:sz w:val="24"/>
          <w:szCs w:val="24"/>
        </w:rPr>
        <w:t xml:space="preserve"> «День здоровья», где на старт вышло 801 участник, весенний легкоатлетический кросс – 176 участника, эстафета Мира – 276 участника.</w:t>
      </w:r>
    </w:p>
    <w:p w14:paraId="55BF50DF" w14:textId="32BDAFA8" w:rsidR="00A30039" w:rsidRPr="003D46C3" w:rsidRDefault="00A30039" w:rsidP="00A30039">
      <w:pPr>
        <w:pStyle w:val="aa"/>
        <w:jc w:val="both"/>
        <w:rPr>
          <w:rFonts w:ascii="Times New Roman" w:eastAsia="Times New Roman" w:hAnsi="Times New Roman"/>
          <w:sz w:val="24"/>
          <w:szCs w:val="24"/>
        </w:rPr>
      </w:pPr>
      <w:r w:rsidRPr="003D46C3">
        <w:rPr>
          <w:rFonts w:ascii="Times New Roman" w:hAnsi="Times New Roman"/>
          <w:sz w:val="24"/>
          <w:szCs w:val="24"/>
        </w:rPr>
        <w:tab/>
      </w:r>
      <w:r w:rsidRPr="003D46C3">
        <w:rPr>
          <w:rFonts w:ascii="Times New Roman" w:eastAsia="Times New Roman" w:hAnsi="Times New Roman"/>
          <w:sz w:val="24"/>
          <w:szCs w:val="24"/>
        </w:rPr>
        <w:t xml:space="preserve">Пропаганда физической культуры и спорта в районе осуществляется через районную газету «Звезда» - печатаются статьи о спортивных достижениях спортсменов. Так же материал дается на официальный </w:t>
      </w:r>
      <w:r w:rsidR="008F00B9" w:rsidRPr="003D46C3">
        <w:rPr>
          <w:rFonts w:ascii="Times New Roman" w:eastAsia="Times New Roman" w:hAnsi="Times New Roman"/>
          <w:sz w:val="24"/>
          <w:szCs w:val="24"/>
        </w:rPr>
        <w:t>сайт Администрации</w:t>
      </w:r>
      <w:r w:rsidRPr="003D46C3">
        <w:rPr>
          <w:rFonts w:ascii="Times New Roman" w:eastAsia="Times New Roman" w:hAnsi="Times New Roman"/>
          <w:sz w:val="24"/>
          <w:szCs w:val="24"/>
        </w:rPr>
        <w:t xml:space="preserve"> МО «Кезский район». В социальной сети в </w:t>
      </w:r>
      <w:r w:rsidR="008F00B9" w:rsidRPr="003D46C3">
        <w:rPr>
          <w:rFonts w:ascii="Times New Roman" w:eastAsia="Times New Roman" w:hAnsi="Times New Roman"/>
          <w:sz w:val="24"/>
          <w:szCs w:val="24"/>
        </w:rPr>
        <w:t>контакте в</w:t>
      </w:r>
      <w:r w:rsidRPr="003D46C3">
        <w:rPr>
          <w:rFonts w:ascii="Times New Roman" w:eastAsia="Times New Roman" w:hAnsi="Times New Roman"/>
          <w:sz w:val="24"/>
          <w:szCs w:val="24"/>
        </w:rPr>
        <w:t xml:space="preserve"> группе «Кез спортивный», «Легкая </w:t>
      </w:r>
      <w:r w:rsidR="008F00B9" w:rsidRPr="003D46C3">
        <w:rPr>
          <w:rFonts w:ascii="Times New Roman" w:eastAsia="Times New Roman" w:hAnsi="Times New Roman"/>
          <w:sz w:val="24"/>
          <w:szCs w:val="24"/>
        </w:rPr>
        <w:t>атлетика Кезского</w:t>
      </w:r>
      <w:r w:rsidRPr="003D46C3">
        <w:rPr>
          <w:rFonts w:ascii="Times New Roman" w:eastAsia="Times New Roman" w:hAnsi="Times New Roman"/>
          <w:sz w:val="24"/>
          <w:szCs w:val="24"/>
        </w:rPr>
        <w:t xml:space="preserve"> района», «Волейбол в Кезу», «Летний триал-марафон «Истоки </w:t>
      </w:r>
      <w:r w:rsidR="008F00B9" w:rsidRPr="003D46C3">
        <w:rPr>
          <w:rFonts w:ascii="Times New Roman" w:eastAsia="Times New Roman" w:hAnsi="Times New Roman"/>
          <w:sz w:val="24"/>
          <w:szCs w:val="24"/>
        </w:rPr>
        <w:t>Камы» –</w:t>
      </w:r>
      <w:r w:rsidRPr="003D46C3">
        <w:rPr>
          <w:rFonts w:ascii="Times New Roman" w:eastAsia="Times New Roman" w:hAnsi="Times New Roman"/>
          <w:sz w:val="24"/>
          <w:szCs w:val="24"/>
        </w:rPr>
        <w:t xml:space="preserve"> размещается </w:t>
      </w:r>
      <w:r w:rsidR="008F00B9" w:rsidRPr="003D46C3">
        <w:rPr>
          <w:rFonts w:ascii="Times New Roman" w:eastAsia="Times New Roman" w:hAnsi="Times New Roman"/>
          <w:sz w:val="24"/>
          <w:szCs w:val="24"/>
        </w:rPr>
        <w:t>информация о</w:t>
      </w:r>
      <w:r w:rsidRPr="003D46C3">
        <w:rPr>
          <w:rFonts w:ascii="Times New Roman" w:eastAsia="Times New Roman" w:hAnsi="Times New Roman"/>
          <w:sz w:val="24"/>
          <w:szCs w:val="24"/>
        </w:rPr>
        <w:t xml:space="preserve"> мероприятиях проводимых и проведенных и много другое.</w:t>
      </w:r>
    </w:p>
    <w:p w14:paraId="36958A68" w14:textId="77777777" w:rsidR="00B320CD" w:rsidRPr="003D46C3" w:rsidRDefault="00B320CD" w:rsidP="008F5CE6">
      <w:pPr>
        <w:autoSpaceDE w:val="0"/>
        <w:ind w:firstLine="142"/>
        <w:jc w:val="center"/>
        <w:rPr>
          <w:b/>
          <w:sz w:val="28"/>
          <w:szCs w:val="28"/>
        </w:rPr>
      </w:pPr>
    </w:p>
    <w:p w14:paraId="294E468A" w14:textId="21EB8449" w:rsidR="00FA0D27" w:rsidRPr="003D46C3" w:rsidRDefault="00FA0D27" w:rsidP="008F5CE6">
      <w:pPr>
        <w:autoSpaceDE w:val="0"/>
        <w:ind w:firstLine="142"/>
        <w:jc w:val="center"/>
        <w:rPr>
          <w:b/>
          <w:sz w:val="28"/>
          <w:szCs w:val="28"/>
        </w:rPr>
      </w:pPr>
      <w:r w:rsidRPr="003D46C3">
        <w:rPr>
          <w:b/>
          <w:sz w:val="28"/>
          <w:szCs w:val="28"/>
        </w:rPr>
        <w:t>Здравоохранение</w:t>
      </w:r>
      <w:r w:rsidR="00B320CD" w:rsidRPr="003D46C3">
        <w:rPr>
          <w:b/>
          <w:sz w:val="28"/>
          <w:szCs w:val="28"/>
        </w:rPr>
        <w:t xml:space="preserve"> </w:t>
      </w:r>
    </w:p>
    <w:p w14:paraId="75F7A52C" w14:textId="77777777" w:rsidR="00B320CD" w:rsidRPr="003D46C3" w:rsidRDefault="00B320CD" w:rsidP="008F5CE6">
      <w:pPr>
        <w:autoSpaceDE w:val="0"/>
        <w:ind w:firstLine="142"/>
        <w:jc w:val="center"/>
        <w:rPr>
          <w:b/>
          <w:sz w:val="28"/>
          <w:szCs w:val="28"/>
        </w:rPr>
      </w:pPr>
    </w:p>
    <w:p w14:paraId="2F4BC24C" w14:textId="5AADD38A" w:rsidR="00D42BE6" w:rsidRPr="003D46C3" w:rsidRDefault="00D42BE6" w:rsidP="00D42BE6">
      <w:pPr>
        <w:pStyle w:val="aa"/>
        <w:ind w:firstLine="708"/>
        <w:jc w:val="both"/>
        <w:rPr>
          <w:rFonts w:ascii="Times New Roman" w:hAnsi="Times New Roman"/>
          <w:sz w:val="24"/>
          <w:szCs w:val="24"/>
        </w:rPr>
      </w:pPr>
      <w:r w:rsidRPr="003D46C3">
        <w:rPr>
          <w:rFonts w:ascii="Times New Roman" w:hAnsi="Times New Roman"/>
          <w:sz w:val="24"/>
          <w:szCs w:val="24"/>
        </w:rPr>
        <w:t xml:space="preserve">Основная задача отрасли здравоохранения - оказание качественной и доступной медицинской помощи в </w:t>
      </w:r>
      <w:r w:rsidR="002C0C0A" w:rsidRPr="003D46C3">
        <w:rPr>
          <w:rFonts w:ascii="Times New Roman" w:hAnsi="Times New Roman"/>
          <w:sz w:val="24"/>
          <w:szCs w:val="24"/>
        </w:rPr>
        <w:t>объеме государственного</w:t>
      </w:r>
      <w:r w:rsidRPr="003D46C3">
        <w:rPr>
          <w:rFonts w:ascii="Times New Roman" w:hAnsi="Times New Roman"/>
          <w:sz w:val="24"/>
          <w:szCs w:val="24"/>
        </w:rPr>
        <w:t xml:space="preserve"> задания, утвержденного территориальной программой государственных гарантий бесплатного оказания медицинской помощи, совершенствование профилактического направления в здравоохранении, формирование навыков здорового образа жизни у населения района. </w:t>
      </w:r>
    </w:p>
    <w:p w14:paraId="3BEB84A0" w14:textId="77777777" w:rsidR="00D42BE6" w:rsidRPr="003D46C3" w:rsidRDefault="00D42BE6" w:rsidP="00D42BE6">
      <w:pPr>
        <w:pStyle w:val="14"/>
        <w:jc w:val="both"/>
        <w:rPr>
          <w:rFonts w:ascii="Times New Roman" w:hAnsi="Times New Roman"/>
          <w:sz w:val="24"/>
          <w:szCs w:val="24"/>
        </w:rPr>
      </w:pPr>
    </w:p>
    <w:p w14:paraId="554BB262" w14:textId="77777777" w:rsidR="00D42BE6" w:rsidRPr="003D46C3" w:rsidRDefault="00D42BE6" w:rsidP="00D42BE6">
      <w:pPr>
        <w:pStyle w:val="14"/>
        <w:jc w:val="center"/>
        <w:rPr>
          <w:rFonts w:ascii="Times New Roman" w:hAnsi="Times New Roman"/>
          <w:b/>
          <w:sz w:val="24"/>
          <w:szCs w:val="24"/>
        </w:rPr>
      </w:pPr>
      <w:r w:rsidRPr="003D46C3">
        <w:rPr>
          <w:rFonts w:ascii="Times New Roman" w:hAnsi="Times New Roman"/>
          <w:b/>
          <w:sz w:val="24"/>
          <w:szCs w:val="24"/>
        </w:rPr>
        <w:t>Укрепление материально-технической базы</w:t>
      </w:r>
    </w:p>
    <w:p w14:paraId="11C4F54D" w14:textId="4C455668" w:rsidR="002C0C0A" w:rsidRPr="003D46C3" w:rsidRDefault="00D42BE6" w:rsidP="002C0C0A">
      <w:pPr>
        <w:pStyle w:val="aa"/>
        <w:jc w:val="both"/>
        <w:rPr>
          <w:rFonts w:ascii="Times New Roman" w:hAnsi="Times New Roman"/>
          <w:sz w:val="24"/>
          <w:szCs w:val="24"/>
        </w:rPr>
      </w:pPr>
      <w:r w:rsidRPr="003D46C3">
        <w:rPr>
          <w:sz w:val="24"/>
        </w:rPr>
        <w:t xml:space="preserve">   </w:t>
      </w:r>
      <w:r w:rsidRPr="003D46C3">
        <w:rPr>
          <w:sz w:val="24"/>
        </w:rPr>
        <w:tab/>
      </w:r>
      <w:r w:rsidR="002C0C0A" w:rsidRPr="003D46C3">
        <w:rPr>
          <w:rFonts w:ascii="Times New Roman" w:hAnsi="Times New Roman"/>
          <w:sz w:val="24"/>
          <w:szCs w:val="24"/>
        </w:rPr>
        <w:t xml:space="preserve">В текущем году продолжалось укрепление материально- технической базы районной больницы. Поступило безвозмездно из Республиканских ЛПУ 2 кислородных концентратора. Проведен косметический ремонт в хирургическом кабинете поликлиники и 2 кабинетах административного корпуса. </w:t>
      </w:r>
    </w:p>
    <w:p w14:paraId="5FA642BB" w14:textId="77777777" w:rsidR="002C0C0A" w:rsidRPr="003D46C3" w:rsidRDefault="002C0C0A" w:rsidP="002C0C0A">
      <w:pPr>
        <w:pStyle w:val="aa"/>
        <w:jc w:val="both"/>
        <w:rPr>
          <w:rFonts w:ascii="Times New Roman" w:hAnsi="Times New Roman"/>
          <w:sz w:val="24"/>
          <w:szCs w:val="24"/>
        </w:rPr>
      </w:pPr>
    </w:p>
    <w:p w14:paraId="0C5C8B5C" w14:textId="77777777" w:rsidR="008A382E" w:rsidRPr="003D46C3" w:rsidRDefault="008A382E" w:rsidP="00195041">
      <w:pPr>
        <w:tabs>
          <w:tab w:val="left" w:pos="1110"/>
        </w:tabs>
        <w:jc w:val="center"/>
        <w:rPr>
          <w:b/>
        </w:rPr>
      </w:pPr>
    </w:p>
    <w:p w14:paraId="7CA53D52" w14:textId="2E9E5CD8" w:rsidR="00195041" w:rsidRPr="003D46C3" w:rsidRDefault="00195041" w:rsidP="00195041">
      <w:pPr>
        <w:tabs>
          <w:tab w:val="left" w:pos="1110"/>
        </w:tabs>
        <w:jc w:val="center"/>
        <w:rPr>
          <w:b/>
        </w:rPr>
      </w:pPr>
      <w:r w:rsidRPr="003D46C3">
        <w:rPr>
          <w:b/>
        </w:rPr>
        <w:t>Структура причин общей смертности</w:t>
      </w:r>
    </w:p>
    <w:p w14:paraId="6A2E72FD" w14:textId="77777777" w:rsidR="00195041" w:rsidRPr="003D46C3" w:rsidRDefault="00195041" w:rsidP="00195041">
      <w:pPr>
        <w:tabs>
          <w:tab w:val="left" w:pos="1110"/>
        </w:tabs>
        <w:rPr>
          <w:sz w:val="28"/>
          <w:szCs w:val="28"/>
        </w:rPr>
      </w:pPr>
      <w:r w:rsidRPr="003D46C3">
        <w:rPr>
          <w:sz w:val="28"/>
          <w:szCs w:val="28"/>
        </w:rPr>
        <w:tab/>
      </w:r>
      <w:r w:rsidRPr="003D46C3">
        <w:rPr>
          <w:sz w:val="28"/>
          <w:szCs w:val="28"/>
        </w:rPr>
        <w:tab/>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6"/>
        <w:gridCol w:w="4377"/>
        <w:gridCol w:w="4536"/>
      </w:tblGrid>
      <w:tr w:rsidR="003D46C3" w:rsidRPr="003D46C3" w14:paraId="3290B245" w14:textId="77777777" w:rsidTr="00195041">
        <w:tc>
          <w:tcPr>
            <w:tcW w:w="976" w:type="dxa"/>
            <w:tcBorders>
              <w:top w:val="single" w:sz="4" w:space="0" w:color="auto"/>
              <w:left w:val="single" w:sz="4" w:space="0" w:color="auto"/>
              <w:bottom w:val="single" w:sz="4" w:space="0" w:color="auto"/>
              <w:right w:val="single" w:sz="4" w:space="0" w:color="auto"/>
            </w:tcBorders>
            <w:hideMark/>
          </w:tcPr>
          <w:p w14:paraId="12FE4C06" w14:textId="77777777" w:rsidR="00195041" w:rsidRPr="003D46C3" w:rsidRDefault="00195041" w:rsidP="00195041">
            <w:pPr>
              <w:tabs>
                <w:tab w:val="left" w:pos="1110"/>
              </w:tabs>
              <w:jc w:val="center"/>
            </w:pPr>
            <w:r w:rsidRPr="003D46C3">
              <w:t>Место</w:t>
            </w:r>
          </w:p>
        </w:tc>
        <w:tc>
          <w:tcPr>
            <w:tcW w:w="4377" w:type="dxa"/>
            <w:tcBorders>
              <w:top w:val="single" w:sz="4" w:space="0" w:color="auto"/>
              <w:left w:val="single" w:sz="4" w:space="0" w:color="auto"/>
              <w:bottom w:val="single" w:sz="4" w:space="0" w:color="auto"/>
              <w:right w:val="single" w:sz="4" w:space="0" w:color="auto"/>
            </w:tcBorders>
            <w:hideMark/>
          </w:tcPr>
          <w:p w14:paraId="40B73C2D" w14:textId="385D5075" w:rsidR="00195041" w:rsidRPr="003D46C3" w:rsidRDefault="00195041" w:rsidP="00195041">
            <w:pPr>
              <w:tabs>
                <w:tab w:val="left" w:pos="1110"/>
              </w:tabs>
              <w:jc w:val="center"/>
            </w:pPr>
            <w:r w:rsidRPr="003D46C3">
              <w:t>9 месяцев 2023 года</w:t>
            </w:r>
          </w:p>
        </w:tc>
        <w:tc>
          <w:tcPr>
            <w:tcW w:w="4536" w:type="dxa"/>
            <w:tcBorders>
              <w:top w:val="single" w:sz="4" w:space="0" w:color="auto"/>
              <w:left w:val="single" w:sz="4" w:space="0" w:color="auto"/>
              <w:bottom w:val="single" w:sz="4" w:space="0" w:color="auto"/>
              <w:right w:val="single" w:sz="4" w:space="0" w:color="auto"/>
            </w:tcBorders>
            <w:hideMark/>
          </w:tcPr>
          <w:p w14:paraId="508C5473" w14:textId="6890DF26" w:rsidR="00195041" w:rsidRPr="003D46C3" w:rsidRDefault="00195041" w:rsidP="00195041">
            <w:pPr>
              <w:tabs>
                <w:tab w:val="left" w:pos="1110"/>
              </w:tabs>
              <w:jc w:val="center"/>
            </w:pPr>
            <w:r w:rsidRPr="003D46C3">
              <w:t xml:space="preserve">9 месяцев 2024 года </w:t>
            </w:r>
          </w:p>
        </w:tc>
      </w:tr>
      <w:tr w:rsidR="003D46C3" w:rsidRPr="003D46C3" w14:paraId="041BFBFA" w14:textId="77777777" w:rsidTr="00195041">
        <w:tc>
          <w:tcPr>
            <w:tcW w:w="976" w:type="dxa"/>
            <w:tcBorders>
              <w:top w:val="single" w:sz="4" w:space="0" w:color="auto"/>
              <w:left w:val="single" w:sz="4" w:space="0" w:color="auto"/>
              <w:bottom w:val="single" w:sz="4" w:space="0" w:color="auto"/>
              <w:right w:val="single" w:sz="4" w:space="0" w:color="auto"/>
            </w:tcBorders>
            <w:hideMark/>
          </w:tcPr>
          <w:p w14:paraId="321C08EB" w14:textId="77777777" w:rsidR="00195041" w:rsidRPr="003D46C3" w:rsidRDefault="00195041" w:rsidP="00195041">
            <w:pPr>
              <w:tabs>
                <w:tab w:val="left" w:pos="1110"/>
              </w:tabs>
              <w:jc w:val="center"/>
            </w:pPr>
          </w:p>
          <w:p w14:paraId="7413C985" w14:textId="2355EAC3" w:rsidR="00195041" w:rsidRPr="003D46C3" w:rsidRDefault="00195041" w:rsidP="00195041">
            <w:pPr>
              <w:tabs>
                <w:tab w:val="left" w:pos="1110"/>
              </w:tabs>
              <w:jc w:val="center"/>
            </w:pPr>
            <w:r w:rsidRPr="003D46C3">
              <w:t>1</w:t>
            </w:r>
          </w:p>
        </w:tc>
        <w:tc>
          <w:tcPr>
            <w:tcW w:w="4377" w:type="dxa"/>
            <w:tcBorders>
              <w:top w:val="single" w:sz="4" w:space="0" w:color="auto"/>
              <w:left w:val="single" w:sz="4" w:space="0" w:color="auto"/>
              <w:bottom w:val="single" w:sz="4" w:space="0" w:color="auto"/>
              <w:right w:val="single" w:sz="4" w:space="0" w:color="auto"/>
            </w:tcBorders>
            <w:hideMark/>
          </w:tcPr>
          <w:p w14:paraId="3626E5F5" w14:textId="4457834E" w:rsidR="00195041" w:rsidRPr="003D46C3" w:rsidRDefault="00195041" w:rsidP="007D559C">
            <w:pPr>
              <w:tabs>
                <w:tab w:val="left" w:pos="1110"/>
              </w:tabs>
            </w:pPr>
            <w:r w:rsidRPr="003D46C3">
              <w:t>Болезни системы кровообращения – 75 чел. (44,0%)</w:t>
            </w:r>
          </w:p>
          <w:p w14:paraId="0D50BE8D" w14:textId="77777777" w:rsidR="00195041" w:rsidRPr="003D46C3" w:rsidRDefault="00195041" w:rsidP="007D559C">
            <w:pPr>
              <w:tabs>
                <w:tab w:val="left" w:pos="1110"/>
              </w:tabs>
              <w:rPr>
                <w:b/>
              </w:rPr>
            </w:pPr>
            <w:r w:rsidRPr="003D46C3">
              <w:rPr>
                <w:b/>
              </w:rPr>
              <w:t>554,6 на 100т.н.</w:t>
            </w:r>
          </w:p>
        </w:tc>
        <w:tc>
          <w:tcPr>
            <w:tcW w:w="4536" w:type="dxa"/>
            <w:tcBorders>
              <w:top w:val="single" w:sz="4" w:space="0" w:color="auto"/>
              <w:left w:val="single" w:sz="4" w:space="0" w:color="auto"/>
              <w:bottom w:val="single" w:sz="4" w:space="0" w:color="auto"/>
              <w:right w:val="single" w:sz="4" w:space="0" w:color="auto"/>
            </w:tcBorders>
            <w:hideMark/>
          </w:tcPr>
          <w:p w14:paraId="6DAAD2D4" w14:textId="0F34E86C" w:rsidR="00195041" w:rsidRPr="003D46C3" w:rsidRDefault="00195041" w:rsidP="007D559C">
            <w:pPr>
              <w:tabs>
                <w:tab w:val="left" w:pos="1110"/>
              </w:tabs>
            </w:pPr>
            <w:r w:rsidRPr="003D46C3">
              <w:t>Болезни системы кровообращения – 75 чел. (34,9%)</w:t>
            </w:r>
          </w:p>
          <w:p w14:paraId="4D670447" w14:textId="77777777" w:rsidR="00195041" w:rsidRPr="003D46C3" w:rsidRDefault="00195041" w:rsidP="007D559C">
            <w:pPr>
              <w:tabs>
                <w:tab w:val="left" w:pos="1110"/>
              </w:tabs>
            </w:pPr>
            <w:r w:rsidRPr="003D46C3">
              <w:rPr>
                <w:b/>
              </w:rPr>
              <w:t>560,8 на 100т.н.</w:t>
            </w:r>
          </w:p>
        </w:tc>
      </w:tr>
      <w:tr w:rsidR="003D46C3" w:rsidRPr="003D46C3" w14:paraId="093F4097" w14:textId="77777777" w:rsidTr="00195041">
        <w:tc>
          <w:tcPr>
            <w:tcW w:w="976" w:type="dxa"/>
            <w:tcBorders>
              <w:top w:val="single" w:sz="4" w:space="0" w:color="auto"/>
              <w:left w:val="single" w:sz="4" w:space="0" w:color="auto"/>
              <w:bottom w:val="single" w:sz="4" w:space="0" w:color="auto"/>
              <w:right w:val="single" w:sz="4" w:space="0" w:color="auto"/>
            </w:tcBorders>
            <w:hideMark/>
          </w:tcPr>
          <w:p w14:paraId="1BC84EA9" w14:textId="77777777" w:rsidR="00195041" w:rsidRPr="003D46C3" w:rsidRDefault="00195041" w:rsidP="00195041">
            <w:pPr>
              <w:tabs>
                <w:tab w:val="left" w:pos="1110"/>
              </w:tabs>
              <w:jc w:val="center"/>
            </w:pPr>
          </w:p>
          <w:p w14:paraId="409E53AD" w14:textId="788EDD2F" w:rsidR="00195041" w:rsidRPr="003D46C3" w:rsidRDefault="00195041" w:rsidP="00195041">
            <w:pPr>
              <w:tabs>
                <w:tab w:val="left" w:pos="1110"/>
              </w:tabs>
              <w:jc w:val="center"/>
            </w:pPr>
            <w:r w:rsidRPr="003D46C3">
              <w:t>2</w:t>
            </w:r>
          </w:p>
        </w:tc>
        <w:tc>
          <w:tcPr>
            <w:tcW w:w="4377" w:type="dxa"/>
            <w:tcBorders>
              <w:top w:val="single" w:sz="4" w:space="0" w:color="auto"/>
              <w:left w:val="single" w:sz="4" w:space="0" w:color="auto"/>
              <w:bottom w:val="single" w:sz="4" w:space="0" w:color="auto"/>
              <w:right w:val="single" w:sz="4" w:space="0" w:color="auto"/>
            </w:tcBorders>
            <w:hideMark/>
          </w:tcPr>
          <w:p w14:paraId="14FCF3FC" w14:textId="54D6875E" w:rsidR="00195041" w:rsidRPr="003D46C3" w:rsidRDefault="00195041" w:rsidP="007D559C">
            <w:pPr>
              <w:tabs>
                <w:tab w:val="left" w:pos="1110"/>
              </w:tabs>
            </w:pPr>
            <w:r w:rsidRPr="003D46C3">
              <w:t>Злокачественные новообразования – 22 чел. (12,9%)</w:t>
            </w:r>
          </w:p>
          <w:p w14:paraId="4728BFBF" w14:textId="5948EE0E" w:rsidR="00195041" w:rsidRPr="003D46C3" w:rsidRDefault="00195041" w:rsidP="007D559C">
            <w:pPr>
              <w:tabs>
                <w:tab w:val="left" w:pos="1110"/>
              </w:tabs>
            </w:pPr>
            <w:r w:rsidRPr="003D46C3">
              <w:rPr>
                <w:b/>
              </w:rPr>
              <w:t>162,7 на 100 т.н.</w:t>
            </w:r>
            <w:r w:rsidRPr="003D46C3">
              <w:t xml:space="preserve"> </w:t>
            </w:r>
          </w:p>
          <w:p w14:paraId="0150DAE2" w14:textId="77777777" w:rsidR="00195041" w:rsidRPr="003D46C3" w:rsidRDefault="00195041" w:rsidP="007D559C">
            <w:pPr>
              <w:tabs>
                <w:tab w:val="left" w:pos="1110"/>
              </w:tabs>
            </w:pPr>
          </w:p>
        </w:tc>
        <w:tc>
          <w:tcPr>
            <w:tcW w:w="4536" w:type="dxa"/>
            <w:tcBorders>
              <w:top w:val="single" w:sz="4" w:space="0" w:color="auto"/>
              <w:left w:val="single" w:sz="4" w:space="0" w:color="auto"/>
              <w:bottom w:val="single" w:sz="4" w:space="0" w:color="auto"/>
              <w:right w:val="single" w:sz="4" w:space="0" w:color="auto"/>
            </w:tcBorders>
            <w:hideMark/>
          </w:tcPr>
          <w:p w14:paraId="15E9B113" w14:textId="38741B52" w:rsidR="00195041" w:rsidRPr="003D46C3" w:rsidRDefault="00195041" w:rsidP="007D559C">
            <w:pPr>
              <w:tabs>
                <w:tab w:val="left" w:pos="1110"/>
              </w:tabs>
            </w:pPr>
            <w:r w:rsidRPr="003D46C3">
              <w:t>Злокачественные новообразования - 45 чел. (20,9%)</w:t>
            </w:r>
          </w:p>
          <w:p w14:paraId="413AD662" w14:textId="77777777" w:rsidR="00195041" w:rsidRPr="003D46C3" w:rsidRDefault="00195041" w:rsidP="007D559C">
            <w:pPr>
              <w:tabs>
                <w:tab w:val="left" w:pos="1110"/>
              </w:tabs>
            </w:pPr>
            <w:r w:rsidRPr="003D46C3">
              <w:rPr>
                <w:b/>
              </w:rPr>
              <w:t>336,5</w:t>
            </w:r>
            <w:r w:rsidRPr="003D46C3">
              <w:t xml:space="preserve"> </w:t>
            </w:r>
            <w:r w:rsidRPr="003D46C3">
              <w:rPr>
                <w:b/>
              </w:rPr>
              <w:t>на 100т.н.</w:t>
            </w:r>
          </w:p>
        </w:tc>
      </w:tr>
      <w:tr w:rsidR="003D46C3" w:rsidRPr="003D46C3" w14:paraId="114EA407" w14:textId="77777777" w:rsidTr="00195041">
        <w:tc>
          <w:tcPr>
            <w:tcW w:w="976" w:type="dxa"/>
            <w:tcBorders>
              <w:top w:val="single" w:sz="4" w:space="0" w:color="auto"/>
              <w:left w:val="single" w:sz="4" w:space="0" w:color="auto"/>
              <w:bottom w:val="single" w:sz="4" w:space="0" w:color="auto"/>
              <w:right w:val="single" w:sz="4" w:space="0" w:color="auto"/>
            </w:tcBorders>
            <w:hideMark/>
          </w:tcPr>
          <w:p w14:paraId="01AF1DD3" w14:textId="77777777" w:rsidR="00195041" w:rsidRPr="003D46C3" w:rsidRDefault="00195041" w:rsidP="00195041">
            <w:pPr>
              <w:tabs>
                <w:tab w:val="left" w:pos="1110"/>
              </w:tabs>
              <w:jc w:val="center"/>
            </w:pPr>
          </w:p>
          <w:p w14:paraId="5A9D8784" w14:textId="6E7E6329" w:rsidR="00195041" w:rsidRPr="003D46C3" w:rsidRDefault="00195041" w:rsidP="00195041">
            <w:pPr>
              <w:tabs>
                <w:tab w:val="left" w:pos="1110"/>
              </w:tabs>
              <w:jc w:val="center"/>
            </w:pPr>
            <w:r w:rsidRPr="003D46C3">
              <w:t>3</w:t>
            </w:r>
          </w:p>
        </w:tc>
        <w:tc>
          <w:tcPr>
            <w:tcW w:w="4377" w:type="dxa"/>
            <w:tcBorders>
              <w:top w:val="single" w:sz="4" w:space="0" w:color="auto"/>
              <w:left w:val="single" w:sz="4" w:space="0" w:color="auto"/>
              <w:bottom w:val="single" w:sz="4" w:space="0" w:color="auto"/>
              <w:right w:val="single" w:sz="4" w:space="0" w:color="auto"/>
            </w:tcBorders>
            <w:hideMark/>
          </w:tcPr>
          <w:p w14:paraId="6864C8AA" w14:textId="5DE1840C" w:rsidR="00195041" w:rsidRPr="003D46C3" w:rsidRDefault="00195041" w:rsidP="007D559C">
            <w:pPr>
              <w:tabs>
                <w:tab w:val="left" w:pos="1110"/>
              </w:tabs>
            </w:pPr>
            <w:r w:rsidRPr="003D46C3">
              <w:t>Болезни органов пищеварения – 20 чел. (11,8%)</w:t>
            </w:r>
          </w:p>
          <w:p w14:paraId="7D73094E" w14:textId="77777777" w:rsidR="00195041" w:rsidRPr="003D46C3" w:rsidRDefault="00195041" w:rsidP="007D559C">
            <w:pPr>
              <w:tabs>
                <w:tab w:val="left" w:pos="1110"/>
              </w:tabs>
            </w:pPr>
            <w:r w:rsidRPr="003D46C3">
              <w:rPr>
                <w:b/>
              </w:rPr>
              <w:t>147,9 на 100т.н.</w:t>
            </w:r>
          </w:p>
        </w:tc>
        <w:tc>
          <w:tcPr>
            <w:tcW w:w="4536" w:type="dxa"/>
            <w:tcBorders>
              <w:top w:val="single" w:sz="4" w:space="0" w:color="auto"/>
              <w:left w:val="single" w:sz="4" w:space="0" w:color="auto"/>
              <w:bottom w:val="single" w:sz="4" w:space="0" w:color="auto"/>
              <w:right w:val="single" w:sz="4" w:space="0" w:color="auto"/>
            </w:tcBorders>
            <w:hideMark/>
          </w:tcPr>
          <w:p w14:paraId="4158BF12" w14:textId="7CB793A6" w:rsidR="00195041" w:rsidRPr="003D46C3" w:rsidRDefault="00195041" w:rsidP="007D559C">
            <w:pPr>
              <w:tabs>
                <w:tab w:val="left" w:pos="1110"/>
              </w:tabs>
            </w:pPr>
            <w:r w:rsidRPr="003D46C3">
              <w:t>Внешние причины -  24 чел. (11,2%)</w:t>
            </w:r>
          </w:p>
          <w:p w14:paraId="04A6E292" w14:textId="77777777" w:rsidR="00195041" w:rsidRPr="003D46C3" w:rsidRDefault="00195041" w:rsidP="007D559C">
            <w:pPr>
              <w:tabs>
                <w:tab w:val="left" w:pos="1110"/>
              </w:tabs>
            </w:pPr>
            <w:r w:rsidRPr="003D46C3">
              <w:rPr>
                <w:b/>
              </w:rPr>
              <w:t>179,4 на 100т.н.</w:t>
            </w:r>
          </w:p>
        </w:tc>
      </w:tr>
      <w:tr w:rsidR="006F7D8C" w:rsidRPr="003D46C3" w14:paraId="66ACA8FF" w14:textId="77777777" w:rsidTr="00195041">
        <w:tc>
          <w:tcPr>
            <w:tcW w:w="976" w:type="dxa"/>
            <w:tcBorders>
              <w:top w:val="single" w:sz="4" w:space="0" w:color="auto"/>
              <w:left w:val="single" w:sz="4" w:space="0" w:color="auto"/>
              <w:bottom w:val="single" w:sz="4" w:space="0" w:color="auto"/>
              <w:right w:val="single" w:sz="4" w:space="0" w:color="auto"/>
            </w:tcBorders>
            <w:hideMark/>
          </w:tcPr>
          <w:p w14:paraId="4C1054BB" w14:textId="77777777" w:rsidR="00195041" w:rsidRPr="003D46C3" w:rsidRDefault="00195041" w:rsidP="00195041">
            <w:pPr>
              <w:tabs>
                <w:tab w:val="left" w:pos="1110"/>
              </w:tabs>
              <w:jc w:val="center"/>
            </w:pPr>
          </w:p>
          <w:p w14:paraId="10F761BC" w14:textId="3617D9EE" w:rsidR="00195041" w:rsidRPr="003D46C3" w:rsidRDefault="00195041" w:rsidP="00195041">
            <w:pPr>
              <w:tabs>
                <w:tab w:val="left" w:pos="1110"/>
              </w:tabs>
              <w:jc w:val="center"/>
            </w:pPr>
            <w:r w:rsidRPr="003D46C3">
              <w:t>4</w:t>
            </w:r>
          </w:p>
        </w:tc>
        <w:tc>
          <w:tcPr>
            <w:tcW w:w="4377" w:type="dxa"/>
            <w:tcBorders>
              <w:top w:val="single" w:sz="4" w:space="0" w:color="auto"/>
              <w:left w:val="single" w:sz="4" w:space="0" w:color="auto"/>
              <w:bottom w:val="single" w:sz="4" w:space="0" w:color="auto"/>
              <w:right w:val="single" w:sz="4" w:space="0" w:color="auto"/>
            </w:tcBorders>
            <w:hideMark/>
          </w:tcPr>
          <w:p w14:paraId="5E1DE7CA" w14:textId="29A849E8" w:rsidR="00195041" w:rsidRPr="003D46C3" w:rsidRDefault="00195041" w:rsidP="007D559C">
            <w:pPr>
              <w:tabs>
                <w:tab w:val="left" w:pos="1110"/>
              </w:tabs>
            </w:pPr>
            <w:r w:rsidRPr="003D46C3">
              <w:t>Внешние причины - 19 чел. (11,2%)</w:t>
            </w:r>
          </w:p>
          <w:p w14:paraId="3C521CCE" w14:textId="77777777" w:rsidR="00195041" w:rsidRPr="003D46C3" w:rsidRDefault="00195041" w:rsidP="007D559C">
            <w:pPr>
              <w:tabs>
                <w:tab w:val="left" w:pos="1110"/>
              </w:tabs>
            </w:pPr>
            <w:r w:rsidRPr="003D46C3">
              <w:rPr>
                <w:b/>
              </w:rPr>
              <w:t>1140,5 на 100т.н.</w:t>
            </w:r>
          </w:p>
        </w:tc>
        <w:tc>
          <w:tcPr>
            <w:tcW w:w="4536" w:type="dxa"/>
            <w:tcBorders>
              <w:top w:val="single" w:sz="4" w:space="0" w:color="auto"/>
              <w:left w:val="single" w:sz="4" w:space="0" w:color="auto"/>
              <w:bottom w:val="single" w:sz="4" w:space="0" w:color="auto"/>
              <w:right w:val="single" w:sz="4" w:space="0" w:color="auto"/>
            </w:tcBorders>
            <w:hideMark/>
          </w:tcPr>
          <w:p w14:paraId="3527DE4F" w14:textId="2C797203" w:rsidR="00195041" w:rsidRPr="003D46C3" w:rsidRDefault="00195041" w:rsidP="007D559C">
            <w:pPr>
              <w:tabs>
                <w:tab w:val="left" w:pos="1110"/>
              </w:tabs>
            </w:pPr>
            <w:r w:rsidRPr="003D46C3">
              <w:t>Болезни органов дыхания -18 чел. (8,4%)</w:t>
            </w:r>
          </w:p>
          <w:p w14:paraId="55883D83" w14:textId="77777777" w:rsidR="00195041" w:rsidRPr="003D46C3" w:rsidRDefault="00195041" w:rsidP="007D559C">
            <w:pPr>
              <w:tabs>
                <w:tab w:val="left" w:pos="1110"/>
              </w:tabs>
            </w:pPr>
            <w:r w:rsidRPr="003D46C3">
              <w:rPr>
                <w:b/>
              </w:rPr>
              <w:t>134,6 на 100т.н.</w:t>
            </w:r>
          </w:p>
        </w:tc>
      </w:tr>
    </w:tbl>
    <w:p w14:paraId="08DC39BF" w14:textId="77777777" w:rsidR="00195041" w:rsidRPr="003D46C3" w:rsidRDefault="00195041" w:rsidP="00195041">
      <w:pPr>
        <w:tabs>
          <w:tab w:val="left" w:pos="1110"/>
        </w:tabs>
        <w:rPr>
          <w:sz w:val="28"/>
          <w:szCs w:val="28"/>
        </w:rPr>
      </w:pPr>
    </w:p>
    <w:p w14:paraId="2FDB7E1E" w14:textId="3B537FB4" w:rsidR="00195041" w:rsidRPr="003D46C3" w:rsidRDefault="00195041" w:rsidP="00195041">
      <w:pPr>
        <w:tabs>
          <w:tab w:val="left" w:pos="1110"/>
        </w:tabs>
      </w:pPr>
      <w:r w:rsidRPr="003D46C3">
        <w:rPr>
          <w:sz w:val="28"/>
          <w:szCs w:val="28"/>
        </w:rPr>
        <w:tab/>
      </w:r>
      <w:r w:rsidRPr="003D46C3">
        <w:t>В районе число умерших превысило прошлогодний уровень смертности. Рост произошел за счет злокачественных новообразований, заболеваний органов дыхания, внешних причин.</w:t>
      </w:r>
    </w:p>
    <w:p w14:paraId="3271B4AE" w14:textId="77777777" w:rsidR="00195041" w:rsidRPr="003D46C3" w:rsidRDefault="00195041" w:rsidP="00195041">
      <w:pPr>
        <w:tabs>
          <w:tab w:val="left" w:pos="1110"/>
        </w:tabs>
      </w:pPr>
      <w:r w:rsidRPr="003D46C3">
        <w:rPr>
          <w:sz w:val="28"/>
          <w:szCs w:val="28"/>
        </w:rPr>
        <w:tab/>
      </w:r>
      <w:r w:rsidRPr="003D46C3">
        <w:t xml:space="preserve">Структура общей смертности в сравнении с 2023 г претерпела некоторые изменения: </w:t>
      </w:r>
    </w:p>
    <w:p w14:paraId="12822004" w14:textId="57A30D25" w:rsidR="00195041" w:rsidRPr="003D46C3" w:rsidRDefault="00195041" w:rsidP="00195041">
      <w:pPr>
        <w:tabs>
          <w:tab w:val="left" w:pos="1110"/>
        </w:tabs>
      </w:pPr>
      <w:r w:rsidRPr="003D46C3">
        <w:tab/>
        <w:t xml:space="preserve">- 1 место - стабильно занимают болезни системы кровообращения.  Снижение смертности по заболеваниям сердечно-сосудистой системы произошло за счет умерших от ишемической болезни сердца, 2 случая смерти мужчины старше трудоспособного возраста зарегистрирован от острого инфаркта миокарда. Смертность от цереброваскулярных болезней и инсультов имеет тенденцию к снижению.  </w:t>
      </w:r>
    </w:p>
    <w:p w14:paraId="5BA15665" w14:textId="77777777" w:rsidR="00195041" w:rsidRPr="003D46C3" w:rsidRDefault="00195041" w:rsidP="00195041">
      <w:pPr>
        <w:tabs>
          <w:tab w:val="left" w:pos="1110"/>
        </w:tabs>
      </w:pPr>
      <w:r w:rsidRPr="003D46C3">
        <w:rPr>
          <w:sz w:val="28"/>
          <w:szCs w:val="28"/>
        </w:rPr>
        <w:tab/>
      </w:r>
      <w:r w:rsidRPr="003D46C3">
        <w:t>- 2 место в текущем году заняли смертность от злокачественных новообразований и внешних причин. Основная доля умерших от злокачественных новообразований (82,2%) - лица пенсионного возраста, из них 12 женщин и 25 мужчин. В структуре преобладает рак легких, что обусловлено отсутствием врача онколога, недостаточно участковых терапевтов. Поэтому не выполняются некоторые целевые показатели онкологического раздела работы. Доля больных с выявленными злокачественными новообразованиями на 1-2 стадии – 48,6% (целевой-58,5%). Доля больных с злокачественными новообразованиями, выявленных активно - 22,9% (целевой-32,0%) за 2024 год;</w:t>
      </w:r>
    </w:p>
    <w:p w14:paraId="61604068" w14:textId="7C874238" w:rsidR="00195041" w:rsidRPr="003D46C3" w:rsidRDefault="00195041" w:rsidP="00195041">
      <w:pPr>
        <w:tabs>
          <w:tab w:val="left" w:pos="1110"/>
        </w:tabs>
      </w:pPr>
      <w:r w:rsidRPr="003D46C3">
        <w:tab/>
        <w:t>- на 3 месте смертность от внешних причин, которая  выросла в 1,2 раза за счет смерти от воздействия низкой температуры,  в холодные месяцы погибло 6 человек: 5 мужчин</w:t>
      </w:r>
      <w:r w:rsidR="006F7D8C" w:rsidRPr="003D46C3">
        <w:t xml:space="preserve"> </w:t>
      </w:r>
      <w:r w:rsidRPr="003D46C3">
        <w:t>(2 из них трудоспособного возраста) и 1 женщина</w:t>
      </w:r>
      <w:r w:rsidR="006F7D8C" w:rsidRPr="003D46C3">
        <w:t xml:space="preserve"> </w:t>
      </w:r>
      <w:r w:rsidRPr="003D46C3">
        <w:t>(</w:t>
      </w:r>
      <w:r w:rsidR="006F7D8C" w:rsidRPr="003D46C3">
        <w:t xml:space="preserve">9 месяцев </w:t>
      </w:r>
      <w:r w:rsidRPr="003D46C3">
        <w:t xml:space="preserve"> 2023</w:t>
      </w:r>
      <w:r w:rsidR="006F7D8C" w:rsidRPr="003D46C3">
        <w:t xml:space="preserve"> </w:t>
      </w:r>
      <w:r w:rsidRPr="003D46C3">
        <w:t>г</w:t>
      </w:r>
      <w:r w:rsidR="006F7D8C" w:rsidRPr="003D46C3">
        <w:t xml:space="preserve">ода </w:t>
      </w:r>
      <w:r w:rsidRPr="003D46C3">
        <w:t xml:space="preserve"> – замерзло 2 человека)</w:t>
      </w:r>
      <w:r w:rsidR="006F7D8C" w:rsidRPr="003D46C3">
        <w:t xml:space="preserve">; </w:t>
      </w:r>
    </w:p>
    <w:p w14:paraId="4493D0BD" w14:textId="4C2E35D5" w:rsidR="00195041" w:rsidRPr="003D46C3" w:rsidRDefault="006F7D8C" w:rsidP="00195041">
      <w:pPr>
        <w:tabs>
          <w:tab w:val="left" w:pos="1110"/>
        </w:tabs>
        <w:rPr>
          <w:b/>
        </w:rPr>
      </w:pPr>
      <w:r w:rsidRPr="003D46C3">
        <w:tab/>
        <w:t>- н</w:t>
      </w:r>
      <w:r w:rsidR="00195041" w:rsidRPr="003D46C3">
        <w:t xml:space="preserve">а 4 </w:t>
      </w:r>
      <w:r w:rsidRPr="003D46C3">
        <w:t>месте смертность</w:t>
      </w:r>
      <w:r w:rsidR="00195041" w:rsidRPr="003D46C3">
        <w:t xml:space="preserve"> от заболеваний органов дыхания </w:t>
      </w:r>
    </w:p>
    <w:p w14:paraId="3EA5A763" w14:textId="195E143E" w:rsidR="00195041" w:rsidRPr="003D46C3" w:rsidRDefault="00195041" w:rsidP="00195041">
      <w:r w:rsidRPr="003D46C3">
        <w:rPr>
          <w:b/>
        </w:rPr>
        <w:t xml:space="preserve">       Смертность лиц трудоспособного возраста</w:t>
      </w:r>
      <w:r w:rsidRPr="003D46C3">
        <w:t xml:space="preserve"> выше показателя 2023 года и составляет 6,1 на 1000 лиц трудоспособного возраста. В абсолютных цифрах 54 и 50 </w:t>
      </w:r>
      <w:r w:rsidR="006F7D8C" w:rsidRPr="003D46C3">
        <w:t>человек соответственно</w:t>
      </w:r>
      <w:r w:rsidRPr="003D46C3">
        <w:t>. Традиционно большую часть умерших в трудоспособном возрасте составляют мужчины – 90,7% (49 человек).</w:t>
      </w:r>
    </w:p>
    <w:p w14:paraId="7AF63DE3" w14:textId="43AEFD38" w:rsidR="00195041" w:rsidRPr="003D46C3" w:rsidRDefault="00195041" w:rsidP="00195041">
      <w:pPr>
        <w:ind w:firstLine="708"/>
        <w:jc w:val="center"/>
        <w:rPr>
          <w:b/>
        </w:rPr>
      </w:pPr>
      <w:r w:rsidRPr="003D46C3">
        <w:rPr>
          <w:b/>
        </w:rPr>
        <w:t>Структура смертности</w:t>
      </w:r>
      <w:r w:rsidR="006F7D8C" w:rsidRPr="003D46C3">
        <w:rPr>
          <w:b/>
        </w:rPr>
        <w:t xml:space="preserve"> лиц трудоспособного возраста</w:t>
      </w:r>
    </w:p>
    <w:tbl>
      <w:tblPr>
        <w:tblW w:w="97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4252"/>
        <w:gridCol w:w="4394"/>
      </w:tblGrid>
      <w:tr w:rsidR="003D46C3" w:rsidRPr="003D46C3" w14:paraId="52F8CA1E" w14:textId="77777777" w:rsidTr="006F7D8C">
        <w:tc>
          <w:tcPr>
            <w:tcW w:w="1134" w:type="dxa"/>
          </w:tcPr>
          <w:p w14:paraId="53B132FC" w14:textId="77777777" w:rsidR="00195041" w:rsidRPr="003D46C3" w:rsidRDefault="00195041" w:rsidP="007D559C"/>
        </w:tc>
        <w:tc>
          <w:tcPr>
            <w:tcW w:w="4252" w:type="dxa"/>
          </w:tcPr>
          <w:p w14:paraId="4FFDE1C3" w14:textId="78DA5305" w:rsidR="00195041" w:rsidRPr="003D46C3" w:rsidRDefault="006F7D8C" w:rsidP="007D559C">
            <w:pPr>
              <w:jc w:val="center"/>
            </w:pPr>
            <w:r w:rsidRPr="003D46C3">
              <w:t xml:space="preserve">9 месяцев </w:t>
            </w:r>
            <w:r w:rsidR="00195041" w:rsidRPr="003D46C3">
              <w:t>2024 год</w:t>
            </w:r>
            <w:r w:rsidRPr="003D46C3">
              <w:t>а</w:t>
            </w:r>
          </w:p>
        </w:tc>
        <w:tc>
          <w:tcPr>
            <w:tcW w:w="4394" w:type="dxa"/>
          </w:tcPr>
          <w:p w14:paraId="59CAC51D" w14:textId="21F8F6CC" w:rsidR="00195041" w:rsidRPr="003D46C3" w:rsidRDefault="006F7D8C" w:rsidP="007D559C">
            <w:pPr>
              <w:jc w:val="center"/>
            </w:pPr>
            <w:r w:rsidRPr="003D46C3">
              <w:t xml:space="preserve">9 месяцев </w:t>
            </w:r>
            <w:r w:rsidR="00195041" w:rsidRPr="003D46C3">
              <w:t>2023</w:t>
            </w:r>
            <w:r w:rsidRPr="003D46C3">
              <w:t xml:space="preserve"> </w:t>
            </w:r>
            <w:r w:rsidR="00195041" w:rsidRPr="003D46C3">
              <w:t>год</w:t>
            </w:r>
            <w:r w:rsidRPr="003D46C3">
              <w:t>а</w:t>
            </w:r>
          </w:p>
        </w:tc>
      </w:tr>
      <w:tr w:rsidR="003D46C3" w:rsidRPr="003D46C3" w14:paraId="64932748" w14:textId="77777777" w:rsidTr="006F7D8C">
        <w:trPr>
          <w:trHeight w:val="590"/>
        </w:trPr>
        <w:tc>
          <w:tcPr>
            <w:tcW w:w="1134" w:type="dxa"/>
          </w:tcPr>
          <w:p w14:paraId="2D6EBFE9" w14:textId="77777777" w:rsidR="00195041" w:rsidRPr="003D46C3" w:rsidRDefault="00195041" w:rsidP="007D559C">
            <w:pPr>
              <w:jc w:val="center"/>
            </w:pPr>
            <w:r w:rsidRPr="003D46C3">
              <w:rPr>
                <w:lang w:val="en-US"/>
              </w:rPr>
              <w:t>I</w:t>
            </w:r>
            <w:r w:rsidRPr="003D46C3">
              <w:t xml:space="preserve"> место</w:t>
            </w:r>
          </w:p>
        </w:tc>
        <w:tc>
          <w:tcPr>
            <w:tcW w:w="4252" w:type="dxa"/>
          </w:tcPr>
          <w:p w14:paraId="0CC50D69" w14:textId="28043167" w:rsidR="00195041" w:rsidRPr="003D46C3" w:rsidRDefault="00195041" w:rsidP="007D559C">
            <w:r w:rsidRPr="003D46C3">
              <w:t xml:space="preserve"> травмы, отравления и несчастные </w:t>
            </w:r>
            <w:r w:rsidR="006F7D8C" w:rsidRPr="003D46C3">
              <w:t>случаи – 14</w:t>
            </w:r>
            <w:r w:rsidRPr="003D46C3">
              <w:t xml:space="preserve"> чел</w:t>
            </w:r>
            <w:r w:rsidR="006F7D8C" w:rsidRPr="003D46C3">
              <w:t>.</w:t>
            </w:r>
            <w:r w:rsidRPr="003D46C3">
              <w:t xml:space="preserve"> –25,9%</w:t>
            </w:r>
          </w:p>
        </w:tc>
        <w:tc>
          <w:tcPr>
            <w:tcW w:w="4394" w:type="dxa"/>
          </w:tcPr>
          <w:p w14:paraId="7EA03EB8" w14:textId="546E99BA" w:rsidR="00195041" w:rsidRPr="003D46C3" w:rsidRDefault="00195041" w:rsidP="007D559C">
            <w:r w:rsidRPr="003D46C3">
              <w:t xml:space="preserve">Болезни системы кровообращения </w:t>
            </w:r>
            <w:r w:rsidR="006F7D8C" w:rsidRPr="003D46C3">
              <w:t>– 13</w:t>
            </w:r>
            <w:r w:rsidRPr="003D46C3">
              <w:t xml:space="preserve"> чел</w:t>
            </w:r>
            <w:r w:rsidR="006F7D8C" w:rsidRPr="003D46C3">
              <w:t>.</w:t>
            </w:r>
            <w:r w:rsidRPr="003D46C3">
              <w:t xml:space="preserve"> –26,0%</w:t>
            </w:r>
          </w:p>
        </w:tc>
      </w:tr>
      <w:tr w:rsidR="003D46C3" w:rsidRPr="003D46C3" w14:paraId="21ABBDCF" w14:textId="77777777" w:rsidTr="006F7D8C">
        <w:tc>
          <w:tcPr>
            <w:tcW w:w="1134" w:type="dxa"/>
          </w:tcPr>
          <w:p w14:paraId="7C56DA88" w14:textId="77777777" w:rsidR="00195041" w:rsidRPr="003D46C3" w:rsidRDefault="00195041" w:rsidP="007D559C">
            <w:pPr>
              <w:jc w:val="center"/>
            </w:pPr>
            <w:r w:rsidRPr="003D46C3">
              <w:rPr>
                <w:lang w:val="en-US"/>
              </w:rPr>
              <w:t>II</w:t>
            </w:r>
            <w:r w:rsidRPr="003D46C3">
              <w:t xml:space="preserve"> место</w:t>
            </w:r>
          </w:p>
        </w:tc>
        <w:tc>
          <w:tcPr>
            <w:tcW w:w="4252" w:type="dxa"/>
          </w:tcPr>
          <w:p w14:paraId="2B0A8A65" w14:textId="0CD0CE3F" w:rsidR="00195041" w:rsidRPr="003D46C3" w:rsidRDefault="00195041" w:rsidP="007D559C">
            <w:r w:rsidRPr="003D46C3">
              <w:t xml:space="preserve">Болезни системы кровообращения </w:t>
            </w:r>
            <w:r w:rsidR="006F7D8C" w:rsidRPr="003D46C3">
              <w:t xml:space="preserve">– 12 </w:t>
            </w:r>
            <w:r w:rsidRPr="003D46C3">
              <w:t>чел</w:t>
            </w:r>
            <w:r w:rsidR="006F7D8C" w:rsidRPr="003D46C3">
              <w:t>.</w:t>
            </w:r>
            <w:r w:rsidRPr="003D46C3">
              <w:t xml:space="preserve"> –22,2%</w:t>
            </w:r>
          </w:p>
        </w:tc>
        <w:tc>
          <w:tcPr>
            <w:tcW w:w="4394" w:type="dxa"/>
          </w:tcPr>
          <w:p w14:paraId="4E6C0940" w14:textId="68EECA10" w:rsidR="00195041" w:rsidRPr="003D46C3" w:rsidRDefault="00195041" w:rsidP="007D559C">
            <w:r w:rsidRPr="003D46C3">
              <w:t xml:space="preserve">Травмы, отравления и несчастные </w:t>
            </w:r>
            <w:r w:rsidR="006F7D8C" w:rsidRPr="003D46C3">
              <w:t>случаи –</w:t>
            </w:r>
            <w:r w:rsidRPr="003D46C3">
              <w:t xml:space="preserve"> 12</w:t>
            </w:r>
            <w:r w:rsidR="006F7D8C" w:rsidRPr="003D46C3">
              <w:t xml:space="preserve"> </w:t>
            </w:r>
            <w:r w:rsidRPr="003D46C3">
              <w:t>чел</w:t>
            </w:r>
            <w:r w:rsidR="006F7D8C" w:rsidRPr="003D46C3">
              <w:t>.</w:t>
            </w:r>
            <w:r w:rsidRPr="003D46C3">
              <w:t xml:space="preserve"> –24,0%</w:t>
            </w:r>
          </w:p>
        </w:tc>
      </w:tr>
      <w:tr w:rsidR="003D46C3" w:rsidRPr="003D46C3" w14:paraId="54DDDF7B" w14:textId="77777777" w:rsidTr="006F7D8C">
        <w:trPr>
          <w:trHeight w:val="529"/>
        </w:trPr>
        <w:tc>
          <w:tcPr>
            <w:tcW w:w="1134" w:type="dxa"/>
          </w:tcPr>
          <w:p w14:paraId="549D74B5" w14:textId="77777777" w:rsidR="00195041" w:rsidRPr="003D46C3" w:rsidRDefault="00195041" w:rsidP="007D559C">
            <w:pPr>
              <w:jc w:val="center"/>
            </w:pPr>
            <w:r w:rsidRPr="003D46C3">
              <w:rPr>
                <w:lang w:val="en-US"/>
              </w:rPr>
              <w:t>III</w:t>
            </w:r>
            <w:r w:rsidRPr="003D46C3">
              <w:t xml:space="preserve"> место</w:t>
            </w:r>
          </w:p>
        </w:tc>
        <w:tc>
          <w:tcPr>
            <w:tcW w:w="4252" w:type="dxa"/>
          </w:tcPr>
          <w:p w14:paraId="37931AAC" w14:textId="50F04A8B" w:rsidR="00195041" w:rsidRPr="003D46C3" w:rsidRDefault="00195041" w:rsidP="007D559C">
            <w:r w:rsidRPr="003D46C3">
              <w:t>Злокачественные новообразования – 8 чел</w:t>
            </w:r>
            <w:r w:rsidR="006F7D8C" w:rsidRPr="003D46C3">
              <w:t>.</w:t>
            </w:r>
            <w:r w:rsidRPr="003D46C3">
              <w:t xml:space="preserve"> –14,8% </w:t>
            </w:r>
            <w:r w:rsidR="006F7D8C" w:rsidRPr="003D46C3">
              <w:t>и болезни</w:t>
            </w:r>
            <w:r w:rsidRPr="003D46C3">
              <w:t xml:space="preserve"> органов пищеварения – 8 чел</w:t>
            </w:r>
            <w:r w:rsidR="006F7D8C" w:rsidRPr="003D46C3">
              <w:t>.</w:t>
            </w:r>
            <w:r w:rsidRPr="003D46C3">
              <w:t xml:space="preserve"> –14,8%  </w:t>
            </w:r>
          </w:p>
        </w:tc>
        <w:tc>
          <w:tcPr>
            <w:tcW w:w="4394" w:type="dxa"/>
          </w:tcPr>
          <w:p w14:paraId="217306F0" w14:textId="2BCAC2C5" w:rsidR="00195041" w:rsidRPr="003D46C3" w:rsidRDefault="00195041" w:rsidP="007D559C">
            <w:r w:rsidRPr="003D46C3">
              <w:t>Болезни органов пищеварения</w:t>
            </w:r>
            <w:r w:rsidRPr="003D46C3">
              <w:rPr>
                <w:lang w:val="en-US"/>
              </w:rPr>
              <w:t xml:space="preserve"> </w:t>
            </w:r>
            <w:r w:rsidRPr="003D46C3">
              <w:t>– 7 чел</w:t>
            </w:r>
            <w:r w:rsidR="006F7D8C" w:rsidRPr="003D46C3">
              <w:t>.</w:t>
            </w:r>
            <w:r w:rsidRPr="003D46C3">
              <w:t xml:space="preserve"> –14,0%  </w:t>
            </w:r>
          </w:p>
        </w:tc>
      </w:tr>
    </w:tbl>
    <w:p w14:paraId="5ED357A9" w14:textId="77777777" w:rsidR="00195041" w:rsidRPr="003D46C3" w:rsidRDefault="00195041" w:rsidP="00195041">
      <w:pPr>
        <w:tabs>
          <w:tab w:val="left" w:pos="1110"/>
        </w:tabs>
      </w:pPr>
      <w:r w:rsidRPr="003D46C3">
        <w:t xml:space="preserve">   </w:t>
      </w:r>
    </w:p>
    <w:p w14:paraId="43678C11" w14:textId="386D358C" w:rsidR="006F7D8C" w:rsidRPr="003D46C3" w:rsidRDefault="00195041" w:rsidP="00195041">
      <w:pPr>
        <w:tabs>
          <w:tab w:val="left" w:pos="1110"/>
        </w:tabs>
      </w:pPr>
      <w:r w:rsidRPr="003D46C3">
        <w:t xml:space="preserve"> </w:t>
      </w:r>
      <w:r w:rsidR="006F7D8C" w:rsidRPr="003D46C3">
        <w:tab/>
      </w:r>
      <w:r w:rsidRPr="003D46C3">
        <w:t>В структуре смертности лиц трудоспособного возраста в текущем году на</w:t>
      </w:r>
      <w:r w:rsidR="006F7D8C" w:rsidRPr="003D46C3">
        <w:t xml:space="preserve">: </w:t>
      </w:r>
    </w:p>
    <w:p w14:paraId="3A329A85" w14:textId="77777777" w:rsidR="006F7D8C" w:rsidRPr="003D46C3" w:rsidRDefault="006F7D8C" w:rsidP="00195041">
      <w:pPr>
        <w:tabs>
          <w:tab w:val="left" w:pos="1110"/>
        </w:tabs>
      </w:pPr>
      <w:r w:rsidRPr="003D46C3">
        <w:tab/>
        <w:t xml:space="preserve">- </w:t>
      </w:r>
      <w:r w:rsidR="00195041" w:rsidRPr="003D46C3">
        <w:t xml:space="preserve"> 1 </w:t>
      </w:r>
      <w:r w:rsidRPr="003D46C3">
        <w:t>месте смертность</w:t>
      </w:r>
      <w:r w:rsidR="00195041" w:rsidRPr="003D46C3">
        <w:t xml:space="preserve"> от внешних причин</w:t>
      </w:r>
      <w:r w:rsidRPr="003D46C3">
        <w:t>;</w:t>
      </w:r>
    </w:p>
    <w:p w14:paraId="04387C86" w14:textId="175BCBA9" w:rsidR="006F7D8C" w:rsidRPr="003D46C3" w:rsidRDefault="006F7D8C" w:rsidP="00195041">
      <w:pPr>
        <w:tabs>
          <w:tab w:val="left" w:pos="1110"/>
        </w:tabs>
      </w:pPr>
      <w:r w:rsidRPr="003D46C3">
        <w:tab/>
        <w:t>-  2</w:t>
      </w:r>
      <w:r w:rsidR="00195041" w:rsidRPr="003D46C3">
        <w:t xml:space="preserve"> месте болезни системы кровообращения</w:t>
      </w:r>
      <w:r w:rsidRPr="003D46C3">
        <w:t xml:space="preserve">; </w:t>
      </w:r>
    </w:p>
    <w:p w14:paraId="15DBF28F" w14:textId="77777777" w:rsidR="006F7D8C" w:rsidRPr="003D46C3" w:rsidRDefault="006F7D8C" w:rsidP="00195041">
      <w:pPr>
        <w:tabs>
          <w:tab w:val="left" w:pos="1110"/>
        </w:tabs>
      </w:pPr>
      <w:r w:rsidRPr="003D46C3">
        <w:tab/>
        <w:t>- 3</w:t>
      </w:r>
      <w:r w:rsidR="00195041" w:rsidRPr="003D46C3">
        <w:t xml:space="preserve"> месте смертность от злокачественных новообразовани</w:t>
      </w:r>
      <w:r w:rsidRPr="003D46C3">
        <w:t>й</w:t>
      </w:r>
      <w:r w:rsidR="00195041" w:rsidRPr="003D46C3">
        <w:t xml:space="preserve"> и болезней органов пищеварения. </w:t>
      </w:r>
    </w:p>
    <w:p w14:paraId="6CD6D066" w14:textId="31F511CC" w:rsidR="00195041" w:rsidRPr="003D46C3" w:rsidRDefault="006F7D8C" w:rsidP="00195041">
      <w:pPr>
        <w:tabs>
          <w:tab w:val="left" w:pos="1110"/>
        </w:tabs>
      </w:pPr>
      <w:r w:rsidRPr="003D46C3">
        <w:tab/>
        <w:t>По итогам 9 месяцев 2024 года отмечается</w:t>
      </w:r>
      <w:r w:rsidR="00195041" w:rsidRPr="003D46C3">
        <w:t xml:space="preserve"> снижение смертности от </w:t>
      </w:r>
      <w:r w:rsidRPr="003D46C3">
        <w:t>болезней системы кровообращения</w:t>
      </w:r>
      <w:r w:rsidR="00195041" w:rsidRPr="003D46C3">
        <w:t xml:space="preserve">. Выросла смертность от заболеваний органов дыхания, нервной системы и </w:t>
      </w:r>
      <w:r w:rsidRPr="003D46C3">
        <w:t>злокачественных новообразований.</w:t>
      </w:r>
    </w:p>
    <w:p w14:paraId="610B2624" w14:textId="1397ADD4" w:rsidR="00195041" w:rsidRPr="003D46C3" w:rsidRDefault="006F7D8C" w:rsidP="00195041">
      <w:pPr>
        <w:tabs>
          <w:tab w:val="left" w:pos="1110"/>
        </w:tabs>
      </w:pPr>
      <w:r w:rsidRPr="003D46C3">
        <w:rPr>
          <w:sz w:val="28"/>
          <w:szCs w:val="28"/>
        </w:rPr>
        <w:tab/>
      </w:r>
      <w:r w:rsidR="00195041" w:rsidRPr="003D46C3">
        <w:t>За 9 месяцев</w:t>
      </w:r>
      <w:r w:rsidRPr="003D46C3">
        <w:t xml:space="preserve"> 2024 года зарегистрирован 1</w:t>
      </w:r>
      <w:r w:rsidR="00195041" w:rsidRPr="003D46C3">
        <w:t xml:space="preserve"> </w:t>
      </w:r>
      <w:r w:rsidRPr="003D46C3">
        <w:t>случай младенческой</w:t>
      </w:r>
      <w:r w:rsidR="00195041" w:rsidRPr="003D46C3">
        <w:t xml:space="preserve"> смертности и 1 случай детской смертности.</w:t>
      </w:r>
    </w:p>
    <w:p w14:paraId="7ED680C3" w14:textId="42BCE3E7" w:rsidR="006F7D8C" w:rsidRPr="003D46C3" w:rsidRDefault="006F7D8C" w:rsidP="006F7D8C">
      <w:pPr>
        <w:ind w:firstLine="709"/>
        <w:jc w:val="center"/>
        <w:rPr>
          <w:b/>
        </w:rPr>
      </w:pPr>
      <w:r w:rsidRPr="003D46C3">
        <w:rPr>
          <w:b/>
        </w:rPr>
        <w:t>Заболеваемость</w:t>
      </w:r>
    </w:p>
    <w:p w14:paraId="4F946DC4" w14:textId="3C38F487" w:rsidR="000B2EE4" w:rsidRPr="003D46C3" w:rsidRDefault="006F7D8C" w:rsidP="006F7D8C">
      <w:pPr>
        <w:ind w:firstLine="708"/>
        <w:contextualSpacing/>
      </w:pPr>
      <w:r w:rsidRPr="003D46C3">
        <w:lastRenderedPageBreak/>
        <w:t>В отчетном году уровень общей заболеваемости вырос в сравнении с аналогичным периодом 2023 года и  составил  925,0 на 1 тыс</w:t>
      </w:r>
      <w:r w:rsidR="005171DF" w:rsidRPr="003D46C3">
        <w:t>.</w:t>
      </w:r>
      <w:r w:rsidRPr="003D46C3">
        <w:t xml:space="preserve"> населения (9 месяцев 2023 года – 860,0),  первичная заболеваемость выросла до 422</w:t>
      </w:r>
      <w:r w:rsidR="005171DF" w:rsidRPr="003D46C3">
        <w:t>,</w:t>
      </w:r>
      <w:r w:rsidRPr="003D46C3">
        <w:t>4 на 1 тыс. населения (9 месяцев 2023 года – 327,6). Рост общей заболеваемости небольшой и составил 7</w:t>
      </w:r>
      <w:r w:rsidR="000B2EE4" w:rsidRPr="003D46C3">
        <w:t>,</w:t>
      </w:r>
      <w:r w:rsidRPr="003D46C3">
        <w:t>5%, первичной – 28,9%.</w:t>
      </w:r>
    </w:p>
    <w:p w14:paraId="29611DC2" w14:textId="3537FF76" w:rsidR="000B2EE4" w:rsidRPr="003D46C3" w:rsidRDefault="006F7D8C" w:rsidP="006F7D8C">
      <w:pPr>
        <w:ind w:firstLine="708"/>
        <w:contextualSpacing/>
      </w:pPr>
      <w:r w:rsidRPr="003D46C3">
        <w:t xml:space="preserve"> В структуре общей заболеваемости</w:t>
      </w:r>
      <w:r w:rsidR="000B2EE4" w:rsidRPr="003D46C3">
        <w:t xml:space="preserve">: </w:t>
      </w:r>
    </w:p>
    <w:p w14:paraId="7F152A67" w14:textId="1A5640E7" w:rsidR="000B2EE4" w:rsidRPr="003D46C3" w:rsidRDefault="000B2EE4" w:rsidP="006F7D8C">
      <w:pPr>
        <w:ind w:firstLine="708"/>
        <w:contextualSpacing/>
      </w:pPr>
      <w:r w:rsidRPr="003D46C3">
        <w:t>-</w:t>
      </w:r>
      <w:r w:rsidR="006F7D8C" w:rsidRPr="003D46C3">
        <w:t xml:space="preserve"> на 1 месте </w:t>
      </w:r>
      <w:r w:rsidRPr="003D46C3">
        <w:t>- болезни</w:t>
      </w:r>
      <w:r w:rsidR="006F7D8C" w:rsidRPr="003D46C3">
        <w:t xml:space="preserve"> органов дыхания</w:t>
      </w:r>
      <w:r w:rsidRPr="003D46C3">
        <w:t>;</w:t>
      </w:r>
    </w:p>
    <w:p w14:paraId="6134951C" w14:textId="77777777" w:rsidR="000B2EE4" w:rsidRPr="003D46C3" w:rsidRDefault="000B2EE4" w:rsidP="006F7D8C">
      <w:pPr>
        <w:ind w:firstLine="708"/>
        <w:contextualSpacing/>
      </w:pPr>
      <w:r w:rsidRPr="003D46C3">
        <w:t>-</w:t>
      </w:r>
      <w:r w:rsidR="006F7D8C" w:rsidRPr="003D46C3">
        <w:t>на 2 месте - болезни системы кровообращения</w:t>
      </w:r>
      <w:r w:rsidRPr="003D46C3">
        <w:t xml:space="preserve">; </w:t>
      </w:r>
    </w:p>
    <w:p w14:paraId="7248C5B0" w14:textId="77777777" w:rsidR="000B2EE4" w:rsidRPr="003D46C3" w:rsidRDefault="000B2EE4" w:rsidP="006F7D8C">
      <w:pPr>
        <w:ind w:firstLine="708"/>
        <w:contextualSpacing/>
      </w:pPr>
      <w:r w:rsidRPr="003D46C3">
        <w:t xml:space="preserve">- </w:t>
      </w:r>
      <w:r w:rsidR="006F7D8C" w:rsidRPr="003D46C3">
        <w:t xml:space="preserve">на 3 месте- болезни костно-мышечной системы. </w:t>
      </w:r>
    </w:p>
    <w:p w14:paraId="0616C137" w14:textId="64002BA5" w:rsidR="006F7D8C" w:rsidRPr="003D46C3" w:rsidRDefault="006F7D8C" w:rsidP="006F7D8C">
      <w:pPr>
        <w:ind w:firstLine="708"/>
        <w:contextualSpacing/>
      </w:pPr>
      <w:r w:rsidRPr="003D46C3">
        <w:t xml:space="preserve"> В общей заболеваемости отмечается рост инфекционных заболеваний, болезней нервной и дыхательной систем, </w:t>
      </w:r>
      <w:r w:rsidR="000B2EE4" w:rsidRPr="003D46C3">
        <w:t>болезней системы кровообращения</w:t>
      </w:r>
      <w:r w:rsidRPr="003D46C3">
        <w:t xml:space="preserve">, </w:t>
      </w:r>
      <w:r w:rsidR="000B2EE4" w:rsidRPr="003D46C3">
        <w:t>кардиометаболического синдрома</w:t>
      </w:r>
      <w:r w:rsidRPr="003D46C3">
        <w:t xml:space="preserve">, </w:t>
      </w:r>
      <w:r w:rsidR="000B2EE4" w:rsidRPr="003D46C3">
        <w:t>мукополисахаридоза</w:t>
      </w:r>
      <w:r w:rsidRPr="003D46C3">
        <w:t xml:space="preserve">, травмы и отравления.   Снизились </w:t>
      </w:r>
      <w:r w:rsidR="000B2EE4" w:rsidRPr="003D46C3">
        <w:t xml:space="preserve">заболеваемость от </w:t>
      </w:r>
      <w:r w:rsidRPr="003D46C3">
        <w:t>новообразовани</w:t>
      </w:r>
      <w:r w:rsidR="000B2EE4" w:rsidRPr="003D46C3">
        <w:t>й</w:t>
      </w:r>
      <w:r w:rsidRPr="003D46C3">
        <w:t>, болезни эндокринной системы и расстройства питания и нарушения обмена веществ.</w:t>
      </w:r>
    </w:p>
    <w:p w14:paraId="37B0F6C8" w14:textId="77777777" w:rsidR="00903AB0" w:rsidRPr="003D46C3" w:rsidRDefault="006F7D8C" w:rsidP="006F7D8C">
      <w:pPr>
        <w:contextualSpacing/>
      </w:pPr>
      <w:r w:rsidRPr="003D46C3">
        <w:t xml:space="preserve"> </w:t>
      </w:r>
      <w:r w:rsidR="000B2EE4" w:rsidRPr="003D46C3">
        <w:tab/>
      </w:r>
      <w:r w:rsidRPr="003D46C3">
        <w:t>В структуре первичной заболеваемости</w:t>
      </w:r>
      <w:r w:rsidR="00903AB0" w:rsidRPr="003D46C3">
        <w:t>:</w:t>
      </w:r>
    </w:p>
    <w:p w14:paraId="07CCB289" w14:textId="1C1D1E7F" w:rsidR="00903AB0" w:rsidRPr="003D46C3" w:rsidRDefault="00903AB0" w:rsidP="00903AB0">
      <w:pPr>
        <w:ind w:firstLine="708"/>
        <w:contextualSpacing/>
      </w:pPr>
      <w:r w:rsidRPr="003D46C3">
        <w:t>-</w:t>
      </w:r>
      <w:r w:rsidR="006F7D8C" w:rsidRPr="003D46C3">
        <w:t xml:space="preserve"> на 1 месте </w:t>
      </w:r>
      <w:r w:rsidRPr="003D46C3">
        <w:t>- болезни</w:t>
      </w:r>
      <w:r w:rsidR="006F7D8C" w:rsidRPr="003D46C3">
        <w:t xml:space="preserve"> органов дыхания</w:t>
      </w:r>
      <w:r w:rsidRPr="003D46C3">
        <w:t>;</w:t>
      </w:r>
    </w:p>
    <w:p w14:paraId="4957EDC9" w14:textId="77777777" w:rsidR="00903AB0" w:rsidRPr="003D46C3" w:rsidRDefault="00903AB0" w:rsidP="00903AB0">
      <w:pPr>
        <w:ind w:firstLine="708"/>
        <w:contextualSpacing/>
      </w:pPr>
      <w:r w:rsidRPr="003D46C3">
        <w:t>-</w:t>
      </w:r>
      <w:r w:rsidR="006F7D8C" w:rsidRPr="003D46C3">
        <w:t xml:space="preserve"> на 2 месте – травмы и отравления</w:t>
      </w:r>
      <w:r w:rsidRPr="003D46C3">
        <w:t>;</w:t>
      </w:r>
    </w:p>
    <w:p w14:paraId="31665F22" w14:textId="58E06C48" w:rsidR="00903AB0" w:rsidRPr="003D46C3" w:rsidRDefault="00903AB0" w:rsidP="00903AB0">
      <w:pPr>
        <w:ind w:firstLine="708"/>
        <w:contextualSpacing/>
      </w:pPr>
      <w:r w:rsidRPr="003D46C3">
        <w:t>-</w:t>
      </w:r>
      <w:r w:rsidR="006F7D8C" w:rsidRPr="003D46C3">
        <w:t xml:space="preserve"> на 3 месте</w:t>
      </w:r>
      <w:r w:rsidRPr="003D46C3">
        <w:t xml:space="preserve"> </w:t>
      </w:r>
      <w:r w:rsidR="006F7D8C" w:rsidRPr="003D46C3">
        <w:t xml:space="preserve">- болезни кожи. </w:t>
      </w:r>
    </w:p>
    <w:p w14:paraId="31FEFE93" w14:textId="3DF4252D" w:rsidR="006F7D8C" w:rsidRPr="003D46C3" w:rsidRDefault="006F7D8C" w:rsidP="00903AB0">
      <w:pPr>
        <w:ind w:firstLine="708"/>
        <w:contextualSpacing/>
      </w:pPr>
      <w:r w:rsidRPr="003D46C3">
        <w:t xml:space="preserve"> В первичной заболеваемости </w:t>
      </w:r>
      <w:r w:rsidR="00903AB0" w:rsidRPr="003D46C3">
        <w:t xml:space="preserve">отмечается </w:t>
      </w:r>
      <w:r w:rsidRPr="003D46C3">
        <w:t xml:space="preserve">рост за счет болезней органов дыхания, болезни кожи и подкожной клетчатки. </w:t>
      </w:r>
    </w:p>
    <w:p w14:paraId="1E790B98" w14:textId="7FE2C671" w:rsidR="006F7D8C" w:rsidRPr="003D46C3" w:rsidRDefault="006F7D8C" w:rsidP="00903AB0">
      <w:pPr>
        <w:ind w:firstLine="708"/>
      </w:pPr>
      <w:r w:rsidRPr="003D46C3">
        <w:t xml:space="preserve">Отмечается рост </w:t>
      </w:r>
      <w:r w:rsidR="00903AB0" w:rsidRPr="003D46C3">
        <w:t>первичной онкологической заболеваемости</w:t>
      </w:r>
      <w:r w:rsidRPr="003D46C3">
        <w:t xml:space="preserve"> в сравнении с </w:t>
      </w:r>
      <w:r w:rsidR="00903AB0" w:rsidRPr="003D46C3">
        <w:t xml:space="preserve">аналогичным периодом </w:t>
      </w:r>
      <w:r w:rsidRPr="003D46C3">
        <w:t>2023 год</w:t>
      </w:r>
      <w:r w:rsidR="00903AB0" w:rsidRPr="003D46C3">
        <w:t>а</w:t>
      </w:r>
      <w:r w:rsidRPr="003D46C3">
        <w:t xml:space="preserve">. Вновь выявленных со злокачественным течением заболевания 82 человек.   В текущем году </w:t>
      </w:r>
      <w:r w:rsidR="00903AB0" w:rsidRPr="003D46C3">
        <w:t>активно выявлено</w:t>
      </w:r>
      <w:r w:rsidRPr="003D46C3">
        <w:t xml:space="preserve"> при профилактических осмотрах – 19 человека.  Но на ранних стадиях выявлено 50% (</w:t>
      </w:r>
      <w:r w:rsidR="00903AB0" w:rsidRPr="003D46C3">
        <w:t>9 месяцев 2023 года –</w:t>
      </w:r>
      <w:r w:rsidRPr="003D46C3">
        <w:t xml:space="preserve"> 33</w:t>
      </w:r>
      <w:r w:rsidR="00903AB0" w:rsidRPr="003D46C3">
        <w:t>,</w:t>
      </w:r>
      <w:r w:rsidRPr="003D46C3">
        <w:t>3%), что немного ниже нормативного показателя (норматив 58</w:t>
      </w:r>
      <w:r w:rsidR="00903AB0" w:rsidRPr="003D46C3">
        <w:t>,</w:t>
      </w:r>
      <w:r w:rsidRPr="003D46C3">
        <w:t>5-61</w:t>
      </w:r>
      <w:r w:rsidR="00903AB0" w:rsidRPr="003D46C3">
        <w:t>,</w:t>
      </w:r>
      <w:r w:rsidRPr="003D46C3">
        <w:t xml:space="preserve">0%). </w:t>
      </w:r>
    </w:p>
    <w:p w14:paraId="029C7A37" w14:textId="65C42CFD" w:rsidR="00F971AB" w:rsidRPr="003D46C3" w:rsidRDefault="006F7D8C" w:rsidP="00903AB0">
      <w:pPr>
        <w:pStyle w:val="14"/>
        <w:ind w:firstLine="708"/>
        <w:jc w:val="both"/>
        <w:rPr>
          <w:rFonts w:ascii="Times New Roman" w:hAnsi="Times New Roman"/>
          <w:sz w:val="24"/>
          <w:szCs w:val="24"/>
        </w:rPr>
      </w:pPr>
      <w:r w:rsidRPr="003D46C3">
        <w:rPr>
          <w:rFonts w:ascii="Times New Roman" w:hAnsi="Times New Roman"/>
          <w:sz w:val="24"/>
          <w:szCs w:val="24"/>
        </w:rPr>
        <w:t xml:space="preserve"> Выросла заболеваемость туберкулезом. В </w:t>
      </w:r>
      <w:r w:rsidR="00903AB0" w:rsidRPr="003D46C3">
        <w:rPr>
          <w:rFonts w:ascii="Times New Roman" w:hAnsi="Times New Roman"/>
          <w:sz w:val="24"/>
          <w:szCs w:val="24"/>
        </w:rPr>
        <w:t xml:space="preserve">отчетном периоде </w:t>
      </w:r>
      <w:r w:rsidRPr="003D46C3">
        <w:rPr>
          <w:rFonts w:ascii="Times New Roman" w:hAnsi="Times New Roman"/>
          <w:sz w:val="24"/>
          <w:szCs w:val="24"/>
        </w:rPr>
        <w:t>вновь выявлено 3 случая туберкулеза (</w:t>
      </w:r>
      <w:r w:rsidR="00903AB0" w:rsidRPr="003D46C3">
        <w:rPr>
          <w:rFonts w:ascii="Times New Roman" w:hAnsi="Times New Roman"/>
          <w:sz w:val="24"/>
          <w:szCs w:val="24"/>
        </w:rPr>
        <w:t>9 месяцев 2023 года</w:t>
      </w:r>
      <w:r w:rsidRPr="003D46C3">
        <w:rPr>
          <w:rFonts w:ascii="Times New Roman" w:hAnsi="Times New Roman"/>
          <w:sz w:val="24"/>
          <w:szCs w:val="24"/>
        </w:rPr>
        <w:t xml:space="preserve"> - 1 </w:t>
      </w:r>
      <w:r w:rsidR="00903AB0" w:rsidRPr="003D46C3">
        <w:rPr>
          <w:rFonts w:ascii="Times New Roman" w:hAnsi="Times New Roman"/>
          <w:sz w:val="24"/>
          <w:szCs w:val="24"/>
        </w:rPr>
        <w:t>случай)</w:t>
      </w:r>
      <w:r w:rsidRPr="003D46C3">
        <w:rPr>
          <w:rFonts w:ascii="Times New Roman" w:hAnsi="Times New Roman"/>
          <w:sz w:val="24"/>
          <w:szCs w:val="24"/>
        </w:rPr>
        <w:t xml:space="preserve">. Два человека выявлены при профосмотрах, 1 – по обращению. Все находятся на лечении (2 – в стационаре, 1 - амбулаторно). Всего на </w:t>
      </w:r>
      <w:r w:rsidR="00903AB0" w:rsidRPr="003D46C3">
        <w:rPr>
          <w:rFonts w:ascii="Times New Roman" w:hAnsi="Times New Roman"/>
          <w:sz w:val="24"/>
          <w:szCs w:val="24"/>
        </w:rPr>
        <w:t>учете с</w:t>
      </w:r>
      <w:r w:rsidRPr="003D46C3">
        <w:rPr>
          <w:rFonts w:ascii="Times New Roman" w:hAnsi="Times New Roman"/>
          <w:sz w:val="24"/>
          <w:szCs w:val="24"/>
        </w:rPr>
        <w:t xml:space="preserve"> активным туберкулезом </w:t>
      </w:r>
      <w:r w:rsidR="00903AB0" w:rsidRPr="003D46C3">
        <w:rPr>
          <w:rFonts w:ascii="Times New Roman" w:hAnsi="Times New Roman"/>
          <w:sz w:val="24"/>
          <w:szCs w:val="24"/>
        </w:rPr>
        <w:t>состоит 12</w:t>
      </w:r>
      <w:r w:rsidRPr="003D46C3">
        <w:rPr>
          <w:rFonts w:ascii="Times New Roman" w:hAnsi="Times New Roman"/>
          <w:sz w:val="24"/>
          <w:szCs w:val="24"/>
        </w:rPr>
        <w:t xml:space="preserve"> человек, из них 5 имеют множественную лекарственную устойчивость. За отчетный период охвачено флюорографическими осмотрами 3290 </w:t>
      </w:r>
      <w:r w:rsidR="005171DF" w:rsidRPr="003D46C3">
        <w:rPr>
          <w:rFonts w:ascii="Times New Roman" w:hAnsi="Times New Roman"/>
          <w:sz w:val="24"/>
          <w:szCs w:val="24"/>
        </w:rPr>
        <w:t xml:space="preserve">человек </w:t>
      </w:r>
      <w:r w:rsidRPr="003D46C3">
        <w:rPr>
          <w:rFonts w:ascii="Times New Roman" w:hAnsi="Times New Roman"/>
          <w:sz w:val="24"/>
          <w:szCs w:val="24"/>
        </w:rPr>
        <w:t>(96</w:t>
      </w:r>
      <w:r w:rsidR="00903AB0" w:rsidRPr="003D46C3">
        <w:rPr>
          <w:rFonts w:ascii="Times New Roman" w:hAnsi="Times New Roman"/>
          <w:sz w:val="24"/>
          <w:szCs w:val="24"/>
        </w:rPr>
        <w:t>,</w:t>
      </w:r>
      <w:r w:rsidRPr="003D46C3">
        <w:rPr>
          <w:rFonts w:ascii="Times New Roman" w:hAnsi="Times New Roman"/>
          <w:sz w:val="24"/>
          <w:szCs w:val="24"/>
        </w:rPr>
        <w:t xml:space="preserve">3% от плана), что выше уровня прошлого года и выше целевого показателя госзаказа за </w:t>
      </w:r>
      <w:r w:rsidR="005171DF" w:rsidRPr="003D46C3">
        <w:rPr>
          <w:rFonts w:ascii="Times New Roman" w:hAnsi="Times New Roman"/>
          <w:sz w:val="24"/>
          <w:szCs w:val="24"/>
        </w:rPr>
        <w:t xml:space="preserve">отчетный </w:t>
      </w:r>
      <w:r w:rsidR="00A30039" w:rsidRPr="003D46C3">
        <w:rPr>
          <w:rFonts w:ascii="Times New Roman" w:hAnsi="Times New Roman"/>
          <w:sz w:val="24"/>
          <w:szCs w:val="24"/>
        </w:rPr>
        <w:t>период (</w:t>
      </w:r>
      <w:r w:rsidRPr="003D46C3">
        <w:rPr>
          <w:rFonts w:ascii="Times New Roman" w:hAnsi="Times New Roman"/>
          <w:sz w:val="24"/>
          <w:szCs w:val="24"/>
        </w:rPr>
        <w:t>65</w:t>
      </w:r>
      <w:r w:rsidR="005171DF" w:rsidRPr="003D46C3">
        <w:rPr>
          <w:rFonts w:ascii="Times New Roman" w:hAnsi="Times New Roman"/>
          <w:sz w:val="24"/>
          <w:szCs w:val="24"/>
        </w:rPr>
        <w:t>,</w:t>
      </w:r>
      <w:r w:rsidRPr="003D46C3">
        <w:rPr>
          <w:rFonts w:ascii="Times New Roman" w:hAnsi="Times New Roman"/>
          <w:sz w:val="24"/>
          <w:szCs w:val="24"/>
        </w:rPr>
        <w:t>0-70</w:t>
      </w:r>
      <w:r w:rsidR="005171DF" w:rsidRPr="003D46C3">
        <w:rPr>
          <w:rFonts w:ascii="Times New Roman" w:hAnsi="Times New Roman"/>
          <w:sz w:val="24"/>
          <w:szCs w:val="24"/>
        </w:rPr>
        <w:t>,</w:t>
      </w:r>
      <w:r w:rsidRPr="003D46C3">
        <w:rPr>
          <w:rFonts w:ascii="Times New Roman" w:hAnsi="Times New Roman"/>
          <w:sz w:val="24"/>
          <w:szCs w:val="24"/>
        </w:rPr>
        <w:t>0% от взрослого населения</w:t>
      </w:r>
      <w:r w:rsidR="005171DF" w:rsidRPr="003D46C3">
        <w:rPr>
          <w:rFonts w:ascii="Times New Roman" w:hAnsi="Times New Roman"/>
          <w:sz w:val="24"/>
          <w:szCs w:val="24"/>
        </w:rPr>
        <w:t>).</w:t>
      </w:r>
    </w:p>
    <w:p w14:paraId="139A4F05" w14:textId="07142488" w:rsidR="00FA0D27" w:rsidRPr="003D46C3" w:rsidRDefault="00FA0D27" w:rsidP="00D42BE6">
      <w:pPr>
        <w:pStyle w:val="14"/>
        <w:jc w:val="both"/>
        <w:rPr>
          <w:rFonts w:ascii="Times New Roman" w:hAnsi="Times New Roman"/>
          <w:b/>
          <w:sz w:val="24"/>
          <w:szCs w:val="24"/>
        </w:rPr>
      </w:pPr>
      <w:r w:rsidRPr="003D46C3">
        <w:rPr>
          <w:rFonts w:ascii="Times New Roman" w:hAnsi="Times New Roman"/>
          <w:sz w:val="24"/>
          <w:szCs w:val="24"/>
        </w:rPr>
        <w:t xml:space="preserve"> </w:t>
      </w:r>
    </w:p>
    <w:p w14:paraId="4B1D4FF3" w14:textId="77777777" w:rsidR="005171DF" w:rsidRPr="003D46C3" w:rsidRDefault="005171DF" w:rsidP="005171DF">
      <w:pPr>
        <w:jc w:val="center"/>
        <w:rPr>
          <w:b/>
        </w:rPr>
      </w:pPr>
      <w:r w:rsidRPr="003D46C3">
        <w:rPr>
          <w:b/>
        </w:rPr>
        <w:t>Развитие кадрового потенциала.</w:t>
      </w:r>
    </w:p>
    <w:p w14:paraId="3E9104C1" w14:textId="072392E9" w:rsidR="005171DF" w:rsidRPr="003D46C3" w:rsidRDefault="005171DF" w:rsidP="005171DF">
      <w:pPr>
        <w:ind w:firstLine="708"/>
      </w:pPr>
      <w:r w:rsidRPr="003D46C3">
        <w:t>В районе работают 46 врача, 143 средних медицинских работника. Ввиду отсутствия фельдшеров в Лып-Булатовском, Удмурт-Зязьгорском, Юрукском фельдшерско-акушерском пунктах работают совместители.  Обеспеченность врачами на 10 тыс. населения составляет 24,1 на 10 тыс. населения, средних медицинских работников - 80,2 (по УР врачи- 40,1, средний медперсонал -83,7), что остается значительно ниже нормативного показателя «дорожной карты» (врачи – 45,9, средний медперсонал -104,3).</w:t>
      </w:r>
    </w:p>
    <w:p w14:paraId="5C703408" w14:textId="674E177E" w:rsidR="005171DF" w:rsidRPr="003D46C3" w:rsidRDefault="005171DF" w:rsidP="005171DF">
      <w:pPr>
        <w:rPr>
          <w:sz w:val="28"/>
        </w:rPr>
      </w:pPr>
      <w:r w:rsidRPr="003D46C3">
        <w:t xml:space="preserve">     </w:t>
      </w:r>
      <w:r w:rsidRPr="003D46C3">
        <w:tab/>
        <w:t xml:space="preserve"> Сохраняется дефицит медицинских кадров, потребность во врачебных кадрах составляет 5 специалистов (стоматолог- ортопед, психиатр-нарколог, онколог, офтальмолог), в средних медицинских кадрах потребность также сохраняется - необходимы зубные врачи, фельдшеры (на фельдшерско-акушерские пункты, поликлинику), медицинские сестры. Администрацией больницы проводится работа по привлечению специалистов в больницу со студентами и выпускниками ИГМА, студентам выплачивается денежное пособие по результатам успешно сданных экзаменов. Ежегодно студенты ИГМА и медицинского колледжа проходят производственную практику в подразделениях районной больницы.</w:t>
      </w:r>
      <w:r w:rsidRPr="003D46C3">
        <w:rPr>
          <w:sz w:val="28"/>
        </w:rPr>
        <w:t xml:space="preserve"> </w:t>
      </w:r>
    </w:p>
    <w:p w14:paraId="57890187" w14:textId="77777777" w:rsidR="005171DF" w:rsidRPr="003D46C3" w:rsidRDefault="005171DF" w:rsidP="005171DF">
      <w:pPr>
        <w:shd w:val="clear" w:color="auto" w:fill="FFFFFF"/>
        <w:spacing w:line="360" w:lineRule="auto"/>
        <w:rPr>
          <w:b/>
          <w:sz w:val="28"/>
        </w:rPr>
      </w:pPr>
      <w:r w:rsidRPr="003D46C3">
        <w:rPr>
          <w:b/>
          <w:sz w:val="28"/>
        </w:rPr>
        <w:t xml:space="preserve">             </w:t>
      </w:r>
    </w:p>
    <w:p w14:paraId="53E65241" w14:textId="5112052E" w:rsidR="00FA0D27" w:rsidRPr="003D46C3" w:rsidRDefault="00FA0D27" w:rsidP="005171DF">
      <w:pPr>
        <w:pStyle w:val="14"/>
        <w:rPr>
          <w:rFonts w:ascii="Times New Roman" w:hAnsi="Times New Roman"/>
          <w:b/>
          <w:sz w:val="24"/>
          <w:szCs w:val="24"/>
        </w:rPr>
      </w:pPr>
      <w:r w:rsidRPr="003D46C3">
        <w:rPr>
          <w:rFonts w:ascii="Times New Roman" w:hAnsi="Times New Roman"/>
          <w:sz w:val="24"/>
          <w:szCs w:val="24"/>
        </w:rPr>
        <w:t xml:space="preserve">                     </w:t>
      </w:r>
      <w:r w:rsidRPr="003D46C3">
        <w:rPr>
          <w:rFonts w:ascii="Times New Roman" w:hAnsi="Times New Roman"/>
          <w:b/>
          <w:sz w:val="24"/>
          <w:szCs w:val="24"/>
        </w:rPr>
        <w:t>Совершенствование организации медицинской помощи</w:t>
      </w:r>
    </w:p>
    <w:p w14:paraId="45EE6174" w14:textId="77777777" w:rsidR="00FA0D27" w:rsidRPr="003D46C3" w:rsidRDefault="00FA0D27" w:rsidP="00575C96">
      <w:pPr>
        <w:pStyle w:val="14"/>
        <w:ind w:firstLine="708"/>
        <w:jc w:val="both"/>
        <w:rPr>
          <w:rFonts w:ascii="Times New Roman" w:hAnsi="Times New Roman"/>
          <w:sz w:val="24"/>
          <w:szCs w:val="24"/>
        </w:rPr>
      </w:pPr>
      <w:r w:rsidRPr="003D46C3">
        <w:rPr>
          <w:rFonts w:ascii="Times New Roman" w:hAnsi="Times New Roman"/>
          <w:sz w:val="24"/>
          <w:szCs w:val="24"/>
        </w:rPr>
        <w:t xml:space="preserve">Продолжается реализация Национальных проектов. Здравоохранение участвует в двух направлениях - «Демография» и «Здравоохранение». Одна из ключевых задач национальных проектов в Удмуртской Республике — увеличение продолжительности жизни, доступная, </w:t>
      </w:r>
      <w:r w:rsidRPr="003D46C3">
        <w:rPr>
          <w:rFonts w:ascii="Times New Roman" w:hAnsi="Times New Roman"/>
          <w:sz w:val="24"/>
          <w:szCs w:val="24"/>
        </w:rPr>
        <w:lastRenderedPageBreak/>
        <w:t xml:space="preserve">современная и качественная медицина для всех жителей, снижение смертности трудоспособного населения, смертности от онкологических и сердечно-сосудистых заболеваний, улучшение обеспечения медицинскими кадрами лечебно-профилактических учреждений, развитие профилактического направления. </w:t>
      </w:r>
      <w:bookmarkStart w:id="27" w:name="_Hlk150846641"/>
      <w:r w:rsidRPr="003D46C3">
        <w:rPr>
          <w:rFonts w:ascii="Times New Roman" w:hAnsi="Times New Roman"/>
          <w:sz w:val="24"/>
          <w:szCs w:val="24"/>
        </w:rPr>
        <w:t xml:space="preserve">Особое внимание уделяется диспансеризации населения. </w:t>
      </w:r>
    </w:p>
    <w:p w14:paraId="3652D602" w14:textId="444792E9" w:rsidR="005171DF" w:rsidRPr="003D46C3" w:rsidRDefault="00FA0D27" w:rsidP="005171DF">
      <w:r w:rsidRPr="003D46C3">
        <w:t xml:space="preserve">       </w:t>
      </w:r>
      <w:r w:rsidR="00575C96" w:rsidRPr="003D46C3">
        <w:tab/>
      </w:r>
      <w:bookmarkEnd w:id="27"/>
      <w:r w:rsidR="005171DF" w:rsidRPr="003D46C3">
        <w:t xml:space="preserve">Ежегодно увеличивается число подлежащих диспансеризации взрослого населения. Согласно плану диспансеризации подлежат в 2024 году 5475 человек (2023 году -5021). За отчетный период осмотрено – 4274 человека (78% от годового плана), что больше, чем в прошлом году. На 2 этап (дообследование) направлено в текущем году - 1123 человека, что значительно выше, чем в прошлом году. </w:t>
      </w:r>
    </w:p>
    <w:p w14:paraId="22E8D20F" w14:textId="245AF30A" w:rsidR="005171DF" w:rsidRPr="003D46C3" w:rsidRDefault="005171DF" w:rsidP="005171DF">
      <w:pPr>
        <w:ind w:firstLine="708"/>
      </w:pPr>
      <w:r w:rsidRPr="003D46C3">
        <w:t xml:space="preserve">Также запланированы в 2024 году профилактические осмотры – 1861 человек, осмотрено – 785, что составило 42,7% от годового плана (9 месяцев 2023 года -607 чел. или 60%).  </w:t>
      </w:r>
    </w:p>
    <w:p w14:paraId="58CF604A" w14:textId="08A6D555" w:rsidR="005171DF" w:rsidRPr="003D46C3" w:rsidRDefault="005171DF" w:rsidP="005171DF">
      <w:r w:rsidRPr="003D46C3">
        <w:t xml:space="preserve">        </w:t>
      </w:r>
      <w:r w:rsidRPr="003D46C3">
        <w:tab/>
        <w:t>Запланирована углубленная диспансеризация для людей, перенесших новую коронавирусную инфекцию, обследовано на первом этапе 834 человека -79,8%.</w:t>
      </w:r>
    </w:p>
    <w:p w14:paraId="26ADE4BB" w14:textId="3B713F35" w:rsidR="005171DF" w:rsidRPr="003D46C3" w:rsidRDefault="005171DF" w:rsidP="005171DF">
      <w:pPr>
        <w:ind w:firstLine="708"/>
      </w:pPr>
      <w:r w:rsidRPr="003D46C3">
        <w:t xml:space="preserve">Детское население осмотрено на 61,3 % от годового плана (план на 2024г-4060), всего медицинские осмотры прошло 2490 детей. По результатам диспансеризации детей вновь поставлено на учет 98,6% детей с патологией КМС, 98,4%- с патологией глаз, 97,4%- с заболеваниями органов ЖКТ, 100% ребенка – с нарушениями сердечно-сосудистой систем, 100% - с заболеваниями эндокринной системы, нарушениями обмена веществ и иммунной системы. </w:t>
      </w:r>
    </w:p>
    <w:p w14:paraId="782C9859" w14:textId="77777777" w:rsidR="005171DF" w:rsidRPr="003D46C3" w:rsidRDefault="005171DF" w:rsidP="005171DF">
      <w:pPr>
        <w:rPr>
          <w:sz w:val="28"/>
        </w:rPr>
      </w:pPr>
    </w:p>
    <w:p w14:paraId="7F67E829" w14:textId="4330B4C6" w:rsidR="007F4B2B" w:rsidRPr="003D46C3" w:rsidRDefault="007F4B2B" w:rsidP="007F4B2B">
      <w:pPr>
        <w:jc w:val="center"/>
        <w:rPr>
          <w:b/>
          <w:sz w:val="28"/>
          <w:szCs w:val="28"/>
        </w:rPr>
      </w:pPr>
      <w:r w:rsidRPr="003D46C3">
        <w:rPr>
          <w:b/>
          <w:sz w:val="28"/>
          <w:szCs w:val="28"/>
        </w:rPr>
        <w:t>Культура</w:t>
      </w:r>
      <w:r w:rsidR="00E9123E" w:rsidRPr="003D46C3">
        <w:rPr>
          <w:b/>
          <w:sz w:val="28"/>
          <w:szCs w:val="28"/>
        </w:rPr>
        <w:t xml:space="preserve"> </w:t>
      </w:r>
    </w:p>
    <w:p w14:paraId="0B9EEB46" w14:textId="77777777" w:rsidR="005739C2" w:rsidRPr="003D46C3" w:rsidRDefault="005739C2" w:rsidP="007F4B2B">
      <w:pPr>
        <w:jc w:val="center"/>
        <w:rPr>
          <w:b/>
          <w:sz w:val="28"/>
          <w:szCs w:val="28"/>
        </w:rPr>
      </w:pPr>
    </w:p>
    <w:p w14:paraId="1D801F5B" w14:textId="2C1CA5C3" w:rsidR="0027208B" w:rsidRPr="003D46C3" w:rsidRDefault="00FF39AD" w:rsidP="0027208B">
      <w:pPr>
        <w:pStyle w:val="11"/>
        <w:spacing w:before="0" w:after="0"/>
        <w:ind w:firstLine="567"/>
        <w:rPr>
          <w:szCs w:val="24"/>
        </w:rPr>
      </w:pPr>
      <w:r w:rsidRPr="003D46C3">
        <w:rPr>
          <w:szCs w:val="24"/>
        </w:rPr>
        <w:t>Культура в Кезском районе развивается в направлении максимальной доступности для граждан услуг в сфере культуры</w:t>
      </w:r>
      <w:r w:rsidR="003B4F2C" w:rsidRPr="003D46C3">
        <w:rPr>
          <w:szCs w:val="24"/>
        </w:rPr>
        <w:t>, сохранения культурного и исторического наследия, расширения спектра и повышения качества предоставляемых услуг.</w:t>
      </w:r>
      <w:r w:rsidR="00CB13AE" w:rsidRPr="003D46C3">
        <w:rPr>
          <w:szCs w:val="24"/>
        </w:rPr>
        <w:t xml:space="preserve"> </w:t>
      </w:r>
    </w:p>
    <w:p w14:paraId="1BC5F7BF" w14:textId="3A2AFBFD" w:rsidR="00CB13AE" w:rsidRPr="003D46C3" w:rsidRDefault="00757814" w:rsidP="0027208B">
      <w:pPr>
        <w:pStyle w:val="11"/>
        <w:spacing w:before="0" w:after="0"/>
        <w:ind w:firstLine="567"/>
      </w:pPr>
      <w:r w:rsidRPr="003D46C3">
        <w:rPr>
          <w:b/>
        </w:rPr>
        <w:t>В сеть учреждений культуры</w:t>
      </w:r>
      <w:r w:rsidRPr="003D46C3">
        <w:t xml:space="preserve"> входят 48 учреждений культуры, в том числе:  МБУК «Кезский районный Дом культуры» и 24 структурных подразделения (в том числе Дом ремесел, ДК «Леспромхоз», Дом фольклора), МБУК «Кезская межпоселенческая библиотечная система» (районная и детская библиотека) и 18 сельских библиотек, МБУК «Кезский районный краеведческий музей имени О.А. Поскребышева» и филиал музея «Истоки» в с. Кулига, МБОУДО  «Кезская детская школа искусств». </w:t>
      </w:r>
    </w:p>
    <w:p w14:paraId="2FD735BA" w14:textId="77777777" w:rsidR="00757814" w:rsidRPr="003D46C3" w:rsidRDefault="00757814" w:rsidP="0027208B">
      <w:pPr>
        <w:pStyle w:val="11"/>
        <w:spacing w:before="0" w:after="0"/>
        <w:ind w:firstLine="567"/>
        <w:rPr>
          <w:szCs w:val="24"/>
        </w:rPr>
      </w:pPr>
    </w:p>
    <w:p w14:paraId="0E97F230" w14:textId="6E34F4CA" w:rsidR="00757814" w:rsidRPr="003D46C3" w:rsidRDefault="00757814" w:rsidP="00757814">
      <w:pPr>
        <w:pStyle w:val="af0"/>
        <w:shd w:val="clear" w:color="auto" w:fill="FFFFFF"/>
        <w:spacing w:before="0" w:beforeAutospacing="0" w:after="0" w:afterAutospacing="0"/>
        <w:ind w:firstLine="567"/>
        <w:jc w:val="center"/>
        <w:rPr>
          <w:b/>
          <w:bCs/>
        </w:rPr>
      </w:pPr>
      <w:r w:rsidRPr="003D46C3">
        <w:rPr>
          <w:b/>
          <w:bCs/>
        </w:rPr>
        <w:t xml:space="preserve">Основные показатели деятельности учреждений клубного типа </w:t>
      </w:r>
    </w:p>
    <w:tbl>
      <w:tblPr>
        <w:tblStyle w:val="ae"/>
        <w:tblW w:w="10050" w:type="dxa"/>
        <w:tblLook w:val="04A0" w:firstRow="1" w:lastRow="0" w:firstColumn="1" w:lastColumn="0" w:noHBand="0" w:noVBand="1"/>
      </w:tblPr>
      <w:tblGrid>
        <w:gridCol w:w="5211"/>
        <w:gridCol w:w="1720"/>
        <w:gridCol w:w="1701"/>
        <w:gridCol w:w="1418"/>
      </w:tblGrid>
      <w:tr w:rsidR="003D46C3" w:rsidRPr="003D46C3" w14:paraId="0495A719" w14:textId="77777777" w:rsidTr="00757814">
        <w:tc>
          <w:tcPr>
            <w:tcW w:w="5211" w:type="dxa"/>
          </w:tcPr>
          <w:p w14:paraId="03EEE8D7" w14:textId="0C210925" w:rsidR="00757814" w:rsidRPr="003D46C3" w:rsidRDefault="00757814" w:rsidP="00757814">
            <w:pPr>
              <w:pStyle w:val="af0"/>
              <w:spacing w:before="0" w:beforeAutospacing="0" w:after="0" w:afterAutospacing="0"/>
              <w:jc w:val="center"/>
            </w:pPr>
            <w:r w:rsidRPr="003D46C3">
              <w:t>Показатели</w:t>
            </w:r>
          </w:p>
        </w:tc>
        <w:tc>
          <w:tcPr>
            <w:tcW w:w="1720" w:type="dxa"/>
          </w:tcPr>
          <w:p w14:paraId="7F672857" w14:textId="69E80F42" w:rsidR="00757814" w:rsidRPr="003D46C3" w:rsidRDefault="00757814" w:rsidP="00757814">
            <w:pPr>
              <w:pStyle w:val="af0"/>
              <w:spacing w:before="0" w:beforeAutospacing="0" w:after="0" w:afterAutospacing="0"/>
              <w:jc w:val="center"/>
            </w:pPr>
            <w:r w:rsidRPr="003D46C3">
              <w:t>9 месяцев 2023 года</w:t>
            </w:r>
          </w:p>
        </w:tc>
        <w:tc>
          <w:tcPr>
            <w:tcW w:w="1701" w:type="dxa"/>
          </w:tcPr>
          <w:p w14:paraId="33838033" w14:textId="0F4CCF40" w:rsidR="00757814" w:rsidRPr="003D46C3" w:rsidRDefault="00757814" w:rsidP="00757814">
            <w:pPr>
              <w:pStyle w:val="af0"/>
              <w:spacing w:before="0" w:beforeAutospacing="0" w:after="0" w:afterAutospacing="0"/>
              <w:jc w:val="center"/>
            </w:pPr>
            <w:r w:rsidRPr="003D46C3">
              <w:t xml:space="preserve">9 месяцев 2024 года </w:t>
            </w:r>
          </w:p>
        </w:tc>
        <w:tc>
          <w:tcPr>
            <w:tcW w:w="1418" w:type="dxa"/>
          </w:tcPr>
          <w:p w14:paraId="56DA0243" w14:textId="0C65169A" w:rsidR="00757814" w:rsidRPr="003D46C3" w:rsidRDefault="00757814" w:rsidP="00757814">
            <w:pPr>
              <w:pStyle w:val="af0"/>
              <w:spacing w:before="0" w:beforeAutospacing="0" w:after="0" w:afterAutospacing="0"/>
              <w:jc w:val="center"/>
            </w:pPr>
            <w:r w:rsidRPr="003D46C3">
              <w:t xml:space="preserve">Темп роста, % </w:t>
            </w:r>
          </w:p>
        </w:tc>
      </w:tr>
      <w:tr w:rsidR="003D46C3" w:rsidRPr="003D46C3" w14:paraId="54D64775" w14:textId="77777777" w:rsidTr="00757814">
        <w:tc>
          <w:tcPr>
            <w:tcW w:w="5211" w:type="dxa"/>
          </w:tcPr>
          <w:p w14:paraId="7C382CFD" w14:textId="75746E22" w:rsidR="00757814" w:rsidRPr="003D46C3" w:rsidRDefault="00757814" w:rsidP="00757814">
            <w:pPr>
              <w:pStyle w:val="af0"/>
              <w:spacing w:before="0" w:beforeAutospacing="0" w:after="0" w:afterAutospacing="0"/>
            </w:pPr>
            <w:r w:rsidRPr="003D46C3">
              <w:t>Количество мероприятий, проводимых в учреждениях</w:t>
            </w:r>
          </w:p>
        </w:tc>
        <w:tc>
          <w:tcPr>
            <w:tcW w:w="1720" w:type="dxa"/>
          </w:tcPr>
          <w:p w14:paraId="1222EDFC" w14:textId="4448F416" w:rsidR="00757814" w:rsidRPr="003D46C3" w:rsidRDefault="00757814" w:rsidP="00757814">
            <w:pPr>
              <w:pStyle w:val="af0"/>
              <w:spacing w:before="0" w:beforeAutospacing="0" w:after="0" w:afterAutospacing="0"/>
              <w:jc w:val="center"/>
            </w:pPr>
            <w:r w:rsidRPr="003D46C3">
              <w:t>1464</w:t>
            </w:r>
          </w:p>
        </w:tc>
        <w:tc>
          <w:tcPr>
            <w:tcW w:w="1701" w:type="dxa"/>
          </w:tcPr>
          <w:p w14:paraId="61108AA0" w14:textId="0DB08D01" w:rsidR="00757814" w:rsidRPr="003D46C3" w:rsidRDefault="00757814" w:rsidP="00757814">
            <w:pPr>
              <w:pStyle w:val="af0"/>
              <w:spacing w:before="0" w:beforeAutospacing="0" w:after="0" w:afterAutospacing="0"/>
              <w:jc w:val="center"/>
            </w:pPr>
            <w:r w:rsidRPr="003D46C3">
              <w:t>1354</w:t>
            </w:r>
          </w:p>
        </w:tc>
        <w:tc>
          <w:tcPr>
            <w:tcW w:w="1418" w:type="dxa"/>
          </w:tcPr>
          <w:p w14:paraId="52A3112A" w14:textId="5A359553" w:rsidR="00757814" w:rsidRPr="003D46C3" w:rsidRDefault="006E25D6" w:rsidP="00757814">
            <w:pPr>
              <w:pStyle w:val="af0"/>
              <w:spacing w:before="0" w:beforeAutospacing="0" w:after="0" w:afterAutospacing="0"/>
              <w:jc w:val="center"/>
            </w:pPr>
            <w:r w:rsidRPr="003D46C3">
              <w:t>92,4</w:t>
            </w:r>
          </w:p>
        </w:tc>
      </w:tr>
      <w:tr w:rsidR="003D46C3" w:rsidRPr="003D46C3" w14:paraId="6B78DD68" w14:textId="77777777" w:rsidTr="00757814">
        <w:tc>
          <w:tcPr>
            <w:tcW w:w="5211" w:type="dxa"/>
          </w:tcPr>
          <w:p w14:paraId="077E7307" w14:textId="675E1B86" w:rsidR="00757814" w:rsidRPr="003D46C3" w:rsidRDefault="00757814" w:rsidP="00757814">
            <w:pPr>
              <w:pStyle w:val="af0"/>
              <w:spacing w:before="0" w:beforeAutospacing="0" w:after="0" w:afterAutospacing="0"/>
            </w:pPr>
            <w:r w:rsidRPr="003D46C3">
              <w:t xml:space="preserve">          в том числе платные</w:t>
            </w:r>
          </w:p>
        </w:tc>
        <w:tc>
          <w:tcPr>
            <w:tcW w:w="1720" w:type="dxa"/>
          </w:tcPr>
          <w:p w14:paraId="190F8F6A" w14:textId="15D62106" w:rsidR="00757814" w:rsidRPr="003D46C3" w:rsidRDefault="006E25D6" w:rsidP="00757814">
            <w:pPr>
              <w:pStyle w:val="af0"/>
              <w:spacing w:before="0" w:beforeAutospacing="0" w:after="0" w:afterAutospacing="0"/>
              <w:jc w:val="center"/>
            </w:pPr>
            <w:r w:rsidRPr="003D46C3">
              <w:t>504</w:t>
            </w:r>
          </w:p>
        </w:tc>
        <w:tc>
          <w:tcPr>
            <w:tcW w:w="1701" w:type="dxa"/>
          </w:tcPr>
          <w:p w14:paraId="04FD8E02" w14:textId="1918815B" w:rsidR="00757814" w:rsidRPr="003D46C3" w:rsidRDefault="00757814" w:rsidP="00757814">
            <w:pPr>
              <w:pStyle w:val="af0"/>
              <w:spacing w:before="0" w:beforeAutospacing="0" w:after="0" w:afterAutospacing="0"/>
              <w:jc w:val="center"/>
            </w:pPr>
            <w:r w:rsidRPr="003D46C3">
              <w:t>481</w:t>
            </w:r>
          </w:p>
        </w:tc>
        <w:tc>
          <w:tcPr>
            <w:tcW w:w="1418" w:type="dxa"/>
          </w:tcPr>
          <w:p w14:paraId="0E3D948F" w14:textId="454241CE" w:rsidR="00757814" w:rsidRPr="003D46C3" w:rsidRDefault="006E25D6" w:rsidP="00757814">
            <w:pPr>
              <w:pStyle w:val="af0"/>
              <w:spacing w:before="0" w:beforeAutospacing="0" w:after="0" w:afterAutospacing="0"/>
              <w:jc w:val="center"/>
            </w:pPr>
            <w:r w:rsidRPr="003D46C3">
              <w:t>95</w:t>
            </w:r>
          </w:p>
        </w:tc>
      </w:tr>
      <w:tr w:rsidR="003D46C3" w:rsidRPr="003D46C3" w14:paraId="49553582" w14:textId="77777777" w:rsidTr="00757814">
        <w:tc>
          <w:tcPr>
            <w:tcW w:w="5211" w:type="dxa"/>
          </w:tcPr>
          <w:p w14:paraId="3B802D1E" w14:textId="7DBD1398" w:rsidR="00757814" w:rsidRPr="003D46C3" w:rsidRDefault="00757814" w:rsidP="00757814">
            <w:pPr>
              <w:pStyle w:val="af0"/>
              <w:spacing w:before="0" w:beforeAutospacing="0" w:after="0" w:afterAutospacing="0"/>
            </w:pPr>
            <w:r w:rsidRPr="003D46C3">
              <w:t>Количество клубных формирований</w:t>
            </w:r>
          </w:p>
        </w:tc>
        <w:tc>
          <w:tcPr>
            <w:tcW w:w="1720" w:type="dxa"/>
          </w:tcPr>
          <w:p w14:paraId="3F4FBB07" w14:textId="60632A64" w:rsidR="00757814" w:rsidRPr="003D46C3" w:rsidRDefault="006E25D6" w:rsidP="00757814">
            <w:pPr>
              <w:pStyle w:val="af0"/>
              <w:spacing w:before="0" w:beforeAutospacing="0" w:after="0" w:afterAutospacing="0"/>
              <w:jc w:val="center"/>
            </w:pPr>
            <w:r w:rsidRPr="003D46C3">
              <w:t>158</w:t>
            </w:r>
          </w:p>
        </w:tc>
        <w:tc>
          <w:tcPr>
            <w:tcW w:w="1701" w:type="dxa"/>
          </w:tcPr>
          <w:p w14:paraId="70C6E14B" w14:textId="2B917892" w:rsidR="00757814" w:rsidRPr="003D46C3" w:rsidRDefault="00757814" w:rsidP="00757814">
            <w:pPr>
              <w:pStyle w:val="af0"/>
              <w:spacing w:before="0" w:beforeAutospacing="0" w:after="0" w:afterAutospacing="0"/>
              <w:jc w:val="center"/>
            </w:pPr>
            <w:r w:rsidRPr="003D46C3">
              <w:t>157</w:t>
            </w:r>
          </w:p>
        </w:tc>
        <w:tc>
          <w:tcPr>
            <w:tcW w:w="1418" w:type="dxa"/>
          </w:tcPr>
          <w:p w14:paraId="18BDEDB7" w14:textId="3F387817" w:rsidR="00757814" w:rsidRPr="003D46C3" w:rsidRDefault="006E25D6" w:rsidP="00757814">
            <w:pPr>
              <w:pStyle w:val="af0"/>
              <w:spacing w:before="0" w:beforeAutospacing="0" w:after="0" w:afterAutospacing="0"/>
              <w:jc w:val="center"/>
            </w:pPr>
            <w:r w:rsidRPr="003D46C3">
              <w:t>99</w:t>
            </w:r>
          </w:p>
        </w:tc>
      </w:tr>
      <w:tr w:rsidR="003D46C3" w:rsidRPr="003D46C3" w14:paraId="3EE6380B" w14:textId="77777777" w:rsidTr="00757814">
        <w:tc>
          <w:tcPr>
            <w:tcW w:w="5211" w:type="dxa"/>
          </w:tcPr>
          <w:p w14:paraId="48FB2111" w14:textId="49C02A0C" w:rsidR="00757814" w:rsidRPr="003D46C3" w:rsidRDefault="00757814" w:rsidP="00757814">
            <w:pPr>
              <w:pStyle w:val="af0"/>
              <w:spacing w:before="0" w:beforeAutospacing="0" w:after="0" w:afterAutospacing="0"/>
            </w:pPr>
            <w:r w:rsidRPr="003D46C3">
              <w:t>Количество участников клубных формирований</w:t>
            </w:r>
          </w:p>
        </w:tc>
        <w:tc>
          <w:tcPr>
            <w:tcW w:w="1720" w:type="dxa"/>
          </w:tcPr>
          <w:p w14:paraId="6530620A" w14:textId="1CBA8D54" w:rsidR="00757814" w:rsidRPr="003D46C3" w:rsidRDefault="006E25D6" w:rsidP="00757814">
            <w:pPr>
              <w:pStyle w:val="af0"/>
              <w:spacing w:before="0" w:beforeAutospacing="0" w:after="0" w:afterAutospacing="0"/>
              <w:jc w:val="center"/>
            </w:pPr>
            <w:r w:rsidRPr="003D46C3">
              <w:t>2000</w:t>
            </w:r>
          </w:p>
        </w:tc>
        <w:tc>
          <w:tcPr>
            <w:tcW w:w="1701" w:type="dxa"/>
          </w:tcPr>
          <w:p w14:paraId="0C2E03CF" w14:textId="2457F097" w:rsidR="00757814" w:rsidRPr="003D46C3" w:rsidRDefault="00757814" w:rsidP="00757814">
            <w:pPr>
              <w:pStyle w:val="af0"/>
              <w:spacing w:before="0" w:beforeAutospacing="0" w:after="0" w:afterAutospacing="0"/>
              <w:jc w:val="center"/>
            </w:pPr>
            <w:r w:rsidRPr="003D46C3">
              <w:t>1971</w:t>
            </w:r>
          </w:p>
        </w:tc>
        <w:tc>
          <w:tcPr>
            <w:tcW w:w="1418" w:type="dxa"/>
          </w:tcPr>
          <w:p w14:paraId="5C54DE6F" w14:textId="64355D79" w:rsidR="00757814" w:rsidRPr="003D46C3" w:rsidRDefault="006E25D6" w:rsidP="00757814">
            <w:pPr>
              <w:pStyle w:val="af0"/>
              <w:spacing w:before="0" w:beforeAutospacing="0" w:after="0" w:afterAutospacing="0"/>
              <w:jc w:val="center"/>
            </w:pPr>
            <w:r w:rsidRPr="003D46C3">
              <w:t>98</w:t>
            </w:r>
          </w:p>
        </w:tc>
      </w:tr>
      <w:tr w:rsidR="00757814" w:rsidRPr="003D46C3" w14:paraId="54718352" w14:textId="77777777" w:rsidTr="00757814">
        <w:tc>
          <w:tcPr>
            <w:tcW w:w="5211" w:type="dxa"/>
          </w:tcPr>
          <w:p w14:paraId="0CF52DF1" w14:textId="1BF9533A" w:rsidR="00757814" w:rsidRPr="003D46C3" w:rsidRDefault="00757814" w:rsidP="00757814">
            <w:pPr>
              <w:pStyle w:val="af0"/>
              <w:spacing w:before="0" w:beforeAutospacing="0" w:after="0" w:afterAutospacing="0"/>
            </w:pPr>
            <w:r w:rsidRPr="003D46C3">
              <w:t>Количество посещений</w:t>
            </w:r>
          </w:p>
        </w:tc>
        <w:tc>
          <w:tcPr>
            <w:tcW w:w="1720" w:type="dxa"/>
          </w:tcPr>
          <w:p w14:paraId="34F02F0C" w14:textId="6A4A6715" w:rsidR="00757814" w:rsidRPr="003D46C3" w:rsidRDefault="00757814" w:rsidP="00757814">
            <w:pPr>
              <w:pStyle w:val="af0"/>
              <w:spacing w:before="0" w:beforeAutospacing="0" w:after="0" w:afterAutospacing="0"/>
              <w:jc w:val="center"/>
            </w:pPr>
            <w:r w:rsidRPr="003D46C3">
              <w:t>144194</w:t>
            </w:r>
          </w:p>
        </w:tc>
        <w:tc>
          <w:tcPr>
            <w:tcW w:w="1701" w:type="dxa"/>
          </w:tcPr>
          <w:p w14:paraId="7D49B78C" w14:textId="26836119" w:rsidR="00757814" w:rsidRPr="003D46C3" w:rsidRDefault="00757814" w:rsidP="00757814">
            <w:pPr>
              <w:pStyle w:val="af0"/>
              <w:spacing w:before="0" w:beforeAutospacing="0" w:after="0" w:afterAutospacing="0"/>
              <w:jc w:val="center"/>
            </w:pPr>
            <w:r w:rsidRPr="003D46C3">
              <w:t>154092</w:t>
            </w:r>
          </w:p>
        </w:tc>
        <w:tc>
          <w:tcPr>
            <w:tcW w:w="1418" w:type="dxa"/>
          </w:tcPr>
          <w:p w14:paraId="10136E0C" w14:textId="1908DF24" w:rsidR="00757814" w:rsidRPr="003D46C3" w:rsidRDefault="006E25D6" w:rsidP="00757814">
            <w:pPr>
              <w:pStyle w:val="af0"/>
              <w:spacing w:before="0" w:beforeAutospacing="0" w:after="0" w:afterAutospacing="0"/>
              <w:jc w:val="center"/>
            </w:pPr>
            <w:r w:rsidRPr="003D46C3">
              <w:t>107</w:t>
            </w:r>
          </w:p>
        </w:tc>
      </w:tr>
    </w:tbl>
    <w:p w14:paraId="0D02A898" w14:textId="77777777" w:rsidR="00757814" w:rsidRPr="003D46C3" w:rsidRDefault="00757814" w:rsidP="00757814">
      <w:pPr>
        <w:pStyle w:val="af0"/>
        <w:shd w:val="clear" w:color="auto" w:fill="FFFFFF"/>
        <w:spacing w:before="0" w:beforeAutospacing="0" w:after="0" w:afterAutospacing="0"/>
        <w:ind w:firstLine="567"/>
        <w:jc w:val="center"/>
      </w:pPr>
    </w:p>
    <w:p w14:paraId="3E7425C8" w14:textId="1FA72502" w:rsidR="00757814" w:rsidRPr="003D46C3" w:rsidRDefault="00757814" w:rsidP="00B67304">
      <w:pPr>
        <w:pStyle w:val="af0"/>
        <w:shd w:val="clear" w:color="auto" w:fill="FFFFFF"/>
        <w:spacing w:before="0" w:beforeAutospacing="0" w:after="0" w:afterAutospacing="0"/>
        <w:ind w:firstLine="567"/>
      </w:pPr>
      <w:r w:rsidRPr="003D46C3">
        <w:t xml:space="preserve">В учреждениях культуры Кезского района используются разнообразные формы </w:t>
      </w:r>
      <w:r w:rsidR="00B94C81" w:rsidRPr="003D46C3">
        <w:t>организации культурного</w:t>
      </w:r>
      <w:r w:rsidRPr="003D46C3">
        <w:t xml:space="preserve"> досуга для населения: праздничные и театрализованные программы, концерты, спектакли, акции</w:t>
      </w:r>
      <w:r w:rsidR="00B94C81" w:rsidRPr="003D46C3">
        <w:t xml:space="preserve">. </w:t>
      </w:r>
    </w:p>
    <w:p w14:paraId="632F632F" w14:textId="76CA3674" w:rsidR="00B94C81" w:rsidRPr="003D46C3" w:rsidRDefault="00B94C81" w:rsidP="00B67304">
      <w:pPr>
        <w:pStyle w:val="af0"/>
        <w:shd w:val="clear" w:color="auto" w:fill="FFFFFF"/>
        <w:spacing w:before="0" w:beforeAutospacing="0" w:after="0" w:afterAutospacing="0"/>
        <w:ind w:firstLine="567"/>
      </w:pPr>
      <w:r w:rsidRPr="003D46C3">
        <w:t xml:space="preserve">По итогам 9 месяцев текущего года количество проведенных мероприятий уменьшилось на 7,5% по отношению к аналогичному периоду 2023 года и составило 1354. </w:t>
      </w:r>
    </w:p>
    <w:p w14:paraId="4FF4FA67" w14:textId="67FF6147" w:rsidR="00311DFB" w:rsidRPr="003D46C3" w:rsidRDefault="00B94C81" w:rsidP="00311DFB">
      <w:pPr>
        <w:pStyle w:val="af0"/>
        <w:shd w:val="clear" w:color="auto" w:fill="FFFFFF"/>
        <w:spacing w:before="0" w:beforeAutospacing="0" w:after="0" w:afterAutospacing="0"/>
        <w:ind w:firstLine="567"/>
      </w:pPr>
      <w:r w:rsidRPr="003D46C3">
        <w:t xml:space="preserve">Кроме того, работали туристические маршруты </w:t>
      </w:r>
      <w:r w:rsidR="00311DFB" w:rsidRPr="003D46C3">
        <w:t xml:space="preserve">на исток реки Камы в с. Кулига «Истоки КАкиеМЫ?», «В гостях у дяди Пети» в с. Александрово, спортивно- развлекательная игра </w:t>
      </w:r>
      <w:r w:rsidR="00311DFB" w:rsidRPr="003D46C3">
        <w:lastRenderedPageBreak/>
        <w:t>«Лазертаг»  в Новоунтемском клубе, «Александровские горки» в с. Александрово, куьтурно- познавательная игра «Тур в  Кездур», родники любви «Аксак и Тынгыли»</w:t>
      </w:r>
      <w:r w:rsidR="006A4D2B" w:rsidRPr="003D46C3">
        <w:t xml:space="preserve">. </w:t>
      </w:r>
    </w:p>
    <w:p w14:paraId="022A16DA" w14:textId="3E0EF1AA" w:rsidR="00B94C81" w:rsidRPr="003D46C3" w:rsidRDefault="00B94C81" w:rsidP="00B67304">
      <w:pPr>
        <w:pStyle w:val="af0"/>
        <w:shd w:val="clear" w:color="auto" w:fill="FFFFFF"/>
        <w:spacing w:before="0" w:beforeAutospacing="0" w:after="0" w:afterAutospacing="0"/>
        <w:ind w:firstLine="567"/>
      </w:pPr>
    </w:p>
    <w:p w14:paraId="2B8B4FFC" w14:textId="77777777" w:rsidR="00B94C81" w:rsidRPr="003D46C3" w:rsidRDefault="00B94C81" w:rsidP="00B94C81">
      <w:pPr>
        <w:pStyle w:val="af0"/>
        <w:shd w:val="clear" w:color="auto" w:fill="FFFFFF"/>
        <w:spacing w:before="0" w:beforeAutospacing="0" w:after="0" w:afterAutospacing="0"/>
        <w:ind w:firstLine="567"/>
        <w:jc w:val="center"/>
        <w:rPr>
          <w:b/>
          <w:bCs/>
        </w:rPr>
      </w:pPr>
      <w:bookmarkStart w:id="28" w:name="_Hlk181281459"/>
      <w:r w:rsidRPr="003D46C3">
        <w:rPr>
          <w:b/>
          <w:bCs/>
        </w:rPr>
        <w:t xml:space="preserve">Основные показатели деятельности </w:t>
      </w:r>
    </w:p>
    <w:p w14:paraId="4CB196F4" w14:textId="77D46DF5" w:rsidR="00B94C81" w:rsidRPr="003D46C3" w:rsidRDefault="00B94C81" w:rsidP="00B94C81">
      <w:pPr>
        <w:pStyle w:val="af0"/>
        <w:shd w:val="clear" w:color="auto" w:fill="FFFFFF"/>
        <w:spacing w:before="0" w:beforeAutospacing="0" w:after="0" w:afterAutospacing="0"/>
        <w:ind w:firstLine="567"/>
        <w:jc w:val="center"/>
        <w:rPr>
          <w:b/>
          <w:bCs/>
        </w:rPr>
      </w:pPr>
      <w:r w:rsidRPr="003D46C3">
        <w:rPr>
          <w:b/>
          <w:bCs/>
        </w:rPr>
        <w:t xml:space="preserve">МБУК «Кезская межпоселенческая библиотечная система» </w:t>
      </w:r>
    </w:p>
    <w:tbl>
      <w:tblPr>
        <w:tblStyle w:val="ae"/>
        <w:tblW w:w="0" w:type="auto"/>
        <w:tblLook w:val="04A0" w:firstRow="1" w:lastRow="0" w:firstColumn="1" w:lastColumn="0" w:noHBand="0" w:noVBand="1"/>
      </w:tblPr>
      <w:tblGrid>
        <w:gridCol w:w="5070"/>
        <w:gridCol w:w="1720"/>
        <w:gridCol w:w="1631"/>
        <w:gridCol w:w="1400"/>
      </w:tblGrid>
      <w:tr w:rsidR="003D46C3" w:rsidRPr="003D46C3" w14:paraId="7F3E27F2" w14:textId="77777777" w:rsidTr="00D54E6C">
        <w:tc>
          <w:tcPr>
            <w:tcW w:w="5070" w:type="dxa"/>
          </w:tcPr>
          <w:p w14:paraId="709C4D3D" w14:textId="19641E22" w:rsidR="00D54E6C" w:rsidRPr="003D46C3" w:rsidRDefault="00D54E6C" w:rsidP="00D54E6C">
            <w:pPr>
              <w:pStyle w:val="af0"/>
              <w:spacing w:before="0" w:beforeAutospacing="0" w:after="0" w:afterAutospacing="0"/>
              <w:jc w:val="center"/>
            </w:pPr>
            <w:r w:rsidRPr="003D46C3">
              <w:t>Показатели</w:t>
            </w:r>
          </w:p>
        </w:tc>
        <w:tc>
          <w:tcPr>
            <w:tcW w:w="1720" w:type="dxa"/>
          </w:tcPr>
          <w:p w14:paraId="374C120D" w14:textId="3AF33692" w:rsidR="00D54E6C" w:rsidRPr="003D46C3" w:rsidRDefault="00D54E6C" w:rsidP="00D54E6C">
            <w:pPr>
              <w:pStyle w:val="af0"/>
              <w:spacing w:before="0" w:beforeAutospacing="0" w:after="0" w:afterAutospacing="0"/>
              <w:jc w:val="center"/>
            </w:pPr>
            <w:r w:rsidRPr="003D46C3">
              <w:t>9 месяцев 2023 года</w:t>
            </w:r>
          </w:p>
        </w:tc>
        <w:tc>
          <w:tcPr>
            <w:tcW w:w="1631" w:type="dxa"/>
          </w:tcPr>
          <w:p w14:paraId="7C5D3DFB" w14:textId="4EE68465" w:rsidR="00D54E6C" w:rsidRPr="003D46C3" w:rsidRDefault="00D54E6C" w:rsidP="00D54E6C">
            <w:pPr>
              <w:pStyle w:val="af0"/>
              <w:spacing w:before="0" w:beforeAutospacing="0" w:after="0" w:afterAutospacing="0"/>
              <w:jc w:val="center"/>
            </w:pPr>
            <w:r w:rsidRPr="003D46C3">
              <w:t>9 месяцев 2024 года</w:t>
            </w:r>
          </w:p>
        </w:tc>
        <w:tc>
          <w:tcPr>
            <w:tcW w:w="1400" w:type="dxa"/>
          </w:tcPr>
          <w:p w14:paraId="201FCE68" w14:textId="40E44446" w:rsidR="00D54E6C" w:rsidRPr="003D46C3" w:rsidRDefault="00D54E6C" w:rsidP="00D54E6C">
            <w:pPr>
              <w:pStyle w:val="af0"/>
              <w:spacing w:before="0" w:beforeAutospacing="0" w:after="0" w:afterAutospacing="0"/>
              <w:jc w:val="center"/>
            </w:pPr>
            <w:r w:rsidRPr="003D46C3">
              <w:t>Темп роста, %</w:t>
            </w:r>
          </w:p>
        </w:tc>
      </w:tr>
      <w:tr w:rsidR="003D46C3" w:rsidRPr="003D46C3" w14:paraId="1E9E4EA9" w14:textId="77777777" w:rsidTr="00D54E6C">
        <w:tc>
          <w:tcPr>
            <w:tcW w:w="5070" w:type="dxa"/>
          </w:tcPr>
          <w:p w14:paraId="0E8F69A6" w14:textId="1E5FA032" w:rsidR="004D540C" w:rsidRPr="003D46C3" w:rsidRDefault="008361BA" w:rsidP="004D540C">
            <w:pPr>
              <w:pStyle w:val="af0"/>
              <w:spacing w:before="0" w:beforeAutospacing="0" w:after="0" w:afterAutospacing="0"/>
            </w:pPr>
            <w:r w:rsidRPr="003D46C3">
              <w:t>Книжный фонд</w:t>
            </w:r>
            <w:r w:rsidR="004D540C" w:rsidRPr="003D46C3">
              <w:t xml:space="preserve"> (экз.)</w:t>
            </w:r>
          </w:p>
        </w:tc>
        <w:tc>
          <w:tcPr>
            <w:tcW w:w="1720" w:type="dxa"/>
          </w:tcPr>
          <w:p w14:paraId="2ED4CD2A" w14:textId="385794B7" w:rsidR="004D540C" w:rsidRPr="003D46C3" w:rsidRDefault="004D540C" w:rsidP="004D540C">
            <w:pPr>
              <w:pStyle w:val="af0"/>
              <w:spacing w:before="0" w:beforeAutospacing="0" w:after="0" w:afterAutospacing="0"/>
              <w:jc w:val="center"/>
            </w:pPr>
            <w:r w:rsidRPr="003D46C3">
              <w:rPr>
                <w:lang w:eastAsia="en-US"/>
              </w:rPr>
              <w:t>90664</w:t>
            </w:r>
          </w:p>
        </w:tc>
        <w:tc>
          <w:tcPr>
            <w:tcW w:w="1631" w:type="dxa"/>
          </w:tcPr>
          <w:p w14:paraId="34CF7F27" w14:textId="41C17902" w:rsidR="004D540C" w:rsidRPr="003D46C3" w:rsidRDefault="004D540C" w:rsidP="004D540C">
            <w:pPr>
              <w:pStyle w:val="af0"/>
              <w:spacing w:before="0" w:beforeAutospacing="0" w:after="0" w:afterAutospacing="0"/>
              <w:jc w:val="center"/>
            </w:pPr>
            <w:r w:rsidRPr="003D46C3">
              <w:rPr>
                <w:lang w:eastAsia="en-US"/>
              </w:rPr>
              <w:t>88655</w:t>
            </w:r>
          </w:p>
        </w:tc>
        <w:tc>
          <w:tcPr>
            <w:tcW w:w="1400" w:type="dxa"/>
          </w:tcPr>
          <w:p w14:paraId="174DCC2B" w14:textId="00C49641" w:rsidR="004D540C" w:rsidRPr="003D46C3" w:rsidRDefault="004D540C" w:rsidP="004D540C">
            <w:pPr>
              <w:pStyle w:val="af0"/>
              <w:spacing w:before="0" w:beforeAutospacing="0" w:after="0" w:afterAutospacing="0"/>
              <w:jc w:val="center"/>
            </w:pPr>
            <w:r w:rsidRPr="003D46C3">
              <w:t>98</w:t>
            </w:r>
          </w:p>
        </w:tc>
      </w:tr>
      <w:tr w:rsidR="003D46C3" w:rsidRPr="003D46C3" w14:paraId="35F7E337" w14:textId="77777777" w:rsidTr="00D54E6C">
        <w:tc>
          <w:tcPr>
            <w:tcW w:w="5070" w:type="dxa"/>
          </w:tcPr>
          <w:p w14:paraId="3A3C7659" w14:textId="5EC40347" w:rsidR="004D540C" w:rsidRPr="003D46C3" w:rsidRDefault="004D540C" w:rsidP="004D540C">
            <w:pPr>
              <w:pStyle w:val="af0"/>
              <w:spacing w:before="0" w:beforeAutospacing="0" w:after="0" w:afterAutospacing="0"/>
            </w:pPr>
            <w:r w:rsidRPr="003D46C3">
              <w:t>Количество поступлений художественной, документальной литературы (экз.)</w:t>
            </w:r>
          </w:p>
        </w:tc>
        <w:tc>
          <w:tcPr>
            <w:tcW w:w="1720" w:type="dxa"/>
          </w:tcPr>
          <w:p w14:paraId="3C94FCB7" w14:textId="364C168C" w:rsidR="004D540C" w:rsidRPr="003D46C3" w:rsidRDefault="004D540C" w:rsidP="004D540C">
            <w:pPr>
              <w:pStyle w:val="af0"/>
              <w:spacing w:before="0" w:beforeAutospacing="0" w:after="0" w:afterAutospacing="0"/>
              <w:jc w:val="center"/>
            </w:pPr>
            <w:r w:rsidRPr="003D46C3">
              <w:rPr>
                <w:lang w:eastAsia="en-US"/>
              </w:rPr>
              <w:t>772</w:t>
            </w:r>
          </w:p>
        </w:tc>
        <w:tc>
          <w:tcPr>
            <w:tcW w:w="1631" w:type="dxa"/>
          </w:tcPr>
          <w:p w14:paraId="3AAFBDCA" w14:textId="2009C404" w:rsidR="004D540C" w:rsidRPr="003D46C3" w:rsidRDefault="004D540C" w:rsidP="004D540C">
            <w:pPr>
              <w:pStyle w:val="af0"/>
              <w:spacing w:before="0" w:beforeAutospacing="0" w:after="0" w:afterAutospacing="0"/>
              <w:jc w:val="center"/>
            </w:pPr>
            <w:r w:rsidRPr="003D46C3">
              <w:rPr>
                <w:lang w:eastAsia="en-US"/>
              </w:rPr>
              <w:t>1011</w:t>
            </w:r>
          </w:p>
        </w:tc>
        <w:tc>
          <w:tcPr>
            <w:tcW w:w="1400" w:type="dxa"/>
          </w:tcPr>
          <w:p w14:paraId="0310C8E6" w14:textId="4626365A" w:rsidR="004D540C" w:rsidRPr="003D46C3" w:rsidRDefault="004D540C" w:rsidP="004D540C">
            <w:pPr>
              <w:pStyle w:val="af0"/>
              <w:spacing w:before="0" w:beforeAutospacing="0" w:after="0" w:afterAutospacing="0"/>
              <w:jc w:val="center"/>
            </w:pPr>
            <w:r w:rsidRPr="003D46C3">
              <w:t>131</w:t>
            </w:r>
          </w:p>
        </w:tc>
      </w:tr>
      <w:tr w:rsidR="003D46C3" w:rsidRPr="003D46C3" w14:paraId="50D7A2AD" w14:textId="77777777" w:rsidTr="00D54E6C">
        <w:tc>
          <w:tcPr>
            <w:tcW w:w="5070" w:type="dxa"/>
          </w:tcPr>
          <w:p w14:paraId="57F459D8" w14:textId="1369E3F3" w:rsidR="004D540C" w:rsidRPr="003D46C3" w:rsidRDefault="004D540C" w:rsidP="004D540C">
            <w:pPr>
              <w:pStyle w:val="af0"/>
              <w:spacing w:before="0" w:beforeAutospacing="0" w:after="0" w:afterAutospacing="0"/>
            </w:pPr>
            <w:r w:rsidRPr="003D46C3">
              <w:t>Книговыдача</w:t>
            </w:r>
          </w:p>
        </w:tc>
        <w:tc>
          <w:tcPr>
            <w:tcW w:w="1720" w:type="dxa"/>
          </w:tcPr>
          <w:p w14:paraId="5427861D" w14:textId="02BD0FDA" w:rsidR="004D540C" w:rsidRPr="003D46C3" w:rsidRDefault="004D540C" w:rsidP="004D540C">
            <w:pPr>
              <w:pStyle w:val="af0"/>
              <w:spacing w:before="0" w:beforeAutospacing="0" w:after="0" w:afterAutospacing="0"/>
              <w:jc w:val="center"/>
            </w:pPr>
            <w:r w:rsidRPr="003D46C3">
              <w:rPr>
                <w:lang w:eastAsia="en-US"/>
              </w:rPr>
              <w:t>173742</w:t>
            </w:r>
          </w:p>
        </w:tc>
        <w:tc>
          <w:tcPr>
            <w:tcW w:w="1631" w:type="dxa"/>
          </w:tcPr>
          <w:p w14:paraId="0B50EDCA" w14:textId="20DA7384" w:rsidR="004D540C" w:rsidRPr="003D46C3" w:rsidRDefault="004D540C" w:rsidP="004D540C">
            <w:pPr>
              <w:pStyle w:val="af0"/>
              <w:spacing w:before="0" w:beforeAutospacing="0" w:after="0" w:afterAutospacing="0"/>
              <w:jc w:val="center"/>
            </w:pPr>
            <w:r w:rsidRPr="003D46C3">
              <w:rPr>
                <w:lang w:eastAsia="en-US"/>
              </w:rPr>
              <w:t>187436</w:t>
            </w:r>
          </w:p>
        </w:tc>
        <w:tc>
          <w:tcPr>
            <w:tcW w:w="1400" w:type="dxa"/>
          </w:tcPr>
          <w:p w14:paraId="3ABF1D66" w14:textId="79BF0090" w:rsidR="004D540C" w:rsidRPr="003D46C3" w:rsidRDefault="004D540C" w:rsidP="004D540C">
            <w:pPr>
              <w:pStyle w:val="af0"/>
              <w:spacing w:before="0" w:beforeAutospacing="0" w:after="0" w:afterAutospacing="0"/>
              <w:jc w:val="center"/>
            </w:pPr>
            <w:r w:rsidRPr="003D46C3">
              <w:t>108</w:t>
            </w:r>
          </w:p>
        </w:tc>
      </w:tr>
      <w:tr w:rsidR="003D46C3" w:rsidRPr="003D46C3" w14:paraId="3D3B881C" w14:textId="77777777" w:rsidTr="00D54E6C">
        <w:tc>
          <w:tcPr>
            <w:tcW w:w="5070" w:type="dxa"/>
          </w:tcPr>
          <w:p w14:paraId="251C6FA6" w14:textId="59E1B15D" w:rsidR="004D540C" w:rsidRPr="003D46C3" w:rsidRDefault="004D540C" w:rsidP="004D540C">
            <w:pPr>
              <w:pStyle w:val="af0"/>
              <w:spacing w:before="0" w:beforeAutospacing="0" w:after="0" w:afterAutospacing="0"/>
            </w:pPr>
            <w:r w:rsidRPr="003D46C3">
              <w:t>Количество читателей</w:t>
            </w:r>
          </w:p>
        </w:tc>
        <w:tc>
          <w:tcPr>
            <w:tcW w:w="1720" w:type="dxa"/>
          </w:tcPr>
          <w:p w14:paraId="4EF3FC6F" w14:textId="2A8865C0" w:rsidR="004D540C" w:rsidRPr="003D46C3" w:rsidRDefault="004D540C" w:rsidP="004D540C">
            <w:pPr>
              <w:pStyle w:val="af0"/>
              <w:spacing w:before="0" w:beforeAutospacing="0" w:after="0" w:afterAutospacing="0"/>
              <w:jc w:val="center"/>
            </w:pPr>
            <w:r w:rsidRPr="003D46C3">
              <w:rPr>
                <w:lang w:eastAsia="en-US"/>
              </w:rPr>
              <w:t>8922</w:t>
            </w:r>
          </w:p>
        </w:tc>
        <w:tc>
          <w:tcPr>
            <w:tcW w:w="1631" w:type="dxa"/>
          </w:tcPr>
          <w:p w14:paraId="012812F5" w14:textId="189E8CE0" w:rsidR="004D540C" w:rsidRPr="003D46C3" w:rsidRDefault="004D540C" w:rsidP="004D540C">
            <w:pPr>
              <w:pStyle w:val="af0"/>
              <w:spacing w:before="0" w:beforeAutospacing="0" w:after="0" w:afterAutospacing="0"/>
              <w:jc w:val="center"/>
            </w:pPr>
            <w:r w:rsidRPr="003D46C3">
              <w:rPr>
                <w:lang w:eastAsia="en-US"/>
              </w:rPr>
              <w:t>9825</w:t>
            </w:r>
          </w:p>
        </w:tc>
        <w:tc>
          <w:tcPr>
            <w:tcW w:w="1400" w:type="dxa"/>
          </w:tcPr>
          <w:p w14:paraId="796BF24E" w14:textId="0B7F54DA" w:rsidR="004D540C" w:rsidRPr="003D46C3" w:rsidRDefault="004D540C" w:rsidP="004D540C">
            <w:pPr>
              <w:pStyle w:val="af0"/>
              <w:spacing w:before="0" w:beforeAutospacing="0" w:after="0" w:afterAutospacing="0"/>
              <w:jc w:val="center"/>
            </w:pPr>
            <w:r w:rsidRPr="003D46C3">
              <w:t>110</w:t>
            </w:r>
          </w:p>
        </w:tc>
      </w:tr>
      <w:tr w:rsidR="003D46C3" w:rsidRPr="003D46C3" w14:paraId="58734DBF" w14:textId="77777777" w:rsidTr="00D54E6C">
        <w:tc>
          <w:tcPr>
            <w:tcW w:w="5070" w:type="dxa"/>
          </w:tcPr>
          <w:p w14:paraId="01D48FA6" w14:textId="56824698" w:rsidR="004D540C" w:rsidRPr="003D46C3" w:rsidRDefault="004D540C" w:rsidP="004D540C">
            <w:pPr>
              <w:pStyle w:val="af0"/>
              <w:spacing w:before="0" w:beforeAutospacing="0" w:after="0" w:afterAutospacing="0"/>
            </w:pPr>
            <w:r w:rsidRPr="003D46C3">
              <w:t xml:space="preserve">Число посещений </w:t>
            </w:r>
          </w:p>
        </w:tc>
        <w:tc>
          <w:tcPr>
            <w:tcW w:w="1720" w:type="dxa"/>
          </w:tcPr>
          <w:p w14:paraId="5297958A" w14:textId="3244B654" w:rsidR="004D540C" w:rsidRPr="003D46C3" w:rsidRDefault="004D540C" w:rsidP="004D540C">
            <w:pPr>
              <w:pStyle w:val="af0"/>
              <w:spacing w:before="0" w:beforeAutospacing="0" w:after="0" w:afterAutospacing="0"/>
              <w:jc w:val="center"/>
            </w:pPr>
            <w:r w:rsidRPr="003D46C3">
              <w:rPr>
                <w:lang w:eastAsia="en-US"/>
              </w:rPr>
              <w:t>112753</w:t>
            </w:r>
          </w:p>
        </w:tc>
        <w:tc>
          <w:tcPr>
            <w:tcW w:w="1631" w:type="dxa"/>
          </w:tcPr>
          <w:p w14:paraId="1C50BEDB" w14:textId="36268C49" w:rsidR="004D540C" w:rsidRPr="003D46C3" w:rsidRDefault="004D540C" w:rsidP="004D540C">
            <w:pPr>
              <w:pStyle w:val="af0"/>
              <w:spacing w:before="0" w:beforeAutospacing="0" w:after="0" w:afterAutospacing="0"/>
              <w:jc w:val="center"/>
            </w:pPr>
            <w:r w:rsidRPr="003D46C3">
              <w:rPr>
                <w:lang w:eastAsia="en-US"/>
              </w:rPr>
              <w:t>122013</w:t>
            </w:r>
          </w:p>
        </w:tc>
        <w:tc>
          <w:tcPr>
            <w:tcW w:w="1400" w:type="dxa"/>
          </w:tcPr>
          <w:p w14:paraId="60B69B5E" w14:textId="469A6860" w:rsidR="004D540C" w:rsidRPr="003D46C3" w:rsidRDefault="004D540C" w:rsidP="004D540C">
            <w:pPr>
              <w:pStyle w:val="af0"/>
              <w:spacing w:before="0" w:beforeAutospacing="0" w:after="0" w:afterAutospacing="0"/>
              <w:jc w:val="center"/>
            </w:pPr>
            <w:r w:rsidRPr="003D46C3">
              <w:t>108</w:t>
            </w:r>
            <w:r w:rsidR="008361BA" w:rsidRPr="003D46C3">
              <w:t>,2</w:t>
            </w:r>
          </w:p>
        </w:tc>
      </w:tr>
      <w:tr w:rsidR="003D46C3" w:rsidRPr="003D46C3" w14:paraId="25F68DCC" w14:textId="77777777" w:rsidTr="00D54E6C">
        <w:tc>
          <w:tcPr>
            <w:tcW w:w="5070" w:type="dxa"/>
          </w:tcPr>
          <w:p w14:paraId="5A7A881A" w14:textId="2F2E35AD" w:rsidR="004D540C" w:rsidRPr="003D46C3" w:rsidRDefault="004D540C" w:rsidP="004D540C">
            <w:pPr>
              <w:pStyle w:val="af0"/>
              <w:spacing w:before="0" w:beforeAutospacing="0" w:after="0" w:afterAutospacing="0"/>
            </w:pPr>
            <w:r w:rsidRPr="003D46C3">
              <w:t>Количество проведенных мероприятий</w:t>
            </w:r>
          </w:p>
        </w:tc>
        <w:tc>
          <w:tcPr>
            <w:tcW w:w="1720" w:type="dxa"/>
          </w:tcPr>
          <w:p w14:paraId="29C446FB" w14:textId="7FE08AA2" w:rsidR="004D540C" w:rsidRPr="003D46C3" w:rsidRDefault="004D540C" w:rsidP="004D540C">
            <w:pPr>
              <w:pStyle w:val="af0"/>
              <w:spacing w:before="0" w:beforeAutospacing="0" w:after="0" w:afterAutospacing="0"/>
              <w:jc w:val="center"/>
            </w:pPr>
            <w:r w:rsidRPr="003D46C3">
              <w:rPr>
                <w:lang w:eastAsia="en-US"/>
              </w:rPr>
              <w:t>839</w:t>
            </w:r>
          </w:p>
        </w:tc>
        <w:tc>
          <w:tcPr>
            <w:tcW w:w="1631" w:type="dxa"/>
          </w:tcPr>
          <w:p w14:paraId="69E3D67C" w14:textId="20E80B91" w:rsidR="004D540C" w:rsidRPr="003D46C3" w:rsidRDefault="004D540C" w:rsidP="004D540C">
            <w:pPr>
              <w:pStyle w:val="af0"/>
              <w:spacing w:before="0" w:beforeAutospacing="0" w:after="0" w:afterAutospacing="0"/>
              <w:jc w:val="center"/>
            </w:pPr>
            <w:r w:rsidRPr="003D46C3">
              <w:rPr>
                <w:lang w:eastAsia="en-US"/>
              </w:rPr>
              <w:t>903</w:t>
            </w:r>
          </w:p>
        </w:tc>
        <w:tc>
          <w:tcPr>
            <w:tcW w:w="1400" w:type="dxa"/>
          </w:tcPr>
          <w:p w14:paraId="64A841F0" w14:textId="5465E83D" w:rsidR="004D540C" w:rsidRPr="003D46C3" w:rsidRDefault="008361BA" w:rsidP="004D540C">
            <w:pPr>
              <w:pStyle w:val="af0"/>
              <w:spacing w:before="0" w:beforeAutospacing="0" w:after="0" w:afterAutospacing="0"/>
              <w:jc w:val="center"/>
            </w:pPr>
            <w:r w:rsidRPr="003D46C3">
              <w:t>107,6</w:t>
            </w:r>
          </w:p>
        </w:tc>
      </w:tr>
      <w:tr w:rsidR="003D46C3" w:rsidRPr="003D46C3" w14:paraId="63ED5635" w14:textId="77777777" w:rsidTr="00D54E6C">
        <w:tc>
          <w:tcPr>
            <w:tcW w:w="5070" w:type="dxa"/>
          </w:tcPr>
          <w:p w14:paraId="79F1A286" w14:textId="2ACD8181" w:rsidR="004D540C" w:rsidRPr="003D46C3" w:rsidRDefault="004D540C" w:rsidP="004D540C">
            <w:pPr>
              <w:pStyle w:val="af0"/>
              <w:spacing w:before="0" w:beforeAutospacing="0" w:after="0" w:afterAutospacing="0"/>
            </w:pPr>
            <w:r w:rsidRPr="003D46C3">
              <w:t xml:space="preserve">   - количество участников</w:t>
            </w:r>
          </w:p>
        </w:tc>
        <w:tc>
          <w:tcPr>
            <w:tcW w:w="1720" w:type="dxa"/>
          </w:tcPr>
          <w:p w14:paraId="45F4F720" w14:textId="01107061" w:rsidR="004D540C" w:rsidRPr="003D46C3" w:rsidRDefault="004D540C" w:rsidP="004D540C">
            <w:pPr>
              <w:pStyle w:val="af0"/>
              <w:spacing w:before="0" w:beforeAutospacing="0" w:after="0" w:afterAutospacing="0"/>
              <w:jc w:val="center"/>
            </w:pPr>
            <w:r w:rsidRPr="003D46C3">
              <w:rPr>
                <w:lang w:eastAsia="en-US"/>
              </w:rPr>
              <w:t>25492</w:t>
            </w:r>
          </w:p>
        </w:tc>
        <w:tc>
          <w:tcPr>
            <w:tcW w:w="1631" w:type="dxa"/>
          </w:tcPr>
          <w:p w14:paraId="61B9579F" w14:textId="6EB3DD47" w:rsidR="004D540C" w:rsidRPr="003D46C3" w:rsidRDefault="004D540C" w:rsidP="004D540C">
            <w:pPr>
              <w:pStyle w:val="af0"/>
              <w:spacing w:before="0" w:beforeAutospacing="0" w:after="0" w:afterAutospacing="0"/>
              <w:jc w:val="center"/>
            </w:pPr>
            <w:r w:rsidRPr="003D46C3">
              <w:rPr>
                <w:lang w:eastAsia="en-US"/>
              </w:rPr>
              <w:t>28539</w:t>
            </w:r>
          </w:p>
        </w:tc>
        <w:tc>
          <w:tcPr>
            <w:tcW w:w="1400" w:type="dxa"/>
          </w:tcPr>
          <w:p w14:paraId="1E63562A" w14:textId="0C274D0F" w:rsidR="004D540C" w:rsidRPr="003D46C3" w:rsidRDefault="008361BA" w:rsidP="004D540C">
            <w:pPr>
              <w:pStyle w:val="af0"/>
              <w:spacing w:before="0" w:beforeAutospacing="0" w:after="0" w:afterAutospacing="0"/>
              <w:jc w:val="center"/>
            </w:pPr>
            <w:r w:rsidRPr="003D46C3">
              <w:t>111,9</w:t>
            </w:r>
          </w:p>
        </w:tc>
      </w:tr>
      <w:tr w:rsidR="008361BA" w:rsidRPr="003D46C3" w14:paraId="55F468CB" w14:textId="77777777" w:rsidTr="00D54E6C">
        <w:tc>
          <w:tcPr>
            <w:tcW w:w="5070" w:type="dxa"/>
          </w:tcPr>
          <w:p w14:paraId="0DA2B77A" w14:textId="01830873" w:rsidR="004D540C" w:rsidRPr="003D46C3" w:rsidRDefault="004D540C" w:rsidP="004D540C">
            <w:pPr>
              <w:pStyle w:val="af0"/>
              <w:spacing w:before="0" w:beforeAutospacing="0" w:after="0" w:afterAutospacing="0"/>
            </w:pPr>
            <w:r w:rsidRPr="003D46C3">
              <w:t>Количество выставок</w:t>
            </w:r>
          </w:p>
        </w:tc>
        <w:tc>
          <w:tcPr>
            <w:tcW w:w="1720" w:type="dxa"/>
          </w:tcPr>
          <w:p w14:paraId="36657500" w14:textId="053CD4CC" w:rsidR="004D540C" w:rsidRPr="003D46C3" w:rsidRDefault="004D540C" w:rsidP="004D540C">
            <w:pPr>
              <w:pStyle w:val="af0"/>
              <w:spacing w:before="0" w:beforeAutospacing="0" w:after="0" w:afterAutospacing="0"/>
              <w:jc w:val="center"/>
            </w:pPr>
            <w:r w:rsidRPr="003D46C3">
              <w:rPr>
                <w:lang w:eastAsia="en-US"/>
              </w:rPr>
              <w:t>291</w:t>
            </w:r>
          </w:p>
        </w:tc>
        <w:tc>
          <w:tcPr>
            <w:tcW w:w="1631" w:type="dxa"/>
          </w:tcPr>
          <w:p w14:paraId="6D4644E2" w14:textId="09BC59A0" w:rsidR="004D540C" w:rsidRPr="003D46C3" w:rsidRDefault="004D540C" w:rsidP="004D540C">
            <w:pPr>
              <w:pStyle w:val="af0"/>
              <w:spacing w:before="0" w:beforeAutospacing="0" w:after="0" w:afterAutospacing="0"/>
              <w:jc w:val="center"/>
            </w:pPr>
            <w:r w:rsidRPr="003D46C3">
              <w:rPr>
                <w:lang w:eastAsia="en-US"/>
              </w:rPr>
              <w:t>295</w:t>
            </w:r>
          </w:p>
        </w:tc>
        <w:tc>
          <w:tcPr>
            <w:tcW w:w="1400" w:type="dxa"/>
          </w:tcPr>
          <w:p w14:paraId="3BCD81AC" w14:textId="69E896F4" w:rsidR="004D540C" w:rsidRPr="003D46C3" w:rsidRDefault="008361BA" w:rsidP="004D540C">
            <w:pPr>
              <w:pStyle w:val="af0"/>
              <w:spacing w:before="0" w:beforeAutospacing="0" w:after="0" w:afterAutospacing="0"/>
              <w:jc w:val="center"/>
            </w:pPr>
            <w:r w:rsidRPr="003D46C3">
              <w:t>101,4</w:t>
            </w:r>
          </w:p>
        </w:tc>
      </w:tr>
      <w:bookmarkEnd w:id="28"/>
    </w:tbl>
    <w:p w14:paraId="1940D5C4" w14:textId="77777777" w:rsidR="00757814" w:rsidRPr="003D46C3" w:rsidRDefault="00757814" w:rsidP="00B67304">
      <w:pPr>
        <w:pStyle w:val="af0"/>
        <w:shd w:val="clear" w:color="auto" w:fill="FFFFFF"/>
        <w:spacing w:before="0" w:beforeAutospacing="0" w:after="0" w:afterAutospacing="0"/>
        <w:ind w:firstLine="567"/>
      </w:pPr>
    </w:p>
    <w:p w14:paraId="76F97D2E" w14:textId="449A1D10" w:rsidR="00AF12CF" w:rsidRPr="003D46C3" w:rsidRDefault="00AF12CF" w:rsidP="00AF12CF">
      <w:pPr>
        <w:ind w:firstLine="708"/>
      </w:pPr>
      <w:r w:rsidRPr="003D46C3">
        <w:t xml:space="preserve">По итогам 9 месяцев 2024 года наблюдается </w:t>
      </w:r>
      <w:r w:rsidR="006E25D6" w:rsidRPr="003D46C3">
        <w:t>рост</w:t>
      </w:r>
      <w:r w:rsidRPr="003D46C3">
        <w:t xml:space="preserve"> практически по всем основным показателям деятельности библиотек</w:t>
      </w:r>
      <w:r w:rsidR="006E25D6" w:rsidRPr="003D46C3">
        <w:t>.</w:t>
      </w:r>
    </w:p>
    <w:p w14:paraId="5C444D50" w14:textId="5591639F" w:rsidR="00AF12CF" w:rsidRPr="003D46C3" w:rsidRDefault="00AF12CF" w:rsidP="00AF12CF">
      <w:r w:rsidRPr="003D46C3">
        <w:tab/>
        <w:t>Все популярные услуги, предоставляемые населению</w:t>
      </w:r>
      <w:r w:rsidR="008361BA" w:rsidRPr="003D46C3">
        <w:t xml:space="preserve"> </w:t>
      </w:r>
      <w:r w:rsidRPr="003D46C3">
        <w:t xml:space="preserve">- традиционны. Часть информационных услуг проводится через сеть ИНТЕРНЕТ, в том числе у посетителей Кезской районной библиотеки популярна услуга «Использование интернета в стенах библиотек». </w:t>
      </w:r>
    </w:p>
    <w:p w14:paraId="1768B42A" w14:textId="01F20DA3" w:rsidR="003E72B2" w:rsidRPr="003D46C3" w:rsidRDefault="00C74DAB" w:rsidP="00AF12CF">
      <w:r w:rsidRPr="003D46C3">
        <w:t xml:space="preserve">        </w:t>
      </w:r>
      <w:r w:rsidR="00763419" w:rsidRPr="003D46C3">
        <w:t xml:space="preserve">   </w:t>
      </w:r>
      <w:r w:rsidR="00AF12CF" w:rsidRPr="003D46C3">
        <w:t xml:space="preserve">Одним из главных направлений в работе библиотекарей являются мероприятия, посвященные году семьи в России.  </w:t>
      </w:r>
    </w:p>
    <w:p w14:paraId="2D016B0A" w14:textId="665160C3" w:rsidR="00C74DAB" w:rsidRPr="003D46C3" w:rsidRDefault="00763419" w:rsidP="003E72B2">
      <w:pPr>
        <w:ind w:firstLine="567"/>
      </w:pPr>
      <w:r w:rsidRPr="003D46C3">
        <w:t xml:space="preserve">  </w:t>
      </w:r>
      <w:r w:rsidR="00C74DAB" w:rsidRPr="003D46C3">
        <w:t>Библиотеками МБУК «Кезская МБС» в течении отчетного периода проведено 903 массовых мероприятий (районная библиотека- 256, детская библиотека -95, сельские филиала – 552). Оформлено 295 книжных выставок, в экспозиционном зале районной библиотеки оформлено 6 выставок, которые посетило 3419 человек. Наибольшая часть библиотечных мероприятий проводилась в образовательных учреждениях – на базе Дебесского политехникума, школ и детских садов. С большим успехом проходили мероприятия вне стен библиотек: акции, литературно-познавательные мероприятия, фестивали, флешмобы, эколого-литературные экскурсии. Культурно-просветительской работой библиотек охвачены и маломобильные граждане, пожилые, пенсионеры.</w:t>
      </w:r>
    </w:p>
    <w:p w14:paraId="39F4C9F7" w14:textId="77777777" w:rsidR="00C74DAB" w:rsidRPr="003D46C3" w:rsidRDefault="00C74DAB" w:rsidP="00C74DAB">
      <w:pPr>
        <w:ind w:firstLine="567"/>
      </w:pPr>
      <w:r w:rsidRPr="003D46C3">
        <w:t xml:space="preserve">11 сельских библиотек замодерированы в качестве площадок для проведения мероприятий по Пушкинской карте. </w:t>
      </w:r>
    </w:p>
    <w:p w14:paraId="20B2D1B0" w14:textId="7F89EAF6" w:rsidR="00FD6040" w:rsidRPr="003D46C3" w:rsidRDefault="00AF12CF" w:rsidP="003E72B2">
      <w:pPr>
        <w:ind w:firstLine="567"/>
      </w:pPr>
      <w:r w:rsidRPr="003D46C3">
        <w:t xml:space="preserve">МБУК «Кезская МБС» является партнером проектов, реализуемых при поддержке Фонда президентских грантов и Президентского фонда культурных инициатив. </w:t>
      </w:r>
      <w:r w:rsidR="00763419" w:rsidRPr="003D46C3">
        <w:t>В качестве партнера</w:t>
      </w:r>
      <w:r w:rsidR="00FD6040" w:rsidRPr="003D46C3">
        <w:t xml:space="preserve"> межпоселенческая библиотечная система:</w:t>
      </w:r>
    </w:p>
    <w:p w14:paraId="452B0E21" w14:textId="095CC3DD" w:rsidR="00D052CD" w:rsidRPr="003D46C3" w:rsidRDefault="00FD6040" w:rsidP="003E72B2">
      <w:pPr>
        <w:ind w:firstLine="567"/>
      </w:pPr>
      <w:r w:rsidRPr="003D46C3">
        <w:t xml:space="preserve">- </w:t>
      </w:r>
      <w:r w:rsidR="00763419" w:rsidRPr="003D46C3">
        <w:t>продолж</w:t>
      </w:r>
      <w:r w:rsidRPr="003D46C3">
        <w:t>ила</w:t>
      </w:r>
      <w:r w:rsidR="00763419" w:rsidRPr="003D46C3">
        <w:t xml:space="preserve"> реализаци</w:t>
      </w:r>
      <w:r w:rsidRPr="003D46C3">
        <w:t>ю</w:t>
      </w:r>
      <w:r w:rsidR="00763419" w:rsidRPr="003D46C3">
        <w:t xml:space="preserve"> проекта «Россы За!» и пров</w:t>
      </w:r>
      <w:r w:rsidRPr="003D46C3">
        <w:t>едены</w:t>
      </w:r>
      <w:r w:rsidR="00763419" w:rsidRPr="003D46C3">
        <w:t xml:space="preserve"> просветительские мероприятия с молодежью по изучению истории написания популярных патриотических песен времен Вов 1941</w:t>
      </w:r>
      <w:r w:rsidRPr="003D46C3">
        <w:t>-</w:t>
      </w:r>
      <w:r w:rsidR="00763419" w:rsidRPr="003D46C3">
        <w:t>1945 гг</w:t>
      </w:r>
      <w:r w:rsidRPr="003D46C3">
        <w:t>.,</w:t>
      </w:r>
      <w:r w:rsidR="00763419" w:rsidRPr="003D46C3">
        <w:t xml:space="preserve"> </w:t>
      </w:r>
      <w:r w:rsidRPr="003D46C3">
        <w:t>Афганской войны, СВО (всего проведено 10 мероприятий);</w:t>
      </w:r>
    </w:p>
    <w:p w14:paraId="4356DCCA" w14:textId="107DECC7" w:rsidR="00AF12CF" w:rsidRPr="003D46C3" w:rsidRDefault="00FD6040" w:rsidP="003E72B2">
      <w:pPr>
        <w:ind w:firstLine="567"/>
      </w:pPr>
      <w:r w:rsidRPr="003D46C3">
        <w:t>- приняла участие в онлайн конкурсе «Семейный ярушник» в рамках реализации проекта «В краю непуганых</w:t>
      </w:r>
      <w:r w:rsidR="00AF12CF" w:rsidRPr="003D46C3">
        <w:t xml:space="preserve"> </w:t>
      </w:r>
      <w:r w:rsidRPr="003D46C3">
        <w:t xml:space="preserve">староверов» по сохранению народной. Самобытной культуры старообрядцев Кезского района, проживающих на севере. </w:t>
      </w:r>
      <w:r w:rsidR="00AF12CF" w:rsidRPr="003D46C3">
        <w:t xml:space="preserve"> </w:t>
      </w:r>
      <w:r w:rsidR="00A135AD" w:rsidRPr="003D46C3">
        <w:t xml:space="preserve"> </w:t>
      </w:r>
    </w:p>
    <w:p w14:paraId="483E2B2F" w14:textId="77777777" w:rsidR="00A135AD" w:rsidRPr="003D46C3" w:rsidRDefault="00A135AD" w:rsidP="003E72B2">
      <w:pPr>
        <w:ind w:firstLine="567"/>
      </w:pPr>
    </w:p>
    <w:p w14:paraId="1B825AA5" w14:textId="63BF81E4" w:rsidR="00A135AD" w:rsidRPr="003D46C3" w:rsidRDefault="00A135AD" w:rsidP="00A135AD">
      <w:pPr>
        <w:tabs>
          <w:tab w:val="left" w:pos="4189"/>
        </w:tabs>
        <w:ind w:firstLine="567"/>
        <w:jc w:val="center"/>
        <w:rPr>
          <w:b/>
          <w:bCs/>
        </w:rPr>
      </w:pPr>
      <w:r w:rsidRPr="003D46C3">
        <w:rPr>
          <w:b/>
          <w:bCs/>
        </w:rPr>
        <w:t>Основные показатели деятельности музея</w:t>
      </w:r>
      <w:r w:rsidR="00163B79" w:rsidRPr="003D46C3">
        <w:rPr>
          <w:b/>
          <w:bCs/>
        </w:rPr>
        <w:t xml:space="preserve"> </w:t>
      </w:r>
    </w:p>
    <w:tbl>
      <w:tblPr>
        <w:tblStyle w:val="ae"/>
        <w:tblW w:w="0" w:type="auto"/>
        <w:jc w:val="center"/>
        <w:tblLook w:val="04A0" w:firstRow="1" w:lastRow="0" w:firstColumn="1" w:lastColumn="0" w:noHBand="0" w:noVBand="1"/>
      </w:tblPr>
      <w:tblGrid>
        <w:gridCol w:w="4503"/>
        <w:gridCol w:w="1295"/>
        <w:gridCol w:w="1276"/>
        <w:gridCol w:w="1258"/>
      </w:tblGrid>
      <w:tr w:rsidR="003D46C3" w:rsidRPr="003D46C3" w14:paraId="1B0C7986" w14:textId="77777777" w:rsidTr="00163B79">
        <w:trPr>
          <w:jc w:val="center"/>
        </w:trPr>
        <w:tc>
          <w:tcPr>
            <w:tcW w:w="4503" w:type="dxa"/>
          </w:tcPr>
          <w:p w14:paraId="026DCFCF" w14:textId="3AEF41B6" w:rsidR="00A135AD" w:rsidRPr="003D46C3" w:rsidRDefault="00A135AD" w:rsidP="00A135AD">
            <w:pPr>
              <w:tabs>
                <w:tab w:val="left" w:pos="4189"/>
              </w:tabs>
              <w:jc w:val="center"/>
            </w:pPr>
            <w:r w:rsidRPr="003D46C3">
              <w:t>Общее количество</w:t>
            </w:r>
          </w:p>
        </w:tc>
        <w:tc>
          <w:tcPr>
            <w:tcW w:w="1295" w:type="dxa"/>
          </w:tcPr>
          <w:p w14:paraId="49C9ECE0" w14:textId="0721328C" w:rsidR="00A135AD" w:rsidRPr="003D46C3" w:rsidRDefault="00A135AD" w:rsidP="00A135AD">
            <w:pPr>
              <w:tabs>
                <w:tab w:val="left" w:pos="4189"/>
              </w:tabs>
            </w:pPr>
            <w:r w:rsidRPr="003D46C3">
              <w:t>9 месяцев 2023 года</w:t>
            </w:r>
          </w:p>
        </w:tc>
        <w:tc>
          <w:tcPr>
            <w:tcW w:w="1276" w:type="dxa"/>
          </w:tcPr>
          <w:p w14:paraId="62911B73" w14:textId="158378FF" w:rsidR="00A135AD" w:rsidRPr="003D46C3" w:rsidRDefault="00A135AD" w:rsidP="00A135AD">
            <w:pPr>
              <w:tabs>
                <w:tab w:val="left" w:pos="4189"/>
              </w:tabs>
            </w:pPr>
            <w:r w:rsidRPr="003D46C3">
              <w:t>9 месяцев 2024 года</w:t>
            </w:r>
          </w:p>
        </w:tc>
        <w:tc>
          <w:tcPr>
            <w:tcW w:w="1258" w:type="dxa"/>
          </w:tcPr>
          <w:p w14:paraId="73D705F5" w14:textId="7BA79C95" w:rsidR="00A135AD" w:rsidRPr="003D46C3" w:rsidRDefault="00A135AD" w:rsidP="00A135AD">
            <w:pPr>
              <w:tabs>
                <w:tab w:val="left" w:pos="4189"/>
              </w:tabs>
            </w:pPr>
            <w:r w:rsidRPr="003D46C3">
              <w:t>Темп роста, %</w:t>
            </w:r>
          </w:p>
        </w:tc>
      </w:tr>
      <w:tr w:rsidR="003D46C3" w:rsidRPr="003D46C3" w14:paraId="53C5FD0F" w14:textId="77777777" w:rsidTr="00163B79">
        <w:trPr>
          <w:jc w:val="center"/>
        </w:trPr>
        <w:tc>
          <w:tcPr>
            <w:tcW w:w="4503" w:type="dxa"/>
          </w:tcPr>
          <w:p w14:paraId="3C741611" w14:textId="36F2D8F1" w:rsidR="00A135AD" w:rsidRPr="003D46C3" w:rsidRDefault="00A135AD" w:rsidP="00A135AD">
            <w:pPr>
              <w:tabs>
                <w:tab w:val="left" w:pos="4189"/>
              </w:tabs>
              <w:jc w:val="left"/>
            </w:pPr>
            <w:r w:rsidRPr="003D46C3">
              <w:t>Проведено мероприятий</w:t>
            </w:r>
          </w:p>
        </w:tc>
        <w:tc>
          <w:tcPr>
            <w:tcW w:w="1295" w:type="dxa"/>
          </w:tcPr>
          <w:p w14:paraId="4C7F68F6" w14:textId="2CFBCF06" w:rsidR="00A135AD" w:rsidRPr="003D46C3" w:rsidRDefault="00A135AD" w:rsidP="00163B79">
            <w:pPr>
              <w:tabs>
                <w:tab w:val="left" w:pos="4189"/>
              </w:tabs>
              <w:jc w:val="center"/>
            </w:pPr>
            <w:r w:rsidRPr="003D46C3">
              <w:t>31</w:t>
            </w:r>
          </w:p>
        </w:tc>
        <w:tc>
          <w:tcPr>
            <w:tcW w:w="1276" w:type="dxa"/>
          </w:tcPr>
          <w:p w14:paraId="4EEA7697" w14:textId="23CA1BDA" w:rsidR="00A135AD" w:rsidRPr="003D46C3" w:rsidRDefault="00A135AD" w:rsidP="00163B79">
            <w:pPr>
              <w:tabs>
                <w:tab w:val="left" w:pos="4189"/>
              </w:tabs>
              <w:jc w:val="center"/>
            </w:pPr>
            <w:r w:rsidRPr="003D46C3">
              <w:t>39</w:t>
            </w:r>
          </w:p>
        </w:tc>
        <w:tc>
          <w:tcPr>
            <w:tcW w:w="1258" w:type="dxa"/>
          </w:tcPr>
          <w:p w14:paraId="13D454CD" w14:textId="7600B908" w:rsidR="00A135AD" w:rsidRPr="003D46C3" w:rsidRDefault="00163B79" w:rsidP="00163B79">
            <w:pPr>
              <w:tabs>
                <w:tab w:val="left" w:pos="4189"/>
              </w:tabs>
              <w:jc w:val="center"/>
            </w:pPr>
            <w:r w:rsidRPr="003D46C3">
              <w:t>126</w:t>
            </w:r>
          </w:p>
        </w:tc>
      </w:tr>
      <w:tr w:rsidR="003D46C3" w:rsidRPr="003D46C3" w14:paraId="3D5897C7" w14:textId="77777777" w:rsidTr="00163B79">
        <w:trPr>
          <w:jc w:val="center"/>
        </w:trPr>
        <w:tc>
          <w:tcPr>
            <w:tcW w:w="4503" w:type="dxa"/>
          </w:tcPr>
          <w:p w14:paraId="489EC459" w14:textId="168F546D" w:rsidR="00A135AD" w:rsidRPr="003D46C3" w:rsidRDefault="00A135AD" w:rsidP="00A135AD">
            <w:pPr>
              <w:tabs>
                <w:tab w:val="left" w:pos="4189"/>
              </w:tabs>
            </w:pPr>
            <w:r w:rsidRPr="003D46C3">
              <w:t>Количество экскурсий</w:t>
            </w:r>
          </w:p>
        </w:tc>
        <w:tc>
          <w:tcPr>
            <w:tcW w:w="1295" w:type="dxa"/>
          </w:tcPr>
          <w:p w14:paraId="0DDF6CCB" w14:textId="033DDEA8" w:rsidR="00A135AD" w:rsidRPr="003D46C3" w:rsidRDefault="00A135AD" w:rsidP="00163B79">
            <w:pPr>
              <w:tabs>
                <w:tab w:val="left" w:pos="4189"/>
              </w:tabs>
              <w:jc w:val="center"/>
            </w:pPr>
            <w:r w:rsidRPr="003D46C3">
              <w:t>271</w:t>
            </w:r>
          </w:p>
        </w:tc>
        <w:tc>
          <w:tcPr>
            <w:tcW w:w="1276" w:type="dxa"/>
          </w:tcPr>
          <w:p w14:paraId="4F5D4EC8" w14:textId="789EFC53" w:rsidR="00A135AD" w:rsidRPr="003D46C3" w:rsidRDefault="00A135AD" w:rsidP="00163B79">
            <w:pPr>
              <w:tabs>
                <w:tab w:val="left" w:pos="4189"/>
              </w:tabs>
              <w:jc w:val="center"/>
            </w:pPr>
            <w:r w:rsidRPr="003D46C3">
              <w:t>147</w:t>
            </w:r>
          </w:p>
        </w:tc>
        <w:tc>
          <w:tcPr>
            <w:tcW w:w="1258" w:type="dxa"/>
          </w:tcPr>
          <w:p w14:paraId="49A440D9" w14:textId="3869C85C" w:rsidR="00A135AD" w:rsidRPr="003D46C3" w:rsidRDefault="00163B79" w:rsidP="00163B79">
            <w:pPr>
              <w:tabs>
                <w:tab w:val="left" w:pos="4189"/>
              </w:tabs>
              <w:jc w:val="center"/>
            </w:pPr>
            <w:r w:rsidRPr="003D46C3">
              <w:t>54,2</w:t>
            </w:r>
          </w:p>
        </w:tc>
      </w:tr>
      <w:tr w:rsidR="003D46C3" w:rsidRPr="003D46C3" w14:paraId="3D151EEC" w14:textId="77777777" w:rsidTr="00163B79">
        <w:trPr>
          <w:jc w:val="center"/>
        </w:trPr>
        <w:tc>
          <w:tcPr>
            <w:tcW w:w="4503" w:type="dxa"/>
          </w:tcPr>
          <w:p w14:paraId="0AC38A0F" w14:textId="0FFE746C" w:rsidR="00A135AD" w:rsidRPr="003D46C3" w:rsidRDefault="00A135AD" w:rsidP="00A135AD">
            <w:pPr>
              <w:tabs>
                <w:tab w:val="left" w:pos="4189"/>
              </w:tabs>
            </w:pPr>
            <w:r w:rsidRPr="003D46C3">
              <w:t>Выставки, в том числе</w:t>
            </w:r>
          </w:p>
        </w:tc>
        <w:tc>
          <w:tcPr>
            <w:tcW w:w="1295" w:type="dxa"/>
          </w:tcPr>
          <w:p w14:paraId="0A940FFC" w14:textId="5D761731" w:rsidR="00A135AD" w:rsidRPr="003D46C3" w:rsidRDefault="00A135AD" w:rsidP="00163B79">
            <w:pPr>
              <w:tabs>
                <w:tab w:val="left" w:pos="4189"/>
              </w:tabs>
              <w:jc w:val="center"/>
            </w:pPr>
            <w:r w:rsidRPr="003D46C3">
              <w:t>20</w:t>
            </w:r>
          </w:p>
        </w:tc>
        <w:tc>
          <w:tcPr>
            <w:tcW w:w="1276" w:type="dxa"/>
          </w:tcPr>
          <w:p w14:paraId="6D35E24D" w14:textId="2D515747" w:rsidR="00A135AD" w:rsidRPr="003D46C3" w:rsidRDefault="00A135AD" w:rsidP="00163B79">
            <w:pPr>
              <w:tabs>
                <w:tab w:val="left" w:pos="4189"/>
              </w:tabs>
              <w:jc w:val="center"/>
            </w:pPr>
            <w:r w:rsidRPr="003D46C3">
              <w:t>16</w:t>
            </w:r>
          </w:p>
        </w:tc>
        <w:tc>
          <w:tcPr>
            <w:tcW w:w="1258" w:type="dxa"/>
          </w:tcPr>
          <w:p w14:paraId="4737A72C" w14:textId="04E56CEB" w:rsidR="00A135AD" w:rsidRPr="003D46C3" w:rsidRDefault="00163B79" w:rsidP="00163B79">
            <w:pPr>
              <w:tabs>
                <w:tab w:val="left" w:pos="4189"/>
              </w:tabs>
              <w:jc w:val="center"/>
            </w:pPr>
            <w:r w:rsidRPr="003D46C3">
              <w:t>80</w:t>
            </w:r>
          </w:p>
        </w:tc>
      </w:tr>
      <w:tr w:rsidR="003D46C3" w:rsidRPr="003D46C3" w14:paraId="6EF2539D" w14:textId="77777777" w:rsidTr="00163B79">
        <w:trPr>
          <w:jc w:val="center"/>
        </w:trPr>
        <w:tc>
          <w:tcPr>
            <w:tcW w:w="4503" w:type="dxa"/>
          </w:tcPr>
          <w:p w14:paraId="6E5018B3" w14:textId="7A5D2A85" w:rsidR="00A135AD" w:rsidRPr="003D46C3" w:rsidRDefault="00A135AD" w:rsidP="00A135AD">
            <w:pPr>
              <w:tabs>
                <w:tab w:val="left" w:pos="4189"/>
              </w:tabs>
            </w:pPr>
            <w:r w:rsidRPr="003D46C3">
              <w:lastRenderedPageBreak/>
              <w:t xml:space="preserve">   - стационарные</w:t>
            </w:r>
          </w:p>
        </w:tc>
        <w:tc>
          <w:tcPr>
            <w:tcW w:w="1295" w:type="dxa"/>
          </w:tcPr>
          <w:p w14:paraId="11D08A7C" w14:textId="63BF98C9" w:rsidR="00A135AD" w:rsidRPr="003D46C3" w:rsidRDefault="00A135AD" w:rsidP="00163B79">
            <w:pPr>
              <w:tabs>
                <w:tab w:val="left" w:pos="4189"/>
              </w:tabs>
              <w:jc w:val="center"/>
            </w:pPr>
            <w:r w:rsidRPr="003D46C3">
              <w:t>15</w:t>
            </w:r>
          </w:p>
        </w:tc>
        <w:tc>
          <w:tcPr>
            <w:tcW w:w="1276" w:type="dxa"/>
          </w:tcPr>
          <w:p w14:paraId="085D697A" w14:textId="0ACF709A" w:rsidR="00A135AD" w:rsidRPr="003D46C3" w:rsidRDefault="00A135AD" w:rsidP="00163B79">
            <w:pPr>
              <w:tabs>
                <w:tab w:val="left" w:pos="4189"/>
              </w:tabs>
              <w:jc w:val="center"/>
            </w:pPr>
            <w:r w:rsidRPr="003D46C3">
              <w:t>11</w:t>
            </w:r>
          </w:p>
        </w:tc>
        <w:tc>
          <w:tcPr>
            <w:tcW w:w="1258" w:type="dxa"/>
          </w:tcPr>
          <w:p w14:paraId="02A42A2B" w14:textId="66CA3202" w:rsidR="00A135AD" w:rsidRPr="003D46C3" w:rsidRDefault="00163B79" w:rsidP="00163B79">
            <w:pPr>
              <w:tabs>
                <w:tab w:val="left" w:pos="4189"/>
              </w:tabs>
              <w:jc w:val="center"/>
            </w:pPr>
            <w:r w:rsidRPr="003D46C3">
              <w:t>73</w:t>
            </w:r>
          </w:p>
        </w:tc>
      </w:tr>
      <w:tr w:rsidR="003D46C3" w:rsidRPr="003D46C3" w14:paraId="736E4DED" w14:textId="77777777" w:rsidTr="00163B79">
        <w:trPr>
          <w:jc w:val="center"/>
        </w:trPr>
        <w:tc>
          <w:tcPr>
            <w:tcW w:w="4503" w:type="dxa"/>
          </w:tcPr>
          <w:p w14:paraId="617E9D61" w14:textId="0C6E03F2" w:rsidR="00A135AD" w:rsidRPr="003D46C3" w:rsidRDefault="00A135AD" w:rsidP="00A135AD">
            <w:pPr>
              <w:tabs>
                <w:tab w:val="left" w:pos="4189"/>
              </w:tabs>
            </w:pPr>
            <w:r w:rsidRPr="003D46C3">
              <w:t xml:space="preserve">   - внестационарные</w:t>
            </w:r>
          </w:p>
        </w:tc>
        <w:tc>
          <w:tcPr>
            <w:tcW w:w="1295" w:type="dxa"/>
          </w:tcPr>
          <w:p w14:paraId="51688002" w14:textId="633529EC" w:rsidR="00A135AD" w:rsidRPr="003D46C3" w:rsidRDefault="00A135AD" w:rsidP="00163B79">
            <w:pPr>
              <w:tabs>
                <w:tab w:val="left" w:pos="4189"/>
              </w:tabs>
              <w:jc w:val="center"/>
            </w:pPr>
            <w:r w:rsidRPr="003D46C3">
              <w:t>5</w:t>
            </w:r>
          </w:p>
        </w:tc>
        <w:tc>
          <w:tcPr>
            <w:tcW w:w="1276" w:type="dxa"/>
          </w:tcPr>
          <w:p w14:paraId="3103AA8A" w14:textId="09963B73" w:rsidR="00A135AD" w:rsidRPr="003D46C3" w:rsidRDefault="00A135AD" w:rsidP="00163B79">
            <w:pPr>
              <w:tabs>
                <w:tab w:val="left" w:pos="4189"/>
              </w:tabs>
              <w:jc w:val="center"/>
            </w:pPr>
            <w:r w:rsidRPr="003D46C3">
              <w:t>5</w:t>
            </w:r>
          </w:p>
        </w:tc>
        <w:tc>
          <w:tcPr>
            <w:tcW w:w="1258" w:type="dxa"/>
          </w:tcPr>
          <w:p w14:paraId="74B2337E" w14:textId="47640C84" w:rsidR="00A135AD" w:rsidRPr="003D46C3" w:rsidRDefault="00163B79" w:rsidP="00163B79">
            <w:pPr>
              <w:tabs>
                <w:tab w:val="left" w:pos="4189"/>
              </w:tabs>
              <w:jc w:val="center"/>
            </w:pPr>
            <w:r w:rsidRPr="003D46C3">
              <w:t>100</w:t>
            </w:r>
          </w:p>
        </w:tc>
      </w:tr>
      <w:tr w:rsidR="003D46C3" w:rsidRPr="003D46C3" w14:paraId="16AFA453" w14:textId="77777777" w:rsidTr="00163B79">
        <w:trPr>
          <w:jc w:val="center"/>
        </w:trPr>
        <w:tc>
          <w:tcPr>
            <w:tcW w:w="4503" w:type="dxa"/>
          </w:tcPr>
          <w:p w14:paraId="3DCE0A8C" w14:textId="7DB592DB" w:rsidR="00A135AD" w:rsidRPr="003D46C3" w:rsidRDefault="00163B79" w:rsidP="00A135AD">
            <w:pPr>
              <w:tabs>
                <w:tab w:val="left" w:pos="4189"/>
              </w:tabs>
            </w:pPr>
            <w:r w:rsidRPr="003D46C3">
              <w:t>Всего посещений</w:t>
            </w:r>
            <w:r w:rsidR="009001F9" w:rsidRPr="003D46C3">
              <w:t>, из них:</w:t>
            </w:r>
          </w:p>
        </w:tc>
        <w:tc>
          <w:tcPr>
            <w:tcW w:w="1295" w:type="dxa"/>
          </w:tcPr>
          <w:p w14:paraId="2477823D" w14:textId="3FC4C395" w:rsidR="00A135AD" w:rsidRPr="003D46C3" w:rsidRDefault="009001F9" w:rsidP="00163B79">
            <w:pPr>
              <w:tabs>
                <w:tab w:val="left" w:pos="4189"/>
              </w:tabs>
              <w:jc w:val="center"/>
            </w:pPr>
            <w:r w:rsidRPr="003D46C3">
              <w:t>7091</w:t>
            </w:r>
          </w:p>
        </w:tc>
        <w:tc>
          <w:tcPr>
            <w:tcW w:w="1276" w:type="dxa"/>
          </w:tcPr>
          <w:p w14:paraId="17CC2EC9" w14:textId="582F7A03" w:rsidR="00A135AD" w:rsidRPr="003D46C3" w:rsidRDefault="009001F9" w:rsidP="00163B79">
            <w:pPr>
              <w:tabs>
                <w:tab w:val="left" w:pos="4189"/>
              </w:tabs>
              <w:jc w:val="center"/>
            </w:pPr>
            <w:r w:rsidRPr="003D46C3">
              <w:t>7238</w:t>
            </w:r>
          </w:p>
        </w:tc>
        <w:tc>
          <w:tcPr>
            <w:tcW w:w="1258" w:type="dxa"/>
          </w:tcPr>
          <w:p w14:paraId="0F2B9995" w14:textId="05B9479C" w:rsidR="00A135AD" w:rsidRPr="003D46C3" w:rsidRDefault="009001F9" w:rsidP="00163B79">
            <w:pPr>
              <w:tabs>
                <w:tab w:val="left" w:pos="4189"/>
              </w:tabs>
              <w:jc w:val="center"/>
            </w:pPr>
            <w:r w:rsidRPr="003D46C3">
              <w:t>102</w:t>
            </w:r>
          </w:p>
        </w:tc>
      </w:tr>
      <w:tr w:rsidR="003D46C3" w:rsidRPr="003D46C3" w14:paraId="405A562C" w14:textId="77777777" w:rsidTr="00163B79">
        <w:trPr>
          <w:jc w:val="center"/>
        </w:trPr>
        <w:tc>
          <w:tcPr>
            <w:tcW w:w="4503" w:type="dxa"/>
          </w:tcPr>
          <w:p w14:paraId="5F266A49" w14:textId="30BB723E" w:rsidR="00163B79" w:rsidRPr="003D46C3" w:rsidRDefault="00163B79" w:rsidP="00A135AD">
            <w:pPr>
              <w:tabs>
                <w:tab w:val="left" w:pos="4189"/>
              </w:tabs>
            </w:pPr>
            <w:r w:rsidRPr="003D46C3">
              <w:t xml:space="preserve">   - стационарно</w:t>
            </w:r>
          </w:p>
        </w:tc>
        <w:tc>
          <w:tcPr>
            <w:tcW w:w="1295" w:type="dxa"/>
          </w:tcPr>
          <w:p w14:paraId="5FC85114" w14:textId="294B4875" w:rsidR="00163B79" w:rsidRPr="003D46C3" w:rsidRDefault="00163B79" w:rsidP="00163B79">
            <w:pPr>
              <w:tabs>
                <w:tab w:val="left" w:pos="4189"/>
              </w:tabs>
              <w:jc w:val="center"/>
            </w:pPr>
            <w:r w:rsidRPr="003D46C3">
              <w:t>5661</w:t>
            </w:r>
          </w:p>
        </w:tc>
        <w:tc>
          <w:tcPr>
            <w:tcW w:w="1276" w:type="dxa"/>
          </w:tcPr>
          <w:p w14:paraId="22DB4EF3" w14:textId="1CCEF4F6" w:rsidR="00163B79" w:rsidRPr="003D46C3" w:rsidRDefault="00163B79" w:rsidP="00163B79">
            <w:pPr>
              <w:tabs>
                <w:tab w:val="left" w:pos="4189"/>
              </w:tabs>
              <w:jc w:val="center"/>
            </w:pPr>
            <w:r w:rsidRPr="003D46C3">
              <w:t>5140</w:t>
            </w:r>
          </w:p>
        </w:tc>
        <w:tc>
          <w:tcPr>
            <w:tcW w:w="1258" w:type="dxa"/>
          </w:tcPr>
          <w:p w14:paraId="52707C38" w14:textId="2B6C50E5" w:rsidR="00163B79" w:rsidRPr="003D46C3" w:rsidRDefault="00163B79" w:rsidP="00163B79">
            <w:pPr>
              <w:tabs>
                <w:tab w:val="left" w:pos="4189"/>
              </w:tabs>
              <w:jc w:val="center"/>
            </w:pPr>
            <w:r w:rsidRPr="003D46C3">
              <w:t>91</w:t>
            </w:r>
          </w:p>
        </w:tc>
      </w:tr>
      <w:tr w:rsidR="008361BA" w:rsidRPr="003D46C3" w14:paraId="3247C3DA" w14:textId="77777777" w:rsidTr="00163B79">
        <w:trPr>
          <w:jc w:val="center"/>
        </w:trPr>
        <w:tc>
          <w:tcPr>
            <w:tcW w:w="4503" w:type="dxa"/>
          </w:tcPr>
          <w:p w14:paraId="19E830A5" w14:textId="15226669" w:rsidR="00163B79" w:rsidRPr="003D46C3" w:rsidRDefault="00163B79" w:rsidP="00A135AD">
            <w:pPr>
              <w:tabs>
                <w:tab w:val="left" w:pos="4189"/>
              </w:tabs>
            </w:pPr>
            <w:r w:rsidRPr="003D46C3">
              <w:t xml:space="preserve">   - внестационарно</w:t>
            </w:r>
          </w:p>
        </w:tc>
        <w:tc>
          <w:tcPr>
            <w:tcW w:w="1295" w:type="dxa"/>
          </w:tcPr>
          <w:p w14:paraId="7B9EDC5D" w14:textId="1EE9DEA0" w:rsidR="00163B79" w:rsidRPr="003D46C3" w:rsidRDefault="00163B79" w:rsidP="00163B79">
            <w:pPr>
              <w:tabs>
                <w:tab w:val="left" w:pos="4189"/>
              </w:tabs>
              <w:jc w:val="center"/>
            </w:pPr>
            <w:r w:rsidRPr="003D46C3">
              <w:t>1430</w:t>
            </w:r>
          </w:p>
        </w:tc>
        <w:tc>
          <w:tcPr>
            <w:tcW w:w="1276" w:type="dxa"/>
          </w:tcPr>
          <w:p w14:paraId="1878E55B" w14:textId="7C7D0EE5" w:rsidR="00163B79" w:rsidRPr="003D46C3" w:rsidRDefault="00163B79" w:rsidP="00163B79">
            <w:pPr>
              <w:tabs>
                <w:tab w:val="left" w:pos="4189"/>
              </w:tabs>
              <w:jc w:val="center"/>
            </w:pPr>
            <w:r w:rsidRPr="003D46C3">
              <w:t>2098</w:t>
            </w:r>
          </w:p>
        </w:tc>
        <w:tc>
          <w:tcPr>
            <w:tcW w:w="1258" w:type="dxa"/>
          </w:tcPr>
          <w:p w14:paraId="71039A6A" w14:textId="2D7C099E" w:rsidR="00163B79" w:rsidRPr="003D46C3" w:rsidRDefault="00163B79" w:rsidP="00163B79">
            <w:pPr>
              <w:tabs>
                <w:tab w:val="left" w:pos="4189"/>
              </w:tabs>
              <w:jc w:val="center"/>
            </w:pPr>
            <w:r w:rsidRPr="003D46C3">
              <w:t>147</w:t>
            </w:r>
          </w:p>
        </w:tc>
      </w:tr>
    </w:tbl>
    <w:p w14:paraId="334786AA" w14:textId="77777777" w:rsidR="00A135AD" w:rsidRPr="003D46C3" w:rsidRDefault="00A135AD" w:rsidP="00A135AD">
      <w:pPr>
        <w:tabs>
          <w:tab w:val="left" w:pos="4189"/>
        </w:tabs>
        <w:ind w:firstLine="567"/>
      </w:pPr>
    </w:p>
    <w:p w14:paraId="1E9D8442" w14:textId="1CAFB4E2" w:rsidR="009001F9" w:rsidRPr="003D46C3" w:rsidRDefault="007F06C1" w:rsidP="009001F9">
      <w:pPr>
        <w:pStyle w:val="aa"/>
        <w:jc w:val="both"/>
        <w:rPr>
          <w:rFonts w:ascii="Times New Roman" w:eastAsia="Times New Roman" w:hAnsi="Times New Roman"/>
          <w:sz w:val="24"/>
          <w:szCs w:val="24"/>
          <w:shd w:val="clear" w:color="auto" w:fill="FFFFFF"/>
          <w:lang w:eastAsia="ru-RU"/>
        </w:rPr>
      </w:pPr>
      <w:r w:rsidRPr="003D46C3">
        <w:rPr>
          <w:rFonts w:ascii="Times New Roman" w:eastAsia="Times New Roman" w:hAnsi="Times New Roman"/>
          <w:sz w:val="24"/>
          <w:szCs w:val="24"/>
          <w:shd w:val="clear" w:color="auto" w:fill="FFFFFF"/>
          <w:lang w:eastAsia="ru-RU"/>
        </w:rPr>
        <w:t xml:space="preserve">           </w:t>
      </w:r>
      <w:r w:rsidR="009001F9" w:rsidRPr="003D46C3">
        <w:rPr>
          <w:rFonts w:ascii="Times New Roman" w:eastAsia="Times New Roman" w:hAnsi="Times New Roman"/>
          <w:sz w:val="24"/>
          <w:szCs w:val="24"/>
          <w:shd w:val="clear" w:color="auto" w:fill="FFFFFF"/>
          <w:lang w:eastAsia="ru-RU"/>
        </w:rPr>
        <w:t xml:space="preserve">Снижение количества экскурсий и выставок связано с ремонтом помещения музея. Начаты работы по восстановлению постоянной экспозиции, в рамках проекта по самообложению граждан проводится обустройство помещения (общая сумма – 396 тыс.руб.). </w:t>
      </w:r>
    </w:p>
    <w:p w14:paraId="1D0F6AAC" w14:textId="2F8027DA" w:rsidR="00567472" w:rsidRPr="003D46C3" w:rsidRDefault="009001F9" w:rsidP="008361BA">
      <w:pPr>
        <w:pStyle w:val="aa"/>
        <w:jc w:val="both"/>
        <w:rPr>
          <w:rFonts w:ascii="Times New Roman" w:eastAsia="Times New Roman" w:hAnsi="Times New Roman"/>
          <w:sz w:val="24"/>
          <w:szCs w:val="24"/>
          <w:shd w:val="clear" w:color="auto" w:fill="FFFFFF"/>
          <w:lang w:eastAsia="ru-RU"/>
        </w:rPr>
      </w:pPr>
      <w:r w:rsidRPr="003D46C3">
        <w:rPr>
          <w:rFonts w:ascii="Times New Roman" w:eastAsia="Times New Roman" w:hAnsi="Times New Roman"/>
          <w:sz w:val="24"/>
          <w:szCs w:val="24"/>
          <w:shd w:val="clear" w:color="auto" w:fill="FFFFFF"/>
          <w:lang w:eastAsia="ru-RU"/>
        </w:rPr>
        <w:t xml:space="preserve"> </w:t>
      </w:r>
      <w:r w:rsidRPr="003D46C3">
        <w:rPr>
          <w:rFonts w:ascii="Times New Roman" w:eastAsia="Times New Roman" w:hAnsi="Times New Roman"/>
          <w:sz w:val="24"/>
          <w:szCs w:val="24"/>
          <w:shd w:val="clear" w:color="auto" w:fill="FFFFFF"/>
          <w:lang w:eastAsia="ru-RU"/>
        </w:rPr>
        <w:tab/>
      </w:r>
      <w:r w:rsidR="007F06C1" w:rsidRPr="003D46C3">
        <w:rPr>
          <w:rFonts w:ascii="Times New Roman" w:eastAsia="Times New Roman" w:hAnsi="Times New Roman"/>
          <w:sz w:val="24"/>
          <w:szCs w:val="24"/>
          <w:shd w:val="clear" w:color="auto" w:fill="FFFFFF"/>
          <w:lang w:eastAsia="ru-RU"/>
        </w:rPr>
        <w:t xml:space="preserve"> </w:t>
      </w:r>
      <w:r w:rsidR="00567472" w:rsidRPr="003D46C3">
        <w:rPr>
          <w:rFonts w:ascii="Times New Roman" w:eastAsia="Times New Roman" w:hAnsi="Times New Roman"/>
          <w:sz w:val="24"/>
          <w:szCs w:val="24"/>
          <w:shd w:val="clear" w:color="auto" w:fill="FFFFFF"/>
          <w:lang w:eastAsia="ru-RU"/>
        </w:rPr>
        <w:t>На сегодняшний день в Доме ремёсел работают 6 специалистов и 1 заведующий, 71,5% имеют высшее образование.</w:t>
      </w:r>
    </w:p>
    <w:p w14:paraId="78FDD4E9" w14:textId="77777777" w:rsidR="008A0F5F" w:rsidRPr="003D46C3" w:rsidRDefault="00567472" w:rsidP="008A0F5F">
      <w:pPr>
        <w:ind w:firstLine="708"/>
      </w:pPr>
      <w:r w:rsidRPr="003D46C3">
        <w:t xml:space="preserve">В </w:t>
      </w:r>
      <w:r w:rsidR="008A0F5F" w:rsidRPr="003D46C3">
        <w:t>отчетном периоде</w:t>
      </w:r>
      <w:r w:rsidRPr="003D46C3">
        <w:t xml:space="preserve"> в Доме ремёсел развиваются 8 видов (8 подвидов), таких как:</w:t>
      </w:r>
    </w:p>
    <w:p w14:paraId="45175714" w14:textId="7FFFBFD9" w:rsidR="008A0F5F" w:rsidRPr="003D46C3" w:rsidRDefault="008A0F5F" w:rsidP="008A0F5F">
      <w:pPr>
        <w:ind w:firstLine="708"/>
      </w:pPr>
      <w:r w:rsidRPr="003D46C3">
        <w:t>-</w:t>
      </w:r>
      <w:r w:rsidR="00567472" w:rsidRPr="003D46C3">
        <w:t xml:space="preserve"> традиционное ткачество (</w:t>
      </w:r>
      <w:r w:rsidR="00801294" w:rsidRPr="003D46C3">
        <w:t>двухремизное</w:t>
      </w:r>
      <w:r w:rsidR="00567472" w:rsidRPr="003D46C3">
        <w:t xml:space="preserve">, </w:t>
      </w:r>
      <w:r w:rsidR="00801294" w:rsidRPr="003D46C3">
        <w:t>многоремизное</w:t>
      </w:r>
      <w:r w:rsidR="00567472" w:rsidRPr="003D46C3">
        <w:t xml:space="preserve"> </w:t>
      </w:r>
      <w:r w:rsidR="00FB5CE5" w:rsidRPr="003D46C3">
        <w:t>ткачество, ткачество</w:t>
      </w:r>
      <w:r w:rsidR="00567472" w:rsidRPr="003D46C3">
        <w:t xml:space="preserve"> поясов, гобелен);  </w:t>
      </w:r>
    </w:p>
    <w:p w14:paraId="7B49DCD1" w14:textId="77777777" w:rsidR="008A0F5F" w:rsidRPr="003D46C3" w:rsidRDefault="008A0F5F" w:rsidP="008A0F5F">
      <w:pPr>
        <w:ind w:firstLine="708"/>
      </w:pPr>
      <w:r w:rsidRPr="003D46C3">
        <w:t>-</w:t>
      </w:r>
      <w:r w:rsidR="00567472" w:rsidRPr="003D46C3">
        <w:t xml:space="preserve">традиционный костюм; </w:t>
      </w:r>
    </w:p>
    <w:p w14:paraId="445ED13C" w14:textId="77777777" w:rsidR="008A0F5F" w:rsidRPr="003D46C3" w:rsidRDefault="008A0F5F" w:rsidP="008A0F5F">
      <w:pPr>
        <w:ind w:firstLine="708"/>
      </w:pPr>
      <w:r w:rsidRPr="003D46C3">
        <w:t>-</w:t>
      </w:r>
      <w:r w:rsidR="00567472" w:rsidRPr="003D46C3">
        <w:t xml:space="preserve">художественная керамика (лепная, гончарная); </w:t>
      </w:r>
    </w:p>
    <w:p w14:paraId="54F69010" w14:textId="77777777" w:rsidR="008A0F5F" w:rsidRPr="003D46C3" w:rsidRDefault="008A0F5F" w:rsidP="008A0F5F">
      <w:pPr>
        <w:ind w:firstLine="708"/>
      </w:pPr>
      <w:r w:rsidRPr="003D46C3">
        <w:t>-</w:t>
      </w:r>
      <w:r w:rsidR="00567472" w:rsidRPr="003D46C3">
        <w:t>художественная обработка соломки;</w:t>
      </w:r>
    </w:p>
    <w:p w14:paraId="43BD460C" w14:textId="77777777" w:rsidR="008A0F5F" w:rsidRPr="003D46C3" w:rsidRDefault="008A0F5F" w:rsidP="008A0F5F">
      <w:pPr>
        <w:ind w:firstLine="708"/>
      </w:pPr>
      <w:r w:rsidRPr="003D46C3">
        <w:t>-</w:t>
      </w:r>
      <w:r w:rsidR="00567472" w:rsidRPr="003D46C3">
        <w:t xml:space="preserve"> художественная обработка бересты (плетение из бересты, обработка пластовой бересты); </w:t>
      </w:r>
    </w:p>
    <w:p w14:paraId="75285F18" w14:textId="77777777" w:rsidR="008A0F5F" w:rsidRPr="003D46C3" w:rsidRDefault="008A0F5F" w:rsidP="008A0F5F">
      <w:pPr>
        <w:ind w:firstLine="708"/>
      </w:pPr>
      <w:r w:rsidRPr="003D46C3">
        <w:t>-</w:t>
      </w:r>
      <w:r w:rsidR="00567472" w:rsidRPr="003D46C3">
        <w:t xml:space="preserve">художественная обработка корня; </w:t>
      </w:r>
    </w:p>
    <w:p w14:paraId="654FB40D" w14:textId="77777777" w:rsidR="008A0F5F" w:rsidRPr="003D46C3" w:rsidRDefault="008A0F5F" w:rsidP="008A0F5F">
      <w:pPr>
        <w:ind w:firstLine="708"/>
      </w:pPr>
      <w:r w:rsidRPr="003D46C3">
        <w:t>-</w:t>
      </w:r>
      <w:r w:rsidR="00567472" w:rsidRPr="003D46C3">
        <w:t xml:space="preserve">художественная обработка лозы;  </w:t>
      </w:r>
    </w:p>
    <w:p w14:paraId="737BFD62" w14:textId="3DBB507B" w:rsidR="00567472" w:rsidRPr="003D46C3" w:rsidRDefault="008A0F5F" w:rsidP="008A0F5F">
      <w:pPr>
        <w:ind w:firstLine="708"/>
      </w:pPr>
      <w:r w:rsidRPr="003D46C3">
        <w:t>-</w:t>
      </w:r>
      <w:r w:rsidR="00567472" w:rsidRPr="003D46C3">
        <w:t>костюмная кукла.</w:t>
      </w:r>
    </w:p>
    <w:p w14:paraId="4AEBEDC6" w14:textId="378C46AE" w:rsidR="00567472" w:rsidRPr="003D46C3" w:rsidRDefault="00567472" w:rsidP="008A0F5F">
      <w:pPr>
        <w:ind w:firstLine="708"/>
      </w:pPr>
      <w:r w:rsidRPr="003D46C3">
        <w:t xml:space="preserve">Коллективом Дома ремёсел проведено </w:t>
      </w:r>
      <w:r w:rsidR="00801294" w:rsidRPr="003D46C3">
        <w:t>74</w:t>
      </w:r>
      <w:r w:rsidRPr="003D46C3">
        <w:t xml:space="preserve"> мероприятиях, в которых приняли участие </w:t>
      </w:r>
      <w:r w:rsidR="00801294" w:rsidRPr="003D46C3">
        <w:t>38081</w:t>
      </w:r>
      <w:r w:rsidRPr="003D46C3">
        <w:t xml:space="preserve"> человека</w:t>
      </w:r>
      <w:r w:rsidR="008A0F5F" w:rsidRPr="003D46C3">
        <w:t>, и</w:t>
      </w:r>
      <w:r w:rsidRPr="003D46C3">
        <w:t xml:space="preserve">з них приняли участие в </w:t>
      </w:r>
      <w:r w:rsidR="00801294" w:rsidRPr="003D46C3">
        <w:t>16</w:t>
      </w:r>
      <w:r w:rsidR="008A0F5F" w:rsidRPr="003D46C3">
        <w:t xml:space="preserve"> </w:t>
      </w:r>
      <w:r w:rsidRPr="003D46C3">
        <w:t xml:space="preserve">районных и межрайонных   выставках, </w:t>
      </w:r>
      <w:r w:rsidR="008A0F5F" w:rsidRPr="003D46C3">
        <w:t xml:space="preserve">проведено </w:t>
      </w:r>
      <w:r w:rsidR="00801294" w:rsidRPr="003D46C3">
        <w:t>4</w:t>
      </w:r>
      <w:r w:rsidR="008A0F5F" w:rsidRPr="003D46C3">
        <w:t>9 мастер</w:t>
      </w:r>
      <w:r w:rsidRPr="003D46C3">
        <w:t>-</w:t>
      </w:r>
      <w:r w:rsidR="008A0F5F" w:rsidRPr="003D46C3">
        <w:t xml:space="preserve">классов; </w:t>
      </w:r>
      <w:r w:rsidR="00801294" w:rsidRPr="003D46C3">
        <w:t>8</w:t>
      </w:r>
      <w:r w:rsidR="008A0F5F" w:rsidRPr="003D46C3">
        <w:t xml:space="preserve"> –</w:t>
      </w:r>
      <w:r w:rsidRPr="003D46C3">
        <w:t xml:space="preserve"> </w:t>
      </w:r>
      <w:r w:rsidR="00287213" w:rsidRPr="003D46C3">
        <w:t>экскурси</w:t>
      </w:r>
      <w:r w:rsidR="00801294" w:rsidRPr="003D46C3">
        <w:t>й, 1-семинар.</w:t>
      </w:r>
    </w:p>
    <w:p w14:paraId="578E7D41" w14:textId="77777777" w:rsidR="00801294" w:rsidRPr="003D46C3" w:rsidRDefault="00FB5CE5" w:rsidP="00801294">
      <w:pPr>
        <w:pStyle w:val="ac"/>
        <w:autoSpaceDE w:val="0"/>
        <w:autoSpaceDN w:val="0"/>
        <w:adjustRightInd w:val="0"/>
        <w:ind w:firstLine="708"/>
      </w:pPr>
      <w:r w:rsidRPr="003D46C3">
        <w:t>.</w:t>
      </w:r>
    </w:p>
    <w:p w14:paraId="363D1D89" w14:textId="4BE774DF" w:rsidR="008F2663" w:rsidRPr="003D46C3" w:rsidRDefault="008F2663" w:rsidP="00801294">
      <w:pPr>
        <w:pStyle w:val="ac"/>
        <w:autoSpaceDE w:val="0"/>
        <w:autoSpaceDN w:val="0"/>
        <w:adjustRightInd w:val="0"/>
        <w:ind w:firstLine="708"/>
        <w:jc w:val="center"/>
        <w:rPr>
          <w:b/>
          <w:bCs/>
          <w:sz w:val="28"/>
          <w:szCs w:val="28"/>
        </w:rPr>
      </w:pPr>
      <w:r w:rsidRPr="003D46C3">
        <w:rPr>
          <w:b/>
          <w:bCs/>
          <w:sz w:val="28"/>
          <w:szCs w:val="28"/>
        </w:rPr>
        <w:t>Социальная защита населения</w:t>
      </w:r>
      <w:r w:rsidR="003D46C3">
        <w:rPr>
          <w:b/>
          <w:bCs/>
          <w:sz w:val="28"/>
          <w:szCs w:val="28"/>
        </w:rPr>
        <w:t xml:space="preserve"> </w:t>
      </w:r>
    </w:p>
    <w:p w14:paraId="1C2D0AE8" w14:textId="5E412FFB" w:rsidR="00597CDD" w:rsidRPr="003D46C3" w:rsidRDefault="00597CDD" w:rsidP="00597CDD">
      <w:pPr>
        <w:ind w:firstLine="709"/>
      </w:pPr>
      <w:r w:rsidRPr="003D46C3">
        <w:t>Работа филиала в Кезском районе КУ УР РЦСВ направлена на предоставление социальных и компенсационных выплат отдельным категориям граждан, а также на оказание различных государственных услуг семьям с детьми, в том числе многодетным семьям; инвалидам, ветеранам труда, ветеранам боевых действий, гражданам, призванным на службу по мобилизации и др.</w:t>
      </w:r>
    </w:p>
    <w:p w14:paraId="070817D0" w14:textId="61EB0ED2" w:rsidR="00597CDD" w:rsidRPr="003D46C3" w:rsidRDefault="00597CDD" w:rsidP="00597CDD">
      <w:pPr>
        <w:ind w:firstLine="709"/>
      </w:pPr>
      <w:r w:rsidRPr="003D46C3">
        <w:t>По итогам отчетного периода проведена работа по назначению и выплате различных детских пособий, а также по предоставлению путевок на оздоровление и отдых детей из малообеспеченных семей:</w:t>
      </w:r>
    </w:p>
    <w:p w14:paraId="5C863C82" w14:textId="6F157F4C" w:rsidR="00597CDD" w:rsidRPr="003D46C3" w:rsidRDefault="00597CDD" w:rsidP="00597CDD">
      <w:pPr>
        <w:ind w:firstLine="709"/>
      </w:pPr>
      <w:r w:rsidRPr="003D46C3">
        <w:t>1) Ежемесячная денежная выплата, нуждающимся в поддержке семьям при рождении в семье третьего и последующих детей, всего за 9 месяцев 2024 год данной выплатой воспользовалось:</w:t>
      </w:r>
    </w:p>
    <w:tbl>
      <w:tblPr>
        <w:tblW w:w="9077" w:type="dxa"/>
        <w:tblInd w:w="197" w:type="dxa"/>
        <w:tblLayout w:type="fixed"/>
        <w:tblCellMar>
          <w:top w:w="55" w:type="dxa"/>
          <w:left w:w="55" w:type="dxa"/>
          <w:bottom w:w="55" w:type="dxa"/>
          <w:right w:w="55" w:type="dxa"/>
        </w:tblCellMar>
        <w:tblLook w:val="04A0" w:firstRow="1" w:lastRow="0" w:firstColumn="1" w:lastColumn="0" w:noHBand="0" w:noVBand="1"/>
      </w:tblPr>
      <w:tblGrid>
        <w:gridCol w:w="2267"/>
        <w:gridCol w:w="2269"/>
        <w:gridCol w:w="1843"/>
        <w:gridCol w:w="1418"/>
        <w:gridCol w:w="1280"/>
      </w:tblGrid>
      <w:tr w:rsidR="003D46C3" w:rsidRPr="003D46C3" w14:paraId="40F59852" w14:textId="77777777" w:rsidTr="00937582">
        <w:tc>
          <w:tcPr>
            <w:tcW w:w="2267" w:type="dxa"/>
            <w:tcBorders>
              <w:top w:val="single" w:sz="4" w:space="0" w:color="000000"/>
              <w:left w:val="single" w:sz="4" w:space="0" w:color="000000"/>
              <w:bottom w:val="single" w:sz="4" w:space="0" w:color="auto"/>
              <w:right w:val="nil"/>
            </w:tcBorders>
            <w:hideMark/>
          </w:tcPr>
          <w:p w14:paraId="3E3470C9" w14:textId="455AAD1A" w:rsidR="00597CDD" w:rsidRPr="003D46C3" w:rsidRDefault="00597CDD" w:rsidP="00597CDD">
            <w:pPr>
              <w:ind w:hanging="50"/>
              <w:jc w:val="center"/>
            </w:pPr>
            <w:r w:rsidRPr="003D46C3">
              <w:t>9 месяцев</w:t>
            </w:r>
          </w:p>
          <w:p w14:paraId="24CC3F0A" w14:textId="17695026" w:rsidR="00597CDD" w:rsidRPr="003D46C3" w:rsidRDefault="00597CDD" w:rsidP="00597CDD">
            <w:pPr>
              <w:ind w:hanging="50"/>
              <w:jc w:val="center"/>
            </w:pPr>
            <w:r w:rsidRPr="003D46C3">
              <w:t>2024 г.</w:t>
            </w:r>
          </w:p>
        </w:tc>
        <w:tc>
          <w:tcPr>
            <w:tcW w:w="2269" w:type="dxa"/>
            <w:tcBorders>
              <w:top w:val="single" w:sz="4" w:space="0" w:color="000000"/>
              <w:left w:val="single" w:sz="4" w:space="0" w:color="000000"/>
              <w:bottom w:val="single" w:sz="4" w:space="0" w:color="auto"/>
              <w:right w:val="nil"/>
            </w:tcBorders>
            <w:hideMark/>
          </w:tcPr>
          <w:p w14:paraId="77D1F8F6" w14:textId="42AFA493" w:rsidR="00597CDD" w:rsidRPr="003D46C3" w:rsidRDefault="00597CDD" w:rsidP="00597CDD">
            <w:pPr>
              <w:jc w:val="center"/>
            </w:pPr>
            <w:r w:rsidRPr="003D46C3">
              <w:t>9 месяцев</w:t>
            </w:r>
          </w:p>
          <w:p w14:paraId="4A9B271E" w14:textId="7CD7A496" w:rsidR="00597CDD" w:rsidRPr="003D46C3" w:rsidRDefault="00597CDD" w:rsidP="00597CDD">
            <w:pPr>
              <w:jc w:val="center"/>
            </w:pPr>
            <w:r w:rsidRPr="003D46C3">
              <w:t>2023 г.</w:t>
            </w:r>
          </w:p>
        </w:tc>
        <w:tc>
          <w:tcPr>
            <w:tcW w:w="1843" w:type="dxa"/>
            <w:tcBorders>
              <w:top w:val="single" w:sz="4" w:space="0" w:color="000000"/>
              <w:left w:val="single" w:sz="4" w:space="0" w:color="000000"/>
              <w:bottom w:val="single" w:sz="4" w:space="0" w:color="auto"/>
              <w:right w:val="nil"/>
            </w:tcBorders>
            <w:hideMark/>
          </w:tcPr>
          <w:p w14:paraId="03A86C4A" w14:textId="674964FB" w:rsidR="00597CDD" w:rsidRPr="003D46C3" w:rsidRDefault="00597CDD" w:rsidP="00597CDD">
            <w:pPr>
              <w:ind w:hanging="51"/>
              <w:jc w:val="center"/>
            </w:pPr>
            <w:r w:rsidRPr="003D46C3">
              <w:t>Прогноз</w:t>
            </w:r>
          </w:p>
          <w:p w14:paraId="3D38847D" w14:textId="4D48F9EA" w:rsidR="00597CDD" w:rsidRPr="003D46C3" w:rsidRDefault="00597CDD" w:rsidP="00597CDD">
            <w:pPr>
              <w:ind w:hanging="51"/>
              <w:jc w:val="center"/>
            </w:pPr>
            <w:r w:rsidRPr="003D46C3">
              <w:t>на 2024 год</w:t>
            </w:r>
          </w:p>
        </w:tc>
        <w:tc>
          <w:tcPr>
            <w:tcW w:w="1418" w:type="dxa"/>
            <w:tcBorders>
              <w:top w:val="single" w:sz="4" w:space="0" w:color="000000"/>
              <w:left w:val="single" w:sz="4" w:space="0" w:color="000000"/>
              <w:bottom w:val="single" w:sz="4" w:space="0" w:color="auto"/>
              <w:right w:val="nil"/>
            </w:tcBorders>
            <w:hideMark/>
          </w:tcPr>
          <w:p w14:paraId="3C3F7A0A" w14:textId="77777777" w:rsidR="00597CDD" w:rsidRPr="003D46C3" w:rsidRDefault="00597CDD" w:rsidP="00597CDD">
            <w:r w:rsidRPr="003D46C3">
              <w:t>% выполнения к плану</w:t>
            </w:r>
          </w:p>
        </w:tc>
        <w:tc>
          <w:tcPr>
            <w:tcW w:w="1280" w:type="dxa"/>
            <w:tcBorders>
              <w:top w:val="single" w:sz="4" w:space="0" w:color="000000"/>
              <w:left w:val="single" w:sz="4" w:space="0" w:color="000000"/>
              <w:bottom w:val="single" w:sz="4" w:space="0" w:color="auto"/>
              <w:right w:val="single" w:sz="4" w:space="0" w:color="000000"/>
            </w:tcBorders>
            <w:hideMark/>
          </w:tcPr>
          <w:p w14:paraId="6A39A82C" w14:textId="53E463A0" w:rsidR="00597CDD" w:rsidRPr="003D46C3" w:rsidRDefault="00597CDD" w:rsidP="00597CDD">
            <w:r w:rsidRPr="003D46C3">
              <w:t>Темп роста, %</w:t>
            </w:r>
          </w:p>
        </w:tc>
      </w:tr>
      <w:tr w:rsidR="003D46C3" w:rsidRPr="003D46C3" w14:paraId="13699C76" w14:textId="77777777" w:rsidTr="00937582">
        <w:tc>
          <w:tcPr>
            <w:tcW w:w="2267" w:type="dxa"/>
            <w:tcBorders>
              <w:top w:val="single" w:sz="4" w:space="0" w:color="auto"/>
              <w:left w:val="single" w:sz="4" w:space="0" w:color="000000"/>
              <w:bottom w:val="single" w:sz="4" w:space="0" w:color="auto"/>
              <w:right w:val="nil"/>
            </w:tcBorders>
            <w:hideMark/>
          </w:tcPr>
          <w:p w14:paraId="28E150B1" w14:textId="7EF65E2C" w:rsidR="00597CDD" w:rsidRPr="003D46C3" w:rsidRDefault="00597CDD" w:rsidP="00597CDD">
            <w:pPr>
              <w:ind w:firstLine="709"/>
            </w:pPr>
            <w:r w:rsidRPr="003D46C3">
              <w:t>65 чел.</w:t>
            </w:r>
          </w:p>
        </w:tc>
        <w:tc>
          <w:tcPr>
            <w:tcW w:w="2269" w:type="dxa"/>
            <w:tcBorders>
              <w:top w:val="single" w:sz="4" w:space="0" w:color="auto"/>
              <w:left w:val="single" w:sz="4" w:space="0" w:color="000000"/>
              <w:bottom w:val="single" w:sz="4" w:space="0" w:color="auto"/>
              <w:right w:val="nil"/>
            </w:tcBorders>
            <w:hideMark/>
          </w:tcPr>
          <w:p w14:paraId="66E1540A" w14:textId="4C87B006" w:rsidR="00597CDD" w:rsidRPr="003D46C3" w:rsidRDefault="00597CDD" w:rsidP="00597CDD">
            <w:pPr>
              <w:ind w:firstLine="709"/>
            </w:pPr>
            <w:r w:rsidRPr="003D46C3">
              <w:t>217 чел.</w:t>
            </w:r>
          </w:p>
        </w:tc>
        <w:tc>
          <w:tcPr>
            <w:tcW w:w="1843" w:type="dxa"/>
            <w:tcBorders>
              <w:top w:val="single" w:sz="4" w:space="0" w:color="auto"/>
              <w:left w:val="single" w:sz="4" w:space="0" w:color="000000"/>
              <w:bottom w:val="single" w:sz="4" w:space="0" w:color="auto"/>
              <w:right w:val="nil"/>
            </w:tcBorders>
            <w:hideMark/>
          </w:tcPr>
          <w:p w14:paraId="6D61F73F" w14:textId="5FA29E47" w:rsidR="00597CDD" w:rsidRPr="003D46C3" w:rsidRDefault="00597CDD" w:rsidP="00597CDD">
            <w:pPr>
              <w:ind w:firstLine="709"/>
            </w:pPr>
            <w:r w:rsidRPr="003D46C3">
              <w:t>100 чел.</w:t>
            </w:r>
          </w:p>
        </w:tc>
        <w:tc>
          <w:tcPr>
            <w:tcW w:w="1418" w:type="dxa"/>
            <w:tcBorders>
              <w:top w:val="single" w:sz="4" w:space="0" w:color="auto"/>
              <w:left w:val="single" w:sz="4" w:space="0" w:color="000000"/>
              <w:bottom w:val="single" w:sz="4" w:space="0" w:color="auto"/>
              <w:right w:val="nil"/>
            </w:tcBorders>
            <w:hideMark/>
          </w:tcPr>
          <w:p w14:paraId="62571024" w14:textId="77777777" w:rsidR="00597CDD" w:rsidRPr="003D46C3" w:rsidRDefault="00597CDD" w:rsidP="00597CDD">
            <w:pPr>
              <w:jc w:val="center"/>
            </w:pPr>
            <w:r w:rsidRPr="003D46C3">
              <w:t>65</w:t>
            </w:r>
          </w:p>
        </w:tc>
        <w:tc>
          <w:tcPr>
            <w:tcW w:w="1280" w:type="dxa"/>
            <w:tcBorders>
              <w:top w:val="single" w:sz="4" w:space="0" w:color="auto"/>
              <w:left w:val="single" w:sz="4" w:space="0" w:color="000000"/>
              <w:bottom w:val="single" w:sz="4" w:space="0" w:color="auto"/>
              <w:right w:val="single" w:sz="4" w:space="0" w:color="000000"/>
            </w:tcBorders>
            <w:hideMark/>
          </w:tcPr>
          <w:p w14:paraId="4113106A" w14:textId="77777777" w:rsidR="00597CDD" w:rsidRPr="003D46C3" w:rsidRDefault="00597CDD" w:rsidP="00597CDD">
            <w:pPr>
              <w:jc w:val="center"/>
            </w:pPr>
            <w:r w:rsidRPr="003D46C3">
              <w:t>30</w:t>
            </w:r>
          </w:p>
        </w:tc>
      </w:tr>
      <w:tr w:rsidR="00937582" w:rsidRPr="003D46C3" w14:paraId="07D46E26" w14:textId="77777777" w:rsidTr="00937582">
        <w:tc>
          <w:tcPr>
            <w:tcW w:w="2267" w:type="dxa"/>
            <w:tcBorders>
              <w:top w:val="single" w:sz="4" w:space="0" w:color="auto"/>
              <w:left w:val="single" w:sz="4" w:space="0" w:color="000000"/>
              <w:bottom w:val="single" w:sz="4" w:space="0" w:color="000000"/>
              <w:right w:val="nil"/>
            </w:tcBorders>
            <w:hideMark/>
          </w:tcPr>
          <w:p w14:paraId="55A40833" w14:textId="0FABE2F8" w:rsidR="00597CDD" w:rsidRPr="003D46C3" w:rsidRDefault="00597CDD" w:rsidP="008A382E">
            <w:pPr>
              <w:jc w:val="center"/>
            </w:pPr>
            <w:r w:rsidRPr="003D46C3">
              <w:t>4688,75 тыс.руб.</w:t>
            </w:r>
          </w:p>
        </w:tc>
        <w:tc>
          <w:tcPr>
            <w:tcW w:w="2269" w:type="dxa"/>
            <w:tcBorders>
              <w:top w:val="single" w:sz="4" w:space="0" w:color="auto"/>
              <w:left w:val="single" w:sz="4" w:space="0" w:color="000000"/>
              <w:bottom w:val="single" w:sz="4" w:space="0" w:color="000000"/>
              <w:right w:val="nil"/>
            </w:tcBorders>
            <w:hideMark/>
          </w:tcPr>
          <w:p w14:paraId="10DB6240" w14:textId="77777777" w:rsidR="00597CDD" w:rsidRPr="003D46C3" w:rsidRDefault="00597CDD" w:rsidP="008A382E">
            <w:pPr>
              <w:jc w:val="center"/>
            </w:pPr>
            <w:r w:rsidRPr="003D46C3">
              <w:t>15013,51 тыс.руб.</w:t>
            </w:r>
          </w:p>
        </w:tc>
        <w:tc>
          <w:tcPr>
            <w:tcW w:w="1843" w:type="dxa"/>
            <w:tcBorders>
              <w:top w:val="single" w:sz="4" w:space="0" w:color="auto"/>
              <w:left w:val="single" w:sz="4" w:space="0" w:color="000000"/>
              <w:bottom w:val="single" w:sz="4" w:space="0" w:color="000000"/>
              <w:right w:val="nil"/>
            </w:tcBorders>
            <w:hideMark/>
          </w:tcPr>
          <w:p w14:paraId="4B54DCEF" w14:textId="77777777" w:rsidR="00597CDD" w:rsidRPr="003D46C3" w:rsidRDefault="00597CDD" w:rsidP="008A382E">
            <w:pPr>
              <w:jc w:val="center"/>
            </w:pPr>
            <w:r w:rsidRPr="003D46C3">
              <w:t>15014,00 тыс.руб.</w:t>
            </w:r>
          </w:p>
        </w:tc>
        <w:tc>
          <w:tcPr>
            <w:tcW w:w="1418" w:type="dxa"/>
            <w:tcBorders>
              <w:top w:val="single" w:sz="4" w:space="0" w:color="auto"/>
              <w:left w:val="single" w:sz="4" w:space="0" w:color="000000"/>
              <w:bottom w:val="single" w:sz="4" w:space="0" w:color="000000"/>
              <w:right w:val="nil"/>
            </w:tcBorders>
            <w:hideMark/>
          </w:tcPr>
          <w:p w14:paraId="11AC92B2" w14:textId="77777777" w:rsidR="00597CDD" w:rsidRPr="003D46C3" w:rsidRDefault="00597CDD" w:rsidP="008A382E">
            <w:pPr>
              <w:jc w:val="center"/>
            </w:pPr>
            <w:r w:rsidRPr="003D46C3">
              <w:t>31</w:t>
            </w:r>
          </w:p>
        </w:tc>
        <w:tc>
          <w:tcPr>
            <w:tcW w:w="1280" w:type="dxa"/>
            <w:tcBorders>
              <w:top w:val="single" w:sz="4" w:space="0" w:color="auto"/>
              <w:left w:val="single" w:sz="4" w:space="0" w:color="000000"/>
              <w:bottom w:val="single" w:sz="4" w:space="0" w:color="000000"/>
              <w:right w:val="single" w:sz="4" w:space="0" w:color="000000"/>
            </w:tcBorders>
            <w:hideMark/>
          </w:tcPr>
          <w:p w14:paraId="24847049" w14:textId="77777777" w:rsidR="00597CDD" w:rsidRPr="003D46C3" w:rsidRDefault="00597CDD" w:rsidP="008A382E">
            <w:pPr>
              <w:jc w:val="center"/>
            </w:pPr>
            <w:r w:rsidRPr="003D46C3">
              <w:t>31</w:t>
            </w:r>
          </w:p>
        </w:tc>
      </w:tr>
    </w:tbl>
    <w:p w14:paraId="79E2693D" w14:textId="77777777" w:rsidR="00597CDD" w:rsidRPr="003D46C3" w:rsidRDefault="00597CDD" w:rsidP="00597CDD">
      <w:pPr>
        <w:ind w:firstLine="709"/>
      </w:pPr>
    </w:p>
    <w:p w14:paraId="7B92622C" w14:textId="335049C0" w:rsidR="00597CDD" w:rsidRPr="003D46C3" w:rsidRDefault="00597CDD" w:rsidP="00597CDD">
      <w:pPr>
        <w:ind w:firstLine="709"/>
      </w:pPr>
      <w:r w:rsidRPr="003D46C3">
        <w:t xml:space="preserve">Количество получателей по отношению к аналогичному периоду прошлого года продолжает снижаться в связи с упразднением данного пособия и переходом на единое пособие через Социальный фонд России.   </w:t>
      </w:r>
    </w:p>
    <w:p w14:paraId="36D57698" w14:textId="77777777" w:rsidR="00597CDD" w:rsidRPr="003D46C3" w:rsidRDefault="00597CDD" w:rsidP="00597CDD">
      <w:pPr>
        <w:ind w:firstLine="709"/>
      </w:pPr>
    </w:p>
    <w:p w14:paraId="39CD1EEE" w14:textId="4D78F8D0" w:rsidR="00597CDD" w:rsidRPr="003D46C3" w:rsidRDefault="00597CDD" w:rsidP="00597CDD">
      <w:pPr>
        <w:ind w:firstLine="709"/>
      </w:pPr>
      <w:r w:rsidRPr="003D46C3">
        <w:lastRenderedPageBreak/>
        <w:t>2) Единовременное пособие на ребенка студенческим семьям:</w:t>
      </w:r>
    </w:p>
    <w:tbl>
      <w:tblPr>
        <w:tblW w:w="9639" w:type="dxa"/>
        <w:tblInd w:w="55" w:type="dxa"/>
        <w:tblLayout w:type="fixed"/>
        <w:tblCellMar>
          <w:top w:w="55" w:type="dxa"/>
          <w:left w:w="55" w:type="dxa"/>
          <w:bottom w:w="55" w:type="dxa"/>
          <w:right w:w="55" w:type="dxa"/>
        </w:tblCellMar>
        <w:tblLook w:val="04A0" w:firstRow="1" w:lastRow="0" w:firstColumn="1" w:lastColumn="0" w:noHBand="0" w:noVBand="1"/>
      </w:tblPr>
      <w:tblGrid>
        <w:gridCol w:w="2268"/>
        <w:gridCol w:w="2268"/>
        <w:gridCol w:w="1701"/>
        <w:gridCol w:w="1701"/>
        <w:gridCol w:w="1701"/>
      </w:tblGrid>
      <w:tr w:rsidR="003D46C3" w:rsidRPr="003D46C3" w14:paraId="4DAF026A" w14:textId="77777777" w:rsidTr="00937582">
        <w:tc>
          <w:tcPr>
            <w:tcW w:w="2268" w:type="dxa"/>
            <w:tcBorders>
              <w:top w:val="single" w:sz="4" w:space="0" w:color="000000"/>
              <w:left w:val="single" w:sz="4" w:space="0" w:color="000000"/>
              <w:bottom w:val="single" w:sz="4" w:space="0" w:color="000000"/>
              <w:right w:val="nil"/>
            </w:tcBorders>
            <w:hideMark/>
          </w:tcPr>
          <w:p w14:paraId="0D286E80" w14:textId="404F870D" w:rsidR="00BB38EB" w:rsidRPr="003D46C3" w:rsidRDefault="00BB38EB" w:rsidP="00597CDD">
            <w:pPr>
              <w:jc w:val="center"/>
            </w:pPr>
            <w:r w:rsidRPr="003D46C3">
              <w:t>9 месяцев 2024 г.</w:t>
            </w:r>
          </w:p>
        </w:tc>
        <w:tc>
          <w:tcPr>
            <w:tcW w:w="2268" w:type="dxa"/>
            <w:tcBorders>
              <w:top w:val="single" w:sz="4" w:space="0" w:color="000000"/>
              <w:left w:val="single" w:sz="4" w:space="0" w:color="000000"/>
              <w:bottom w:val="single" w:sz="4" w:space="0" w:color="000000"/>
              <w:right w:val="single" w:sz="4" w:space="0" w:color="000000"/>
            </w:tcBorders>
          </w:tcPr>
          <w:p w14:paraId="5452F7EE" w14:textId="75137197" w:rsidR="00BB38EB" w:rsidRPr="003D46C3" w:rsidRDefault="00BB38EB" w:rsidP="00597CDD">
            <w:r w:rsidRPr="003D46C3">
              <w:t>9 месяцев 2023 г.</w:t>
            </w:r>
          </w:p>
        </w:tc>
        <w:tc>
          <w:tcPr>
            <w:tcW w:w="1701" w:type="dxa"/>
            <w:tcBorders>
              <w:top w:val="single" w:sz="4" w:space="0" w:color="000000"/>
              <w:left w:val="single" w:sz="4" w:space="0" w:color="000000"/>
              <w:bottom w:val="single" w:sz="4" w:space="0" w:color="000000"/>
              <w:right w:val="single" w:sz="4" w:space="0" w:color="000000"/>
            </w:tcBorders>
          </w:tcPr>
          <w:p w14:paraId="0DFE5854" w14:textId="3C1C9EBC" w:rsidR="00BB38EB" w:rsidRPr="003D46C3" w:rsidRDefault="00BB38EB" w:rsidP="00597CDD">
            <w:pPr>
              <w:jc w:val="center"/>
            </w:pPr>
            <w:r w:rsidRPr="003D46C3">
              <w:t>Прогноз на 2024 год</w:t>
            </w:r>
          </w:p>
        </w:tc>
        <w:tc>
          <w:tcPr>
            <w:tcW w:w="1701" w:type="dxa"/>
            <w:tcBorders>
              <w:top w:val="single" w:sz="4" w:space="0" w:color="000000"/>
              <w:left w:val="single" w:sz="4" w:space="0" w:color="000000"/>
              <w:bottom w:val="single" w:sz="4" w:space="0" w:color="000000"/>
              <w:right w:val="single" w:sz="4" w:space="0" w:color="000000"/>
            </w:tcBorders>
          </w:tcPr>
          <w:p w14:paraId="718F5372" w14:textId="31025B0E" w:rsidR="00BB38EB" w:rsidRPr="003D46C3" w:rsidRDefault="00BB38EB" w:rsidP="00597CDD">
            <w:pPr>
              <w:jc w:val="center"/>
            </w:pPr>
            <w:r w:rsidRPr="003D46C3">
              <w:t>% выполнения к плану</w:t>
            </w:r>
          </w:p>
        </w:tc>
        <w:tc>
          <w:tcPr>
            <w:tcW w:w="1701" w:type="dxa"/>
            <w:tcBorders>
              <w:top w:val="single" w:sz="4" w:space="0" w:color="000000"/>
              <w:left w:val="single" w:sz="4" w:space="0" w:color="000000"/>
              <w:bottom w:val="single" w:sz="4" w:space="0" w:color="000000"/>
              <w:right w:val="single" w:sz="4" w:space="0" w:color="000000"/>
            </w:tcBorders>
          </w:tcPr>
          <w:p w14:paraId="6CA9027E" w14:textId="2B9030C0" w:rsidR="00BB38EB" w:rsidRPr="003D46C3" w:rsidRDefault="00BB38EB" w:rsidP="00BB38EB">
            <w:pPr>
              <w:jc w:val="center"/>
            </w:pPr>
            <w:r w:rsidRPr="003D46C3">
              <w:t>Темп роста, %</w:t>
            </w:r>
          </w:p>
        </w:tc>
      </w:tr>
      <w:tr w:rsidR="003D46C3" w:rsidRPr="003D46C3" w14:paraId="68D80CD2" w14:textId="77777777" w:rsidTr="00937582">
        <w:tc>
          <w:tcPr>
            <w:tcW w:w="2268" w:type="dxa"/>
            <w:tcBorders>
              <w:top w:val="nil"/>
              <w:left w:val="single" w:sz="4" w:space="0" w:color="000000"/>
              <w:bottom w:val="single" w:sz="4" w:space="0" w:color="auto"/>
              <w:right w:val="nil"/>
            </w:tcBorders>
            <w:hideMark/>
          </w:tcPr>
          <w:p w14:paraId="4DFC7C6A" w14:textId="77777777" w:rsidR="00BB38EB" w:rsidRPr="003D46C3" w:rsidRDefault="00BB38EB" w:rsidP="00597CDD">
            <w:pPr>
              <w:jc w:val="center"/>
            </w:pPr>
            <w:r w:rsidRPr="003D46C3">
              <w:t>2 чел.</w:t>
            </w:r>
          </w:p>
        </w:tc>
        <w:tc>
          <w:tcPr>
            <w:tcW w:w="2268" w:type="dxa"/>
            <w:tcBorders>
              <w:top w:val="nil"/>
              <w:left w:val="single" w:sz="4" w:space="0" w:color="000000"/>
              <w:bottom w:val="single" w:sz="4" w:space="0" w:color="auto"/>
              <w:right w:val="single" w:sz="4" w:space="0" w:color="000000"/>
            </w:tcBorders>
          </w:tcPr>
          <w:p w14:paraId="53A043E7" w14:textId="0FB5A330" w:rsidR="00BB38EB" w:rsidRPr="003D46C3" w:rsidRDefault="00BB38EB" w:rsidP="00597CDD">
            <w:pPr>
              <w:jc w:val="center"/>
            </w:pPr>
            <w:r w:rsidRPr="003D46C3">
              <w:t>1 чел.</w:t>
            </w:r>
          </w:p>
        </w:tc>
        <w:tc>
          <w:tcPr>
            <w:tcW w:w="1701" w:type="dxa"/>
            <w:tcBorders>
              <w:top w:val="nil"/>
              <w:left w:val="single" w:sz="4" w:space="0" w:color="000000"/>
              <w:bottom w:val="single" w:sz="4" w:space="0" w:color="auto"/>
              <w:right w:val="single" w:sz="4" w:space="0" w:color="000000"/>
            </w:tcBorders>
          </w:tcPr>
          <w:p w14:paraId="4659D4AD" w14:textId="464214CC" w:rsidR="00BB38EB" w:rsidRPr="003D46C3" w:rsidRDefault="00BB38EB" w:rsidP="00597CDD">
            <w:pPr>
              <w:jc w:val="center"/>
            </w:pPr>
            <w:r w:rsidRPr="003D46C3">
              <w:t>2 чел.</w:t>
            </w:r>
          </w:p>
        </w:tc>
        <w:tc>
          <w:tcPr>
            <w:tcW w:w="1701" w:type="dxa"/>
            <w:tcBorders>
              <w:top w:val="nil"/>
              <w:left w:val="single" w:sz="4" w:space="0" w:color="000000"/>
              <w:bottom w:val="single" w:sz="4" w:space="0" w:color="auto"/>
              <w:right w:val="single" w:sz="4" w:space="0" w:color="000000"/>
            </w:tcBorders>
          </w:tcPr>
          <w:p w14:paraId="7F40CFEE" w14:textId="0496420F" w:rsidR="00BB38EB" w:rsidRPr="003D46C3" w:rsidRDefault="00BB38EB" w:rsidP="00597CDD">
            <w:pPr>
              <w:jc w:val="center"/>
            </w:pPr>
            <w:r w:rsidRPr="003D46C3">
              <w:t>100</w:t>
            </w:r>
          </w:p>
        </w:tc>
        <w:tc>
          <w:tcPr>
            <w:tcW w:w="1701" w:type="dxa"/>
            <w:tcBorders>
              <w:top w:val="nil"/>
              <w:left w:val="single" w:sz="4" w:space="0" w:color="000000"/>
              <w:bottom w:val="single" w:sz="4" w:space="0" w:color="auto"/>
              <w:right w:val="single" w:sz="4" w:space="0" w:color="000000"/>
            </w:tcBorders>
          </w:tcPr>
          <w:p w14:paraId="46F4DC1F" w14:textId="0EDAEEB5" w:rsidR="00BB38EB" w:rsidRPr="003D46C3" w:rsidRDefault="00BB38EB" w:rsidP="00597CDD">
            <w:pPr>
              <w:jc w:val="center"/>
            </w:pPr>
            <w:r w:rsidRPr="003D46C3">
              <w:t>в 2 раза</w:t>
            </w:r>
          </w:p>
        </w:tc>
      </w:tr>
      <w:tr w:rsidR="00937582" w:rsidRPr="003D46C3" w14:paraId="5C57F3E9" w14:textId="77777777" w:rsidTr="00937582">
        <w:tc>
          <w:tcPr>
            <w:tcW w:w="2268" w:type="dxa"/>
            <w:tcBorders>
              <w:top w:val="single" w:sz="4" w:space="0" w:color="auto"/>
              <w:left w:val="single" w:sz="4" w:space="0" w:color="000000"/>
              <w:bottom w:val="single" w:sz="4" w:space="0" w:color="auto"/>
              <w:right w:val="nil"/>
            </w:tcBorders>
            <w:hideMark/>
          </w:tcPr>
          <w:p w14:paraId="4370B373" w14:textId="70249DF7" w:rsidR="00BB38EB" w:rsidRPr="003D46C3" w:rsidRDefault="00BB38EB" w:rsidP="00597CDD">
            <w:pPr>
              <w:jc w:val="center"/>
            </w:pPr>
            <w:r w:rsidRPr="003D46C3">
              <w:t>200,00 тыс.руб.</w:t>
            </w:r>
          </w:p>
        </w:tc>
        <w:tc>
          <w:tcPr>
            <w:tcW w:w="2268" w:type="dxa"/>
            <w:tcBorders>
              <w:top w:val="single" w:sz="4" w:space="0" w:color="auto"/>
              <w:left w:val="single" w:sz="4" w:space="0" w:color="000000"/>
              <w:bottom w:val="single" w:sz="4" w:space="0" w:color="auto"/>
              <w:right w:val="single" w:sz="4" w:space="0" w:color="000000"/>
            </w:tcBorders>
          </w:tcPr>
          <w:p w14:paraId="65E89568" w14:textId="1370DC25" w:rsidR="00BB38EB" w:rsidRPr="003D46C3" w:rsidRDefault="00BB38EB" w:rsidP="00597CDD">
            <w:pPr>
              <w:jc w:val="center"/>
            </w:pPr>
            <w:r w:rsidRPr="003D46C3">
              <w:t>100,00 тыс.руб.</w:t>
            </w:r>
          </w:p>
        </w:tc>
        <w:tc>
          <w:tcPr>
            <w:tcW w:w="1701" w:type="dxa"/>
            <w:tcBorders>
              <w:top w:val="single" w:sz="4" w:space="0" w:color="auto"/>
              <w:left w:val="single" w:sz="4" w:space="0" w:color="000000"/>
              <w:bottom w:val="single" w:sz="4" w:space="0" w:color="auto"/>
              <w:right w:val="single" w:sz="4" w:space="0" w:color="000000"/>
            </w:tcBorders>
          </w:tcPr>
          <w:p w14:paraId="26B89F4F" w14:textId="6BBA2EBC" w:rsidR="00BB38EB" w:rsidRPr="003D46C3" w:rsidRDefault="00BB38EB" w:rsidP="00597CDD">
            <w:pPr>
              <w:jc w:val="center"/>
            </w:pPr>
            <w:r w:rsidRPr="003D46C3">
              <w:t>200,00 тыс.руб.</w:t>
            </w:r>
          </w:p>
        </w:tc>
        <w:tc>
          <w:tcPr>
            <w:tcW w:w="1701" w:type="dxa"/>
            <w:tcBorders>
              <w:top w:val="single" w:sz="4" w:space="0" w:color="auto"/>
              <w:left w:val="single" w:sz="4" w:space="0" w:color="000000"/>
              <w:bottom w:val="single" w:sz="4" w:space="0" w:color="auto"/>
              <w:right w:val="single" w:sz="4" w:space="0" w:color="000000"/>
            </w:tcBorders>
          </w:tcPr>
          <w:p w14:paraId="13C45C17" w14:textId="609FE472" w:rsidR="00BB38EB" w:rsidRPr="003D46C3" w:rsidRDefault="00BB38EB" w:rsidP="00597CDD">
            <w:pPr>
              <w:jc w:val="center"/>
            </w:pPr>
            <w:r w:rsidRPr="003D46C3">
              <w:t>100</w:t>
            </w:r>
          </w:p>
        </w:tc>
        <w:tc>
          <w:tcPr>
            <w:tcW w:w="1701" w:type="dxa"/>
            <w:tcBorders>
              <w:top w:val="single" w:sz="4" w:space="0" w:color="auto"/>
              <w:left w:val="single" w:sz="4" w:space="0" w:color="000000"/>
              <w:bottom w:val="single" w:sz="4" w:space="0" w:color="auto"/>
              <w:right w:val="single" w:sz="4" w:space="0" w:color="000000"/>
            </w:tcBorders>
          </w:tcPr>
          <w:p w14:paraId="2BE99F7D" w14:textId="3FD06A3A" w:rsidR="00BB38EB" w:rsidRPr="003D46C3" w:rsidRDefault="00BB38EB" w:rsidP="00597CDD">
            <w:pPr>
              <w:jc w:val="center"/>
            </w:pPr>
            <w:r w:rsidRPr="003D46C3">
              <w:t>в 2 раза</w:t>
            </w:r>
          </w:p>
        </w:tc>
      </w:tr>
    </w:tbl>
    <w:p w14:paraId="53782B26" w14:textId="77777777" w:rsidR="00BB38EB" w:rsidRPr="003D46C3" w:rsidRDefault="00BB38EB" w:rsidP="00597CDD">
      <w:pPr>
        <w:ind w:firstLine="709"/>
      </w:pPr>
    </w:p>
    <w:p w14:paraId="35352470" w14:textId="05F9993B" w:rsidR="00597CDD" w:rsidRPr="003D46C3" w:rsidRDefault="00597CDD" w:rsidP="00597CDD">
      <w:pPr>
        <w:ind w:firstLine="709"/>
      </w:pPr>
      <w:r w:rsidRPr="003D46C3">
        <w:t xml:space="preserve"> 3) Оздоровление и отдых детей из малообеспеченных семей в каникулярное время:</w:t>
      </w:r>
    </w:p>
    <w:tbl>
      <w:tblPr>
        <w:tblW w:w="9639"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269"/>
        <w:gridCol w:w="1843"/>
        <w:gridCol w:w="1559"/>
        <w:gridCol w:w="1701"/>
      </w:tblGrid>
      <w:tr w:rsidR="003D46C3" w:rsidRPr="003D46C3" w14:paraId="58BFDACA" w14:textId="77777777" w:rsidTr="007E1152">
        <w:tc>
          <w:tcPr>
            <w:tcW w:w="2267" w:type="dxa"/>
            <w:tcBorders>
              <w:top w:val="single" w:sz="4" w:space="0" w:color="000000"/>
              <w:left w:val="single" w:sz="4" w:space="0" w:color="000000"/>
              <w:bottom w:val="single" w:sz="4" w:space="0" w:color="000000"/>
              <w:right w:val="nil"/>
            </w:tcBorders>
            <w:hideMark/>
          </w:tcPr>
          <w:p w14:paraId="52C39AA7" w14:textId="441C2BEB" w:rsidR="00597CDD" w:rsidRPr="003D46C3" w:rsidRDefault="00597CDD" w:rsidP="00BB38EB">
            <w:pPr>
              <w:jc w:val="center"/>
            </w:pPr>
            <w:r w:rsidRPr="003D46C3">
              <w:t>9 месяцев 2024 г.</w:t>
            </w:r>
          </w:p>
        </w:tc>
        <w:tc>
          <w:tcPr>
            <w:tcW w:w="2269" w:type="dxa"/>
            <w:tcBorders>
              <w:top w:val="single" w:sz="4" w:space="0" w:color="000000"/>
              <w:left w:val="single" w:sz="4" w:space="0" w:color="000000"/>
              <w:bottom w:val="single" w:sz="4" w:space="0" w:color="000000"/>
              <w:right w:val="nil"/>
            </w:tcBorders>
            <w:hideMark/>
          </w:tcPr>
          <w:p w14:paraId="3510DAD3" w14:textId="07CDAB6B" w:rsidR="00597CDD" w:rsidRPr="003D46C3" w:rsidRDefault="00597CDD" w:rsidP="00BB38EB">
            <w:pPr>
              <w:jc w:val="center"/>
            </w:pPr>
            <w:r w:rsidRPr="003D46C3">
              <w:t>9 месяцев 2023 г.</w:t>
            </w:r>
          </w:p>
        </w:tc>
        <w:tc>
          <w:tcPr>
            <w:tcW w:w="1843" w:type="dxa"/>
            <w:tcBorders>
              <w:top w:val="single" w:sz="4" w:space="0" w:color="000000"/>
              <w:left w:val="single" w:sz="4" w:space="0" w:color="000000"/>
              <w:bottom w:val="single" w:sz="4" w:space="0" w:color="000000"/>
              <w:right w:val="nil"/>
            </w:tcBorders>
            <w:hideMark/>
          </w:tcPr>
          <w:p w14:paraId="62A7A88B" w14:textId="77777777" w:rsidR="00597CDD" w:rsidRPr="003D46C3" w:rsidRDefault="00597CDD" w:rsidP="00BB38EB">
            <w:pPr>
              <w:jc w:val="center"/>
            </w:pPr>
            <w:r w:rsidRPr="003D46C3">
              <w:t>Прогноз на 2024 год</w:t>
            </w:r>
          </w:p>
        </w:tc>
        <w:tc>
          <w:tcPr>
            <w:tcW w:w="1559" w:type="dxa"/>
            <w:tcBorders>
              <w:top w:val="single" w:sz="4" w:space="0" w:color="000000"/>
              <w:left w:val="single" w:sz="4" w:space="0" w:color="000000"/>
              <w:bottom w:val="single" w:sz="4" w:space="0" w:color="000000"/>
              <w:right w:val="nil"/>
            </w:tcBorders>
            <w:hideMark/>
          </w:tcPr>
          <w:p w14:paraId="54F9B8CF" w14:textId="77777777" w:rsidR="00597CDD" w:rsidRPr="003D46C3" w:rsidRDefault="00597CDD" w:rsidP="00BB38EB">
            <w:r w:rsidRPr="003D46C3">
              <w:t>% выполнения к плану</w:t>
            </w:r>
          </w:p>
        </w:tc>
        <w:tc>
          <w:tcPr>
            <w:tcW w:w="1701" w:type="dxa"/>
            <w:tcBorders>
              <w:top w:val="single" w:sz="4" w:space="0" w:color="000000"/>
              <w:left w:val="single" w:sz="4" w:space="0" w:color="000000"/>
              <w:bottom w:val="single" w:sz="4" w:space="0" w:color="000000"/>
              <w:right w:val="single" w:sz="4" w:space="0" w:color="000000"/>
            </w:tcBorders>
            <w:hideMark/>
          </w:tcPr>
          <w:p w14:paraId="0B33AEA6" w14:textId="7152AA86" w:rsidR="00597CDD" w:rsidRPr="003D46C3" w:rsidRDefault="00597CDD" w:rsidP="00BB38EB">
            <w:r w:rsidRPr="003D46C3">
              <w:t>Темп роста</w:t>
            </w:r>
            <w:r w:rsidR="00BB38EB" w:rsidRPr="003D46C3">
              <w:t>, %</w:t>
            </w:r>
          </w:p>
        </w:tc>
      </w:tr>
      <w:tr w:rsidR="003D46C3" w:rsidRPr="003D46C3" w14:paraId="02CE9FEB" w14:textId="77777777" w:rsidTr="007E1152">
        <w:tc>
          <w:tcPr>
            <w:tcW w:w="2267" w:type="dxa"/>
            <w:tcBorders>
              <w:top w:val="nil"/>
              <w:left w:val="single" w:sz="4" w:space="0" w:color="000000"/>
              <w:bottom w:val="single" w:sz="4" w:space="0" w:color="auto"/>
              <w:right w:val="nil"/>
            </w:tcBorders>
            <w:hideMark/>
          </w:tcPr>
          <w:p w14:paraId="533951F8" w14:textId="79AE6F28" w:rsidR="00597CDD" w:rsidRPr="003D46C3" w:rsidRDefault="00597CDD" w:rsidP="00BB38EB">
            <w:pPr>
              <w:jc w:val="center"/>
            </w:pPr>
            <w:r w:rsidRPr="003D46C3">
              <w:t>39 чел.</w:t>
            </w:r>
          </w:p>
        </w:tc>
        <w:tc>
          <w:tcPr>
            <w:tcW w:w="2269" w:type="dxa"/>
            <w:tcBorders>
              <w:top w:val="nil"/>
              <w:left w:val="single" w:sz="4" w:space="0" w:color="000000"/>
              <w:bottom w:val="single" w:sz="4" w:space="0" w:color="auto"/>
              <w:right w:val="nil"/>
            </w:tcBorders>
            <w:hideMark/>
          </w:tcPr>
          <w:p w14:paraId="590A8816" w14:textId="33EB4140" w:rsidR="00597CDD" w:rsidRPr="003D46C3" w:rsidRDefault="00597CDD" w:rsidP="00BB38EB">
            <w:pPr>
              <w:jc w:val="center"/>
            </w:pPr>
            <w:r w:rsidRPr="003D46C3">
              <w:t>43 чел.</w:t>
            </w:r>
          </w:p>
        </w:tc>
        <w:tc>
          <w:tcPr>
            <w:tcW w:w="1843" w:type="dxa"/>
            <w:tcBorders>
              <w:top w:val="nil"/>
              <w:left w:val="single" w:sz="4" w:space="0" w:color="000000"/>
              <w:bottom w:val="single" w:sz="4" w:space="0" w:color="auto"/>
              <w:right w:val="nil"/>
            </w:tcBorders>
            <w:hideMark/>
          </w:tcPr>
          <w:p w14:paraId="04138A8A" w14:textId="6333077E" w:rsidR="00597CDD" w:rsidRPr="003D46C3" w:rsidRDefault="00597CDD" w:rsidP="00BB38EB">
            <w:pPr>
              <w:jc w:val="center"/>
            </w:pPr>
            <w:r w:rsidRPr="003D46C3">
              <w:t>45 чел.</w:t>
            </w:r>
          </w:p>
        </w:tc>
        <w:tc>
          <w:tcPr>
            <w:tcW w:w="1559" w:type="dxa"/>
            <w:tcBorders>
              <w:top w:val="nil"/>
              <w:left w:val="single" w:sz="4" w:space="0" w:color="000000"/>
              <w:bottom w:val="single" w:sz="4" w:space="0" w:color="auto"/>
              <w:right w:val="nil"/>
            </w:tcBorders>
            <w:hideMark/>
          </w:tcPr>
          <w:p w14:paraId="7CB67BBD" w14:textId="77777777" w:rsidR="00597CDD" w:rsidRPr="003D46C3" w:rsidRDefault="00597CDD" w:rsidP="00BB38EB">
            <w:pPr>
              <w:jc w:val="center"/>
            </w:pPr>
            <w:r w:rsidRPr="003D46C3">
              <w:t>87</w:t>
            </w:r>
          </w:p>
        </w:tc>
        <w:tc>
          <w:tcPr>
            <w:tcW w:w="1701" w:type="dxa"/>
            <w:tcBorders>
              <w:top w:val="nil"/>
              <w:left w:val="single" w:sz="4" w:space="0" w:color="000000"/>
              <w:bottom w:val="single" w:sz="4" w:space="0" w:color="auto"/>
              <w:right w:val="single" w:sz="4" w:space="0" w:color="000000"/>
            </w:tcBorders>
            <w:hideMark/>
          </w:tcPr>
          <w:p w14:paraId="7FB5F6EB" w14:textId="77777777" w:rsidR="00597CDD" w:rsidRPr="003D46C3" w:rsidRDefault="00597CDD" w:rsidP="00BB38EB">
            <w:pPr>
              <w:jc w:val="center"/>
            </w:pPr>
            <w:r w:rsidRPr="003D46C3">
              <w:t>91</w:t>
            </w:r>
          </w:p>
        </w:tc>
      </w:tr>
    </w:tbl>
    <w:p w14:paraId="74F8FDA1" w14:textId="77777777" w:rsidR="00937582" w:rsidRPr="003D46C3" w:rsidRDefault="00597CDD" w:rsidP="00597CDD">
      <w:pPr>
        <w:ind w:firstLine="709"/>
      </w:pPr>
      <w:r w:rsidRPr="003D46C3">
        <w:t xml:space="preserve"> </w:t>
      </w:r>
    </w:p>
    <w:p w14:paraId="4BD9A84D" w14:textId="0F6C8C6D" w:rsidR="00597CDD" w:rsidRPr="003D46C3" w:rsidRDefault="00937582" w:rsidP="00597CDD">
      <w:pPr>
        <w:ind w:firstLine="709"/>
      </w:pPr>
      <w:r w:rsidRPr="003D46C3">
        <w:t xml:space="preserve">Снижение обусловлено </w:t>
      </w:r>
      <w:r w:rsidR="00597CDD" w:rsidRPr="003D46C3">
        <w:t>уменьшение</w:t>
      </w:r>
      <w:r w:rsidRPr="003D46C3">
        <w:t>м</w:t>
      </w:r>
      <w:r w:rsidR="00597CDD" w:rsidRPr="003D46C3">
        <w:t xml:space="preserve"> финансирования.</w:t>
      </w:r>
    </w:p>
    <w:p w14:paraId="781A7913" w14:textId="77777777" w:rsidR="00597CDD" w:rsidRPr="003D46C3" w:rsidRDefault="00597CDD" w:rsidP="00597CDD">
      <w:pPr>
        <w:ind w:firstLine="709"/>
        <w:rPr>
          <w:bCs/>
        </w:rPr>
      </w:pPr>
    </w:p>
    <w:p w14:paraId="2AA3BC59" w14:textId="260CBDAC" w:rsidR="00597CDD" w:rsidRPr="003D46C3" w:rsidRDefault="00597CDD" w:rsidP="00597CDD">
      <w:pPr>
        <w:ind w:firstLine="709"/>
        <w:rPr>
          <w:bCs/>
        </w:rPr>
      </w:pPr>
      <w:r w:rsidRPr="003D46C3">
        <w:rPr>
          <w:bCs/>
        </w:rPr>
        <w:t>С начала 2024 года была продолжена работа по предоставлению различных мер социальной поддержки отдельным категориям граждан. За 9 месяцев</w:t>
      </w:r>
      <w:r w:rsidR="00937582" w:rsidRPr="003D46C3">
        <w:rPr>
          <w:bCs/>
        </w:rPr>
        <w:t xml:space="preserve"> текущего года предоставлено</w:t>
      </w:r>
      <w:r w:rsidRPr="003D46C3">
        <w:rPr>
          <w:bCs/>
        </w:rPr>
        <w:t>:</w:t>
      </w:r>
    </w:p>
    <w:p w14:paraId="667D7247" w14:textId="77777777" w:rsidR="00597CDD" w:rsidRPr="003D46C3" w:rsidRDefault="00597CDD" w:rsidP="00597CDD">
      <w:pPr>
        <w:ind w:firstLine="709"/>
        <w:rPr>
          <w:bCs/>
        </w:rPr>
      </w:pPr>
      <w:r w:rsidRPr="003D46C3">
        <w:rPr>
          <w:bCs/>
        </w:rPr>
        <w:t>1) Ежемесячная денежная выплата (ЕДВ) (реабилитированные, УТФ, ветераны труда):</w:t>
      </w:r>
      <w:r w:rsidRPr="003D46C3">
        <w:t xml:space="preserve"> </w:t>
      </w:r>
    </w:p>
    <w:tbl>
      <w:tblPr>
        <w:tblW w:w="9639" w:type="dxa"/>
        <w:tblInd w:w="55" w:type="dxa"/>
        <w:tblLayout w:type="fixed"/>
        <w:tblCellMar>
          <w:top w:w="55" w:type="dxa"/>
          <w:left w:w="55" w:type="dxa"/>
          <w:bottom w:w="55" w:type="dxa"/>
          <w:right w:w="55" w:type="dxa"/>
        </w:tblCellMar>
        <w:tblLook w:val="04A0" w:firstRow="1" w:lastRow="0" w:firstColumn="1" w:lastColumn="0" w:noHBand="0" w:noVBand="1"/>
      </w:tblPr>
      <w:tblGrid>
        <w:gridCol w:w="2268"/>
        <w:gridCol w:w="2268"/>
        <w:gridCol w:w="1843"/>
        <w:gridCol w:w="1559"/>
        <w:gridCol w:w="1701"/>
      </w:tblGrid>
      <w:tr w:rsidR="003D46C3" w:rsidRPr="003D46C3" w14:paraId="426D245B" w14:textId="77777777" w:rsidTr="001D0C1F">
        <w:tc>
          <w:tcPr>
            <w:tcW w:w="2268" w:type="dxa"/>
            <w:tcBorders>
              <w:top w:val="single" w:sz="4" w:space="0" w:color="000000"/>
              <w:left w:val="single" w:sz="4" w:space="0" w:color="000000"/>
              <w:bottom w:val="single" w:sz="4" w:space="0" w:color="000000"/>
              <w:right w:val="nil"/>
            </w:tcBorders>
            <w:hideMark/>
          </w:tcPr>
          <w:p w14:paraId="759606B9" w14:textId="6ECA6670" w:rsidR="00597CDD" w:rsidRPr="003D46C3" w:rsidRDefault="00597CDD" w:rsidP="007E1152">
            <w:pPr>
              <w:jc w:val="center"/>
            </w:pPr>
            <w:r w:rsidRPr="003D46C3">
              <w:t>9 месяцев 2024 г.</w:t>
            </w:r>
          </w:p>
        </w:tc>
        <w:tc>
          <w:tcPr>
            <w:tcW w:w="2268" w:type="dxa"/>
            <w:tcBorders>
              <w:top w:val="single" w:sz="4" w:space="0" w:color="000000"/>
              <w:left w:val="single" w:sz="4" w:space="0" w:color="000000"/>
              <w:bottom w:val="single" w:sz="4" w:space="0" w:color="000000"/>
              <w:right w:val="nil"/>
            </w:tcBorders>
            <w:hideMark/>
          </w:tcPr>
          <w:p w14:paraId="178CEDDB" w14:textId="351134FE" w:rsidR="00597CDD" w:rsidRPr="003D46C3" w:rsidRDefault="00597CDD" w:rsidP="007E1152">
            <w:pPr>
              <w:jc w:val="center"/>
            </w:pPr>
            <w:r w:rsidRPr="003D46C3">
              <w:t>9 месяцев 2023 г.</w:t>
            </w:r>
          </w:p>
        </w:tc>
        <w:tc>
          <w:tcPr>
            <w:tcW w:w="1843" w:type="dxa"/>
            <w:tcBorders>
              <w:top w:val="single" w:sz="4" w:space="0" w:color="000000"/>
              <w:left w:val="single" w:sz="4" w:space="0" w:color="000000"/>
              <w:bottom w:val="single" w:sz="4" w:space="0" w:color="000000"/>
              <w:right w:val="nil"/>
            </w:tcBorders>
            <w:hideMark/>
          </w:tcPr>
          <w:p w14:paraId="148DADC6" w14:textId="77777777" w:rsidR="00597CDD" w:rsidRPr="003D46C3" w:rsidRDefault="00597CDD" w:rsidP="007E1152">
            <w:pPr>
              <w:jc w:val="center"/>
            </w:pPr>
            <w:r w:rsidRPr="003D46C3">
              <w:t>Прогноз на 2024 год</w:t>
            </w:r>
          </w:p>
        </w:tc>
        <w:tc>
          <w:tcPr>
            <w:tcW w:w="1559" w:type="dxa"/>
            <w:tcBorders>
              <w:top w:val="single" w:sz="4" w:space="0" w:color="000000"/>
              <w:left w:val="single" w:sz="4" w:space="0" w:color="000000"/>
              <w:bottom w:val="single" w:sz="4" w:space="0" w:color="000000"/>
              <w:right w:val="nil"/>
            </w:tcBorders>
            <w:hideMark/>
          </w:tcPr>
          <w:p w14:paraId="1A5035C9" w14:textId="77777777" w:rsidR="00597CDD" w:rsidRPr="003D46C3" w:rsidRDefault="00597CDD" w:rsidP="007E1152">
            <w:pPr>
              <w:jc w:val="center"/>
            </w:pPr>
            <w:r w:rsidRPr="003D46C3">
              <w:t>% выполнения к плану</w:t>
            </w:r>
          </w:p>
        </w:tc>
        <w:tc>
          <w:tcPr>
            <w:tcW w:w="1701" w:type="dxa"/>
            <w:tcBorders>
              <w:top w:val="single" w:sz="4" w:space="0" w:color="000000"/>
              <w:left w:val="single" w:sz="4" w:space="0" w:color="000000"/>
              <w:bottom w:val="single" w:sz="4" w:space="0" w:color="000000"/>
              <w:right w:val="single" w:sz="4" w:space="0" w:color="000000"/>
            </w:tcBorders>
            <w:hideMark/>
          </w:tcPr>
          <w:p w14:paraId="122C23FC" w14:textId="509C6750" w:rsidR="00597CDD" w:rsidRPr="003D46C3" w:rsidRDefault="00597CDD" w:rsidP="007E1152">
            <w:pPr>
              <w:jc w:val="center"/>
            </w:pPr>
            <w:r w:rsidRPr="003D46C3">
              <w:t>Темп роста</w:t>
            </w:r>
            <w:r w:rsidR="007E1152" w:rsidRPr="003D46C3">
              <w:t>, %</w:t>
            </w:r>
          </w:p>
        </w:tc>
      </w:tr>
      <w:tr w:rsidR="003D46C3" w:rsidRPr="003D46C3" w14:paraId="77D3DCAA" w14:textId="77777777" w:rsidTr="001D0C1F">
        <w:tc>
          <w:tcPr>
            <w:tcW w:w="2268" w:type="dxa"/>
            <w:tcBorders>
              <w:top w:val="nil"/>
              <w:left w:val="single" w:sz="4" w:space="0" w:color="000000"/>
              <w:bottom w:val="single" w:sz="4" w:space="0" w:color="000000"/>
              <w:right w:val="nil"/>
            </w:tcBorders>
            <w:hideMark/>
          </w:tcPr>
          <w:p w14:paraId="70189E88" w14:textId="77777777" w:rsidR="00597CDD" w:rsidRPr="003D46C3" w:rsidRDefault="00597CDD" w:rsidP="007E1152">
            <w:pPr>
              <w:jc w:val="center"/>
            </w:pPr>
            <w:r w:rsidRPr="003D46C3">
              <w:t>1638 чел.</w:t>
            </w:r>
          </w:p>
        </w:tc>
        <w:tc>
          <w:tcPr>
            <w:tcW w:w="2268" w:type="dxa"/>
            <w:tcBorders>
              <w:top w:val="nil"/>
              <w:left w:val="single" w:sz="4" w:space="0" w:color="000000"/>
              <w:bottom w:val="single" w:sz="4" w:space="0" w:color="000000"/>
              <w:right w:val="nil"/>
            </w:tcBorders>
            <w:hideMark/>
          </w:tcPr>
          <w:p w14:paraId="7B86C1B0" w14:textId="65C8C042" w:rsidR="00597CDD" w:rsidRPr="003D46C3" w:rsidRDefault="00597CDD" w:rsidP="007E1152">
            <w:pPr>
              <w:jc w:val="center"/>
            </w:pPr>
            <w:r w:rsidRPr="003D46C3">
              <w:t>1655 чел.</w:t>
            </w:r>
          </w:p>
        </w:tc>
        <w:tc>
          <w:tcPr>
            <w:tcW w:w="1843" w:type="dxa"/>
            <w:tcBorders>
              <w:top w:val="nil"/>
              <w:left w:val="single" w:sz="4" w:space="0" w:color="000000"/>
              <w:bottom w:val="single" w:sz="4" w:space="0" w:color="000000"/>
              <w:right w:val="nil"/>
            </w:tcBorders>
            <w:hideMark/>
          </w:tcPr>
          <w:p w14:paraId="7BC1678F" w14:textId="6184A1A1" w:rsidR="00597CDD" w:rsidRPr="003D46C3" w:rsidRDefault="00597CDD" w:rsidP="007E1152">
            <w:pPr>
              <w:jc w:val="center"/>
            </w:pPr>
            <w:r w:rsidRPr="003D46C3">
              <w:t>1650 чел.</w:t>
            </w:r>
          </w:p>
        </w:tc>
        <w:tc>
          <w:tcPr>
            <w:tcW w:w="1559" w:type="dxa"/>
            <w:tcBorders>
              <w:top w:val="nil"/>
              <w:left w:val="single" w:sz="4" w:space="0" w:color="000000"/>
              <w:bottom w:val="single" w:sz="4" w:space="0" w:color="000000"/>
              <w:right w:val="nil"/>
            </w:tcBorders>
            <w:hideMark/>
          </w:tcPr>
          <w:p w14:paraId="45AEC512" w14:textId="77777777" w:rsidR="00597CDD" w:rsidRPr="003D46C3" w:rsidRDefault="00597CDD" w:rsidP="007E1152">
            <w:pPr>
              <w:jc w:val="center"/>
            </w:pPr>
            <w:r w:rsidRPr="003D46C3">
              <w:t>99</w:t>
            </w:r>
          </w:p>
        </w:tc>
        <w:tc>
          <w:tcPr>
            <w:tcW w:w="1701" w:type="dxa"/>
            <w:tcBorders>
              <w:top w:val="nil"/>
              <w:left w:val="single" w:sz="4" w:space="0" w:color="000000"/>
              <w:bottom w:val="single" w:sz="4" w:space="0" w:color="000000"/>
              <w:right w:val="single" w:sz="4" w:space="0" w:color="000000"/>
            </w:tcBorders>
            <w:hideMark/>
          </w:tcPr>
          <w:p w14:paraId="5CCB2193" w14:textId="77777777" w:rsidR="00597CDD" w:rsidRPr="003D46C3" w:rsidRDefault="00597CDD" w:rsidP="007E1152">
            <w:pPr>
              <w:jc w:val="center"/>
            </w:pPr>
            <w:r w:rsidRPr="003D46C3">
              <w:t>99</w:t>
            </w:r>
          </w:p>
        </w:tc>
      </w:tr>
      <w:tr w:rsidR="003D46C3" w:rsidRPr="003D46C3" w14:paraId="5039476E" w14:textId="77777777" w:rsidTr="001D0C1F">
        <w:tc>
          <w:tcPr>
            <w:tcW w:w="2268" w:type="dxa"/>
            <w:tcBorders>
              <w:top w:val="nil"/>
              <w:left w:val="single" w:sz="4" w:space="0" w:color="000000"/>
              <w:bottom w:val="single" w:sz="4" w:space="0" w:color="000000"/>
              <w:right w:val="nil"/>
            </w:tcBorders>
            <w:hideMark/>
          </w:tcPr>
          <w:p w14:paraId="15C564EA" w14:textId="38398EC8" w:rsidR="00597CDD" w:rsidRPr="003D46C3" w:rsidRDefault="00597CDD" w:rsidP="007E1152">
            <w:pPr>
              <w:jc w:val="center"/>
            </w:pPr>
            <w:r w:rsidRPr="003D46C3">
              <w:t>6385,80 тыс.руб.</w:t>
            </w:r>
          </w:p>
        </w:tc>
        <w:tc>
          <w:tcPr>
            <w:tcW w:w="2268" w:type="dxa"/>
            <w:tcBorders>
              <w:top w:val="nil"/>
              <w:left w:val="single" w:sz="4" w:space="0" w:color="000000"/>
              <w:bottom w:val="single" w:sz="4" w:space="0" w:color="000000"/>
              <w:right w:val="nil"/>
            </w:tcBorders>
            <w:hideMark/>
          </w:tcPr>
          <w:p w14:paraId="50BD21EC" w14:textId="77777777" w:rsidR="00597CDD" w:rsidRPr="003D46C3" w:rsidRDefault="00597CDD" w:rsidP="007E1152">
            <w:pPr>
              <w:jc w:val="center"/>
            </w:pPr>
            <w:r w:rsidRPr="003D46C3">
              <w:t>6507,44 тыс.руб.</w:t>
            </w:r>
          </w:p>
        </w:tc>
        <w:tc>
          <w:tcPr>
            <w:tcW w:w="1843" w:type="dxa"/>
            <w:tcBorders>
              <w:top w:val="nil"/>
              <w:left w:val="single" w:sz="4" w:space="0" w:color="000000"/>
              <w:bottom w:val="single" w:sz="4" w:space="0" w:color="000000"/>
              <w:right w:val="nil"/>
            </w:tcBorders>
            <w:hideMark/>
          </w:tcPr>
          <w:p w14:paraId="02CB4E6D" w14:textId="77777777" w:rsidR="00597CDD" w:rsidRPr="003D46C3" w:rsidRDefault="00597CDD" w:rsidP="007E1152">
            <w:pPr>
              <w:jc w:val="center"/>
            </w:pPr>
            <w:r w:rsidRPr="003D46C3">
              <w:t>8613,00 тыс.руб.</w:t>
            </w:r>
          </w:p>
        </w:tc>
        <w:tc>
          <w:tcPr>
            <w:tcW w:w="1559" w:type="dxa"/>
            <w:tcBorders>
              <w:top w:val="nil"/>
              <w:left w:val="single" w:sz="4" w:space="0" w:color="000000"/>
              <w:bottom w:val="single" w:sz="4" w:space="0" w:color="000000"/>
              <w:right w:val="nil"/>
            </w:tcBorders>
            <w:hideMark/>
          </w:tcPr>
          <w:p w14:paraId="4C8C7075" w14:textId="77777777" w:rsidR="00597CDD" w:rsidRPr="003D46C3" w:rsidRDefault="00597CDD" w:rsidP="007E1152">
            <w:pPr>
              <w:jc w:val="center"/>
            </w:pPr>
            <w:r w:rsidRPr="003D46C3">
              <w:t>74</w:t>
            </w:r>
          </w:p>
        </w:tc>
        <w:tc>
          <w:tcPr>
            <w:tcW w:w="1701" w:type="dxa"/>
            <w:tcBorders>
              <w:top w:val="nil"/>
              <w:left w:val="single" w:sz="4" w:space="0" w:color="000000"/>
              <w:bottom w:val="single" w:sz="4" w:space="0" w:color="000000"/>
              <w:right w:val="single" w:sz="4" w:space="0" w:color="000000"/>
            </w:tcBorders>
            <w:hideMark/>
          </w:tcPr>
          <w:p w14:paraId="42C30F93" w14:textId="77777777" w:rsidR="00597CDD" w:rsidRPr="003D46C3" w:rsidRDefault="00597CDD" w:rsidP="007E1152">
            <w:pPr>
              <w:jc w:val="center"/>
            </w:pPr>
            <w:r w:rsidRPr="003D46C3">
              <w:t>98</w:t>
            </w:r>
          </w:p>
        </w:tc>
      </w:tr>
    </w:tbl>
    <w:p w14:paraId="4076164F" w14:textId="4C0ADFF5" w:rsidR="00597CDD" w:rsidRPr="003D46C3" w:rsidRDefault="00597CDD" w:rsidP="00597CDD">
      <w:pPr>
        <w:ind w:firstLine="709"/>
      </w:pPr>
      <w:r w:rsidRPr="003D46C3">
        <w:t xml:space="preserve">    </w:t>
      </w:r>
      <w:r w:rsidR="00937582" w:rsidRPr="003D46C3">
        <w:t>У</w:t>
      </w:r>
      <w:r w:rsidRPr="003D46C3">
        <w:t xml:space="preserve">меньшение </w:t>
      </w:r>
      <w:r w:rsidR="00937582" w:rsidRPr="003D46C3">
        <w:t xml:space="preserve">суммы единовременной выплаты </w:t>
      </w:r>
      <w:r w:rsidRPr="003D46C3">
        <w:t>происходит в связи с переездом и со смертью граждан данной категории.</w:t>
      </w:r>
    </w:p>
    <w:p w14:paraId="1695AF86" w14:textId="77777777" w:rsidR="001D0C1F" w:rsidRPr="003D46C3" w:rsidRDefault="001D0C1F" w:rsidP="00597CDD">
      <w:pPr>
        <w:ind w:firstLine="709"/>
      </w:pPr>
    </w:p>
    <w:p w14:paraId="0D42BC41" w14:textId="2727194C" w:rsidR="00597CDD" w:rsidRPr="003D46C3" w:rsidRDefault="00597CDD" w:rsidP="00597CDD">
      <w:pPr>
        <w:ind w:firstLine="709"/>
      </w:pPr>
      <w:r w:rsidRPr="003D46C3">
        <w:t xml:space="preserve">2) Ежемесячная денежная компенсация (ЕДК) </w:t>
      </w:r>
      <w:r w:rsidR="00937582" w:rsidRPr="003D46C3">
        <w:t>по</w:t>
      </w:r>
      <w:r w:rsidRPr="003D46C3">
        <w:t xml:space="preserve"> возмещени</w:t>
      </w:r>
      <w:r w:rsidR="00937582" w:rsidRPr="003D46C3">
        <w:t>ю</w:t>
      </w:r>
      <w:r w:rsidRPr="003D46C3">
        <w:t xml:space="preserve"> расходов на оплату жилищно-коммунальных услуг (ветераны труда, УТФ, инвалиды, дети-инвалиды, ЧАЭС и приравненные, ветераны боевых действий и др.):</w:t>
      </w:r>
      <w:r w:rsidR="00937582" w:rsidRPr="003D46C3">
        <w:t xml:space="preserve"> </w:t>
      </w:r>
    </w:p>
    <w:p w14:paraId="4B9554CE" w14:textId="77777777" w:rsidR="00937582" w:rsidRPr="003D46C3" w:rsidRDefault="00937582" w:rsidP="00597CDD">
      <w:pPr>
        <w:ind w:firstLine="709"/>
      </w:pP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9"/>
        <w:gridCol w:w="2267"/>
        <w:gridCol w:w="2127"/>
        <w:gridCol w:w="1565"/>
        <w:gridCol w:w="1552"/>
      </w:tblGrid>
      <w:tr w:rsidR="003D46C3" w:rsidRPr="003D46C3" w14:paraId="46AD8FFD" w14:textId="77777777" w:rsidTr="00597CDD">
        <w:tc>
          <w:tcPr>
            <w:tcW w:w="2269" w:type="dxa"/>
            <w:tcBorders>
              <w:top w:val="single" w:sz="4" w:space="0" w:color="000000"/>
              <w:left w:val="single" w:sz="4" w:space="0" w:color="000000"/>
              <w:bottom w:val="single" w:sz="4" w:space="0" w:color="000000"/>
              <w:right w:val="nil"/>
            </w:tcBorders>
            <w:hideMark/>
          </w:tcPr>
          <w:p w14:paraId="543CBE23" w14:textId="3D66ADD2" w:rsidR="00597CDD" w:rsidRPr="003D46C3" w:rsidRDefault="00597CDD" w:rsidP="00937582">
            <w:pPr>
              <w:jc w:val="center"/>
            </w:pPr>
            <w:r w:rsidRPr="003D46C3">
              <w:t>за 9 месяцев 2024 г.</w:t>
            </w:r>
          </w:p>
        </w:tc>
        <w:tc>
          <w:tcPr>
            <w:tcW w:w="2267" w:type="dxa"/>
            <w:tcBorders>
              <w:top w:val="single" w:sz="4" w:space="0" w:color="000000"/>
              <w:left w:val="single" w:sz="4" w:space="0" w:color="000000"/>
              <w:bottom w:val="single" w:sz="4" w:space="0" w:color="000000"/>
              <w:right w:val="nil"/>
            </w:tcBorders>
            <w:hideMark/>
          </w:tcPr>
          <w:p w14:paraId="39572B38" w14:textId="77777777" w:rsidR="00597CDD" w:rsidRPr="003D46C3" w:rsidRDefault="00597CDD" w:rsidP="00937582">
            <w:pPr>
              <w:jc w:val="center"/>
            </w:pPr>
            <w:r w:rsidRPr="003D46C3">
              <w:t>за 9 месяцев 2023 г.</w:t>
            </w:r>
          </w:p>
        </w:tc>
        <w:tc>
          <w:tcPr>
            <w:tcW w:w="2127" w:type="dxa"/>
            <w:tcBorders>
              <w:top w:val="single" w:sz="4" w:space="0" w:color="000000"/>
              <w:left w:val="single" w:sz="4" w:space="0" w:color="000000"/>
              <w:bottom w:val="single" w:sz="4" w:space="0" w:color="000000"/>
              <w:right w:val="nil"/>
            </w:tcBorders>
            <w:hideMark/>
          </w:tcPr>
          <w:p w14:paraId="6021C966" w14:textId="77777777" w:rsidR="00597CDD" w:rsidRPr="003D46C3" w:rsidRDefault="00597CDD" w:rsidP="00937582">
            <w:pPr>
              <w:jc w:val="center"/>
            </w:pPr>
            <w:r w:rsidRPr="003D46C3">
              <w:t>Прогноз на 2024 год</w:t>
            </w:r>
          </w:p>
        </w:tc>
        <w:tc>
          <w:tcPr>
            <w:tcW w:w="1565" w:type="dxa"/>
            <w:tcBorders>
              <w:top w:val="single" w:sz="4" w:space="0" w:color="000000"/>
              <w:left w:val="single" w:sz="4" w:space="0" w:color="000000"/>
              <w:bottom w:val="single" w:sz="4" w:space="0" w:color="000000"/>
              <w:right w:val="nil"/>
            </w:tcBorders>
            <w:hideMark/>
          </w:tcPr>
          <w:p w14:paraId="0B3847E4" w14:textId="77777777" w:rsidR="00597CDD" w:rsidRPr="003D46C3" w:rsidRDefault="00597CDD" w:rsidP="00937582">
            <w:pPr>
              <w:ind w:hanging="56"/>
              <w:jc w:val="center"/>
            </w:pPr>
            <w:r w:rsidRPr="003D46C3">
              <w:t>% выполнения к плану</w:t>
            </w:r>
          </w:p>
        </w:tc>
        <w:tc>
          <w:tcPr>
            <w:tcW w:w="1552" w:type="dxa"/>
            <w:tcBorders>
              <w:top w:val="single" w:sz="4" w:space="0" w:color="000000"/>
              <w:left w:val="single" w:sz="4" w:space="0" w:color="000000"/>
              <w:bottom w:val="single" w:sz="4" w:space="0" w:color="000000"/>
              <w:right w:val="single" w:sz="4" w:space="0" w:color="000000"/>
            </w:tcBorders>
            <w:hideMark/>
          </w:tcPr>
          <w:p w14:paraId="092AB6A5" w14:textId="4E272A86" w:rsidR="00597CDD" w:rsidRPr="003D46C3" w:rsidRDefault="00597CDD" w:rsidP="00937582">
            <w:pPr>
              <w:jc w:val="center"/>
            </w:pPr>
            <w:r w:rsidRPr="003D46C3">
              <w:t>Темп роста</w:t>
            </w:r>
            <w:r w:rsidR="00937582" w:rsidRPr="003D46C3">
              <w:t>, %</w:t>
            </w:r>
          </w:p>
        </w:tc>
      </w:tr>
      <w:tr w:rsidR="003D46C3" w:rsidRPr="003D46C3" w14:paraId="1A95761F" w14:textId="77777777" w:rsidTr="00597CDD">
        <w:tc>
          <w:tcPr>
            <w:tcW w:w="2269" w:type="dxa"/>
            <w:tcBorders>
              <w:top w:val="nil"/>
              <w:left w:val="single" w:sz="4" w:space="0" w:color="000000"/>
              <w:bottom w:val="single" w:sz="4" w:space="0" w:color="000000"/>
              <w:right w:val="nil"/>
            </w:tcBorders>
            <w:hideMark/>
          </w:tcPr>
          <w:p w14:paraId="0B79B1A8" w14:textId="38BDCD0C" w:rsidR="00597CDD" w:rsidRPr="003D46C3" w:rsidRDefault="00597CDD" w:rsidP="00937582">
            <w:pPr>
              <w:jc w:val="center"/>
            </w:pPr>
            <w:r w:rsidRPr="003D46C3">
              <w:t>3350 чел.</w:t>
            </w:r>
          </w:p>
        </w:tc>
        <w:tc>
          <w:tcPr>
            <w:tcW w:w="2267" w:type="dxa"/>
            <w:tcBorders>
              <w:top w:val="nil"/>
              <w:left w:val="single" w:sz="4" w:space="0" w:color="000000"/>
              <w:bottom w:val="single" w:sz="4" w:space="0" w:color="000000"/>
              <w:right w:val="nil"/>
            </w:tcBorders>
            <w:hideMark/>
          </w:tcPr>
          <w:p w14:paraId="56A13E37" w14:textId="77777777" w:rsidR="00597CDD" w:rsidRPr="003D46C3" w:rsidRDefault="00597CDD" w:rsidP="00937582">
            <w:pPr>
              <w:jc w:val="center"/>
            </w:pPr>
            <w:r w:rsidRPr="003D46C3">
              <w:t>3310 чел.</w:t>
            </w:r>
          </w:p>
        </w:tc>
        <w:tc>
          <w:tcPr>
            <w:tcW w:w="2127" w:type="dxa"/>
            <w:tcBorders>
              <w:top w:val="nil"/>
              <w:left w:val="single" w:sz="4" w:space="0" w:color="000000"/>
              <w:bottom w:val="single" w:sz="4" w:space="0" w:color="000000"/>
              <w:right w:val="nil"/>
            </w:tcBorders>
            <w:hideMark/>
          </w:tcPr>
          <w:p w14:paraId="02DCA910" w14:textId="647025CA" w:rsidR="00597CDD" w:rsidRPr="003D46C3" w:rsidRDefault="00597CDD" w:rsidP="00937582">
            <w:pPr>
              <w:jc w:val="center"/>
            </w:pPr>
            <w:r w:rsidRPr="003D46C3">
              <w:t>3350</w:t>
            </w:r>
            <w:r w:rsidRPr="003D46C3">
              <w:rPr>
                <w:i/>
              </w:rPr>
              <w:t xml:space="preserve"> </w:t>
            </w:r>
            <w:r w:rsidRPr="003D46C3">
              <w:t>чел.</w:t>
            </w:r>
          </w:p>
        </w:tc>
        <w:tc>
          <w:tcPr>
            <w:tcW w:w="1565" w:type="dxa"/>
            <w:tcBorders>
              <w:top w:val="nil"/>
              <w:left w:val="single" w:sz="4" w:space="0" w:color="000000"/>
              <w:bottom w:val="single" w:sz="4" w:space="0" w:color="000000"/>
              <w:right w:val="nil"/>
            </w:tcBorders>
            <w:hideMark/>
          </w:tcPr>
          <w:p w14:paraId="664E7F8F" w14:textId="77777777" w:rsidR="00597CDD" w:rsidRPr="003D46C3" w:rsidRDefault="00597CDD" w:rsidP="00937582">
            <w:pPr>
              <w:jc w:val="center"/>
            </w:pPr>
            <w:r w:rsidRPr="003D46C3">
              <w:t>100</w:t>
            </w:r>
          </w:p>
        </w:tc>
        <w:tc>
          <w:tcPr>
            <w:tcW w:w="1552" w:type="dxa"/>
            <w:tcBorders>
              <w:top w:val="nil"/>
              <w:left w:val="single" w:sz="4" w:space="0" w:color="000000"/>
              <w:bottom w:val="single" w:sz="4" w:space="0" w:color="000000"/>
              <w:right w:val="single" w:sz="4" w:space="0" w:color="000000"/>
            </w:tcBorders>
            <w:hideMark/>
          </w:tcPr>
          <w:p w14:paraId="6C808C5B" w14:textId="77777777" w:rsidR="00597CDD" w:rsidRPr="003D46C3" w:rsidRDefault="00597CDD" w:rsidP="00937582">
            <w:pPr>
              <w:jc w:val="center"/>
            </w:pPr>
            <w:r w:rsidRPr="003D46C3">
              <w:t>101</w:t>
            </w:r>
          </w:p>
        </w:tc>
      </w:tr>
      <w:tr w:rsidR="00937582" w:rsidRPr="003D46C3" w14:paraId="5E2495DA" w14:textId="77777777" w:rsidTr="00597CDD">
        <w:tc>
          <w:tcPr>
            <w:tcW w:w="2269" w:type="dxa"/>
            <w:tcBorders>
              <w:top w:val="nil"/>
              <w:left w:val="single" w:sz="4" w:space="0" w:color="000000"/>
              <w:bottom w:val="single" w:sz="4" w:space="0" w:color="000000"/>
              <w:right w:val="nil"/>
            </w:tcBorders>
            <w:hideMark/>
          </w:tcPr>
          <w:p w14:paraId="72E14EDD" w14:textId="77777777" w:rsidR="00597CDD" w:rsidRPr="003D46C3" w:rsidRDefault="00597CDD" w:rsidP="00937582">
            <w:pPr>
              <w:jc w:val="center"/>
            </w:pPr>
            <w:r w:rsidRPr="003D46C3">
              <w:t>26308,5 тыс.руб.</w:t>
            </w:r>
          </w:p>
        </w:tc>
        <w:tc>
          <w:tcPr>
            <w:tcW w:w="2267" w:type="dxa"/>
            <w:tcBorders>
              <w:top w:val="nil"/>
              <w:left w:val="single" w:sz="4" w:space="0" w:color="000000"/>
              <w:bottom w:val="single" w:sz="4" w:space="0" w:color="000000"/>
              <w:right w:val="nil"/>
            </w:tcBorders>
            <w:hideMark/>
          </w:tcPr>
          <w:p w14:paraId="489B58B0" w14:textId="77777777" w:rsidR="00597CDD" w:rsidRPr="003D46C3" w:rsidRDefault="00597CDD" w:rsidP="00937582">
            <w:pPr>
              <w:jc w:val="center"/>
            </w:pPr>
            <w:r w:rsidRPr="003D46C3">
              <w:t>27121,75 тыс.руб.</w:t>
            </w:r>
          </w:p>
        </w:tc>
        <w:tc>
          <w:tcPr>
            <w:tcW w:w="2127" w:type="dxa"/>
            <w:tcBorders>
              <w:top w:val="nil"/>
              <w:left w:val="single" w:sz="4" w:space="0" w:color="000000"/>
              <w:bottom w:val="single" w:sz="4" w:space="0" w:color="000000"/>
              <w:right w:val="nil"/>
            </w:tcBorders>
            <w:hideMark/>
          </w:tcPr>
          <w:p w14:paraId="0AA64111" w14:textId="77777777" w:rsidR="00597CDD" w:rsidRPr="003D46C3" w:rsidRDefault="00597CDD" w:rsidP="00937582">
            <w:pPr>
              <w:jc w:val="center"/>
            </w:pPr>
            <w:r w:rsidRPr="003D46C3">
              <w:t>32160,00 тыс.руб.</w:t>
            </w:r>
          </w:p>
        </w:tc>
        <w:tc>
          <w:tcPr>
            <w:tcW w:w="1565" w:type="dxa"/>
            <w:tcBorders>
              <w:top w:val="nil"/>
              <w:left w:val="single" w:sz="4" w:space="0" w:color="000000"/>
              <w:bottom w:val="single" w:sz="4" w:space="0" w:color="000000"/>
              <w:right w:val="nil"/>
            </w:tcBorders>
            <w:hideMark/>
          </w:tcPr>
          <w:p w14:paraId="271AD696" w14:textId="77777777" w:rsidR="00597CDD" w:rsidRPr="003D46C3" w:rsidRDefault="00597CDD" w:rsidP="00937582">
            <w:pPr>
              <w:jc w:val="center"/>
            </w:pPr>
            <w:r w:rsidRPr="003D46C3">
              <w:t>82</w:t>
            </w:r>
          </w:p>
        </w:tc>
        <w:tc>
          <w:tcPr>
            <w:tcW w:w="1552" w:type="dxa"/>
            <w:tcBorders>
              <w:top w:val="nil"/>
              <w:left w:val="single" w:sz="4" w:space="0" w:color="000000"/>
              <w:bottom w:val="single" w:sz="4" w:space="0" w:color="000000"/>
              <w:right w:val="single" w:sz="4" w:space="0" w:color="000000"/>
            </w:tcBorders>
            <w:hideMark/>
          </w:tcPr>
          <w:p w14:paraId="4BA6EED1" w14:textId="77777777" w:rsidR="00597CDD" w:rsidRPr="003D46C3" w:rsidRDefault="00597CDD" w:rsidP="00937582">
            <w:pPr>
              <w:jc w:val="center"/>
            </w:pPr>
            <w:r w:rsidRPr="003D46C3">
              <w:t>97</w:t>
            </w:r>
          </w:p>
        </w:tc>
      </w:tr>
    </w:tbl>
    <w:p w14:paraId="2776CCF8" w14:textId="77777777" w:rsidR="00937582" w:rsidRPr="003D46C3" w:rsidRDefault="00937582" w:rsidP="00597CDD">
      <w:pPr>
        <w:ind w:firstLine="709"/>
      </w:pPr>
    </w:p>
    <w:p w14:paraId="3C95A270" w14:textId="53FAFE1F" w:rsidR="00597CDD" w:rsidRPr="003D46C3" w:rsidRDefault="00597CDD" w:rsidP="00597CDD">
      <w:pPr>
        <w:ind w:firstLine="709"/>
      </w:pPr>
      <w:r w:rsidRPr="003D46C3">
        <w:t xml:space="preserve">количество получателей ЕДК увеличилось в связи с увеличением граждан с инвалидностью. </w:t>
      </w:r>
      <w:r w:rsidR="00937582" w:rsidRPr="003D46C3">
        <w:t>Снижение</w:t>
      </w:r>
      <w:r w:rsidRPr="003D46C3">
        <w:t xml:space="preserve"> суммы выплат произошло в связи с уменьшением региональных стандартов.</w:t>
      </w:r>
    </w:p>
    <w:p w14:paraId="53857F26" w14:textId="77777777" w:rsidR="00597CDD" w:rsidRPr="003D46C3" w:rsidRDefault="00597CDD" w:rsidP="00597CDD">
      <w:pPr>
        <w:ind w:firstLine="709"/>
      </w:pPr>
      <w:r w:rsidRPr="003D46C3">
        <w:rPr>
          <w:bCs/>
        </w:rPr>
        <w:t xml:space="preserve">3) Выдано талонов на бесплатный проезд на </w:t>
      </w:r>
      <w:r w:rsidRPr="003D46C3">
        <w:t>межмуниципальных маршрутах регулярных перевозок на территории Удмуртской Республики в междугородном сообщении</w:t>
      </w:r>
      <w:r w:rsidRPr="003D46C3">
        <w:rPr>
          <w:bCs/>
        </w:rPr>
        <w:t>:</w:t>
      </w:r>
    </w:p>
    <w:tbl>
      <w:tblPr>
        <w:tblW w:w="9907" w:type="dxa"/>
        <w:tblInd w:w="55" w:type="dxa"/>
        <w:tblLayout w:type="fixed"/>
        <w:tblCellMar>
          <w:top w:w="55" w:type="dxa"/>
          <w:left w:w="55" w:type="dxa"/>
          <w:bottom w:w="55" w:type="dxa"/>
          <w:right w:w="55" w:type="dxa"/>
        </w:tblCellMar>
        <w:tblLook w:val="04A0" w:firstRow="1" w:lastRow="0" w:firstColumn="1" w:lastColumn="0" w:noHBand="0" w:noVBand="1"/>
      </w:tblPr>
      <w:tblGrid>
        <w:gridCol w:w="2268"/>
        <w:gridCol w:w="2268"/>
        <w:gridCol w:w="2125"/>
        <w:gridCol w:w="1700"/>
        <w:gridCol w:w="1546"/>
      </w:tblGrid>
      <w:tr w:rsidR="003D46C3" w:rsidRPr="003D46C3" w14:paraId="630326D5" w14:textId="77777777" w:rsidTr="00C66AB5">
        <w:tc>
          <w:tcPr>
            <w:tcW w:w="2268" w:type="dxa"/>
            <w:tcBorders>
              <w:top w:val="single" w:sz="4" w:space="0" w:color="000000"/>
              <w:left w:val="single" w:sz="4" w:space="0" w:color="000000"/>
              <w:bottom w:val="single" w:sz="4" w:space="0" w:color="000000"/>
              <w:right w:val="nil"/>
            </w:tcBorders>
            <w:hideMark/>
          </w:tcPr>
          <w:p w14:paraId="436BB430" w14:textId="3672CAAA" w:rsidR="00597CDD" w:rsidRPr="003D46C3" w:rsidRDefault="00597CDD" w:rsidP="00C66AB5">
            <w:pPr>
              <w:jc w:val="center"/>
            </w:pPr>
            <w:r w:rsidRPr="003D46C3">
              <w:t>за 9 месяцев 2024 г.</w:t>
            </w:r>
          </w:p>
        </w:tc>
        <w:tc>
          <w:tcPr>
            <w:tcW w:w="2268" w:type="dxa"/>
            <w:tcBorders>
              <w:top w:val="single" w:sz="4" w:space="0" w:color="000000"/>
              <w:left w:val="single" w:sz="4" w:space="0" w:color="000000"/>
              <w:bottom w:val="single" w:sz="4" w:space="0" w:color="000000"/>
              <w:right w:val="nil"/>
            </w:tcBorders>
            <w:hideMark/>
          </w:tcPr>
          <w:p w14:paraId="15EC780C" w14:textId="77777777" w:rsidR="00597CDD" w:rsidRPr="003D46C3" w:rsidRDefault="00597CDD" w:rsidP="00C66AB5">
            <w:pPr>
              <w:jc w:val="center"/>
            </w:pPr>
            <w:r w:rsidRPr="003D46C3">
              <w:t>за 9 месяцев 2023 г.</w:t>
            </w:r>
          </w:p>
        </w:tc>
        <w:tc>
          <w:tcPr>
            <w:tcW w:w="2125" w:type="dxa"/>
            <w:tcBorders>
              <w:top w:val="single" w:sz="4" w:space="0" w:color="000000"/>
              <w:left w:val="single" w:sz="4" w:space="0" w:color="000000"/>
              <w:bottom w:val="single" w:sz="4" w:space="0" w:color="000000"/>
              <w:right w:val="nil"/>
            </w:tcBorders>
            <w:hideMark/>
          </w:tcPr>
          <w:p w14:paraId="2BC61956" w14:textId="77777777" w:rsidR="00597CDD" w:rsidRPr="003D46C3" w:rsidRDefault="00597CDD" w:rsidP="00C66AB5">
            <w:pPr>
              <w:jc w:val="center"/>
            </w:pPr>
            <w:r w:rsidRPr="003D46C3">
              <w:t>Прогноз на 2024 год</w:t>
            </w:r>
          </w:p>
        </w:tc>
        <w:tc>
          <w:tcPr>
            <w:tcW w:w="1700" w:type="dxa"/>
            <w:tcBorders>
              <w:top w:val="single" w:sz="4" w:space="0" w:color="000000"/>
              <w:left w:val="single" w:sz="4" w:space="0" w:color="000000"/>
              <w:bottom w:val="single" w:sz="4" w:space="0" w:color="000000"/>
              <w:right w:val="nil"/>
            </w:tcBorders>
            <w:hideMark/>
          </w:tcPr>
          <w:p w14:paraId="69C6BBD3" w14:textId="77777777" w:rsidR="00597CDD" w:rsidRPr="003D46C3" w:rsidRDefault="00597CDD" w:rsidP="00C66AB5">
            <w:pPr>
              <w:jc w:val="center"/>
            </w:pPr>
            <w:r w:rsidRPr="003D46C3">
              <w:t>% выполнения к плану</w:t>
            </w:r>
          </w:p>
        </w:tc>
        <w:tc>
          <w:tcPr>
            <w:tcW w:w="1546" w:type="dxa"/>
            <w:tcBorders>
              <w:top w:val="single" w:sz="4" w:space="0" w:color="000000"/>
              <w:left w:val="single" w:sz="4" w:space="0" w:color="000000"/>
              <w:bottom w:val="single" w:sz="4" w:space="0" w:color="000000"/>
              <w:right w:val="single" w:sz="4" w:space="0" w:color="000000"/>
            </w:tcBorders>
            <w:hideMark/>
          </w:tcPr>
          <w:p w14:paraId="082087B7" w14:textId="69CC692A" w:rsidR="00597CDD" w:rsidRPr="003D46C3" w:rsidRDefault="00597CDD" w:rsidP="00C66AB5">
            <w:pPr>
              <w:jc w:val="center"/>
            </w:pPr>
            <w:r w:rsidRPr="003D46C3">
              <w:t>Темп роста</w:t>
            </w:r>
            <w:r w:rsidR="00C66AB5" w:rsidRPr="003D46C3">
              <w:t>, %</w:t>
            </w:r>
          </w:p>
        </w:tc>
      </w:tr>
      <w:tr w:rsidR="003D46C3" w:rsidRPr="003D46C3" w14:paraId="05DD01AE" w14:textId="77777777" w:rsidTr="00C66AB5">
        <w:tc>
          <w:tcPr>
            <w:tcW w:w="2268" w:type="dxa"/>
            <w:tcBorders>
              <w:top w:val="nil"/>
              <w:left w:val="single" w:sz="4" w:space="0" w:color="000000"/>
              <w:bottom w:val="single" w:sz="4" w:space="0" w:color="000000"/>
              <w:right w:val="nil"/>
            </w:tcBorders>
            <w:hideMark/>
          </w:tcPr>
          <w:p w14:paraId="0AF5B1CB" w14:textId="6C277520" w:rsidR="00597CDD" w:rsidRPr="003D46C3" w:rsidRDefault="00597CDD" w:rsidP="00C66AB5">
            <w:pPr>
              <w:jc w:val="center"/>
            </w:pPr>
            <w:r w:rsidRPr="003D46C3">
              <w:t>760 шт.</w:t>
            </w:r>
          </w:p>
        </w:tc>
        <w:tc>
          <w:tcPr>
            <w:tcW w:w="2268" w:type="dxa"/>
            <w:tcBorders>
              <w:top w:val="nil"/>
              <w:left w:val="single" w:sz="4" w:space="0" w:color="000000"/>
              <w:bottom w:val="single" w:sz="4" w:space="0" w:color="000000"/>
              <w:right w:val="nil"/>
            </w:tcBorders>
            <w:hideMark/>
          </w:tcPr>
          <w:p w14:paraId="0EB26841" w14:textId="6AAE6385" w:rsidR="00597CDD" w:rsidRPr="003D46C3" w:rsidRDefault="00597CDD" w:rsidP="00C66AB5">
            <w:pPr>
              <w:jc w:val="center"/>
            </w:pPr>
            <w:r w:rsidRPr="003D46C3">
              <w:t>546 шт.</w:t>
            </w:r>
          </w:p>
        </w:tc>
        <w:tc>
          <w:tcPr>
            <w:tcW w:w="2125" w:type="dxa"/>
            <w:tcBorders>
              <w:top w:val="nil"/>
              <w:left w:val="single" w:sz="4" w:space="0" w:color="000000"/>
              <w:bottom w:val="single" w:sz="4" w:space="0" w:color="000000"/>
              <w:right w:val="nil"/>
            </w:tcBorders>
            <w:hideMark/>
          </w:tcPr>
          <w:p w14:paraId="6D563F3B" w14:textId="3F2CC72C" w:rsidR="00597CDD" w:rsidRPr="003D46C3" w:rsidRDefault="00597CDD" w:rsidP="00C66AB5">
            <w:pPr>
              <w:jc w:val="center"/>
            </w:pPr>
            <w:r w:rsidRPr="003D46C3">
              <w:t>1000 шт.</w:t>
            </w:r>
          </w:p>
        </w:tc>
        <w:tc>
          <w:tcPr>
            <w:tcW w:w="1700" w:type="dxa"/>
            <w:tcBorders>
              <w:top w:val="nil"/>
              <w:left w:val="single" w:sz="4" w:space="0" w:color="000000"/>
              <w:bottom w:val="single" w:sz="4" w:space="0" w:color="000000"/>
              <w:right w:val="nil"/>
            </w:tcBorders>
            <w:hideMark/>
          </w:tcPr>
          <w:p w14:paraId="20C4AE6D" w14:textId="77777777" w:rsidR="00597CDD" w:rsidRPr="003D46C3" w:rsidRDefault="00597CDD" w:rsidP="00C66AB5">
            <w:pPr>
              <w:jc w:val="center"/>
            </w:pPr>
            <w:r w:rsidRPr="003D46C3">
              <w:t>76</w:t>
            </w:r>
          </w:p>
        </w:tc>
        <w:tc>
          <w:tcPr>
            <w:tcW w:w="1546" w:type="dxa"/>
            <w:tcBorders>
              <w:top w:val="nil"/>
              <w:left w:val="single" w:sz="4" w:space="0" w:color="000000"/>
              <w:bottom w:val="single" w:sz="4" w:space="0" w:color="000000"/>
              <w:right w:val="single" w:sz="4" w:space="0" w:color="000000"/>
            </w:tcBorders>
            <w:hideMark/>
          </w:tcPr>
          <w:p w14:paraId="346445F8" w14:textId="77777777" w:rsidR="00597CDD" w:rsidRPr="003D46C3" w:rsidRDefault="00597CDD" w:rsidP="00C66AB5">
            <w:pPr>
              <w:jc w:val="center"/>
            </w:pPr>
            <w:r w:rsidRPr="003D46C3">
              <w:t>139</w:t>
            </w:r>
          </w:p>
        </w:tc>
      </w:tr>
    </w:tbl>
    <w:p w14:paraId="5A7424FB" w14:textId="77777777" w:rsidR="00C66AB5" w:rsidRPr="003D46C3" w:rsidRDefault="00597CDD" w:rsidP="00597CDD">
      <w:pPr>
        <w:ind w:firstLine="709"/>
      </w:pPr>
      <w:r w:rsidRPr="003D46C3">
        <w:t xml:space="preserve"> </w:t>
      </w:r>
    </w:p>
    <w:p w14:paraId="0A9627BD" w14:textId="6CD5A051" w:rsidR="00597CDD" w:rsidRPr="003D46C3" w:rsidRDefault="00597CDD" w:rsidP="00597CDD">
      <w:pPr>
        <w:ind w:firstLine="709"/>
      </w:pPr>
      <w:r w:rsidRPr="003D46C3">
        <w:t xml:space="preserve"> увеличение произошло в связи с увеличением различных заболеваний.</w:t>
      </w:r>
    </w:p>
    <w:p w14:paraId="3D7F21A0" w14:textId="1CB115BF" w:rsidR="00597CDD" w:rsidRPr="003D46C3" w:rsidRDefault="00597CDD" w:rsidP="00597CDD">
      <w:pPr>
        <w:ind w:firstLine="709"/>
      </w:pPr>
      <w:r w:rsidRPr="003D46C3">
        <w:rPr>
          <w:bCs/>
        </w:rPr>
        <w:t xml:space="preserve">4) Выплачено социальное пособие на погребение безработных граждан в соответствии с Федеральным законом от 12.01.1996 № 8-ФЗ «О </w:t>
      </w:r>
      <w:r w:rsidR="00C66AB5" w:rsidRPr="003D46C3">
        <w:rPr>
          <w:bCs/>
        </w:rPr>
        <w:t>погребении и</w:t>
      </w:r>
      <w:r w:rsidRPr="003D46C3">
        <w:rPr>
          <w:bCs/>
        </w:rPr>
        <w:t xml:space="preserve"> похоронном деле»</w:t>
      </w:r>
      <w:r w:rsidRPr="003D46C3">
        <w:t>:</w:t>
      </w:r>
    </w:p>
    <w:tbl>
      <w:tblPr>
        <w:tblW w:w="9750" w:type="dxa"/>
        <w:tblInd w:w="55" w:type="dxa"/>
        <w:tblLayout w:type="fixed"/>
        <w:tblCellMar>
          <w:top w:w="55" w:type="dxa"/>
          <w:left w:w="55" w:type="dxa"/>
          <w:bottom w:w="55" w:type="dxa"/>
          <w:right w:w="55" w:type="dxa"/>
        </w:tblCellMar>
        <w:tblLook w:val="04A0" w:firstRow="1" w:lastRow="0" w:firstColumn="1" w:lastColumn="0" w:noHBand="0" w:noVBand="1"/>
      </w:tblPr>
      <w:tblGrid>
        <w:gridCol w:w="2268"/>
        <w:gridCol w:w="2126"/>
        <w:gridCol w:w="2125"/>
        <w:gridCol w:w="1700"/>
        <w:gridCol w:w="1531"/>
      </w:tblGrid>
      <w:tr w:rsidR="003D46C3" w:rsidRPr="003D46C3" w14:paraId="6A92E4B0" w14:textId="77777777" w:rsidTr="00597CDD">
        <w:tc>
          <w:tcPr>
            <w:tcW w:w="2268" w:type="dxa"/>
            <w:tcBorders>
              <w:top w:val="single" w:sz="4" w:space="0" w:color="000000"/>
              <w:left w:val="single" w:sz="4" w:space="0" w:color="000000"/>
              <w:bottom w:val="single" w:sz="4" w:space="0" w:color="000000"/>
              <w:right w:val="nil"/>
            </w:tcBorders>
            <w:hideMark/>
          </w:tcPr>
          <w:p w14:paraId="5139D828" w14:textId="72E474E3" w:rsidR="00597CDD" w:rsidRPr="003D46C3" w:rsidRDefault="00597CDD" w:rsidP="00C66AB5">
            <w:pPr>
              <w:jc w:val="center"/>
            </w:pPr>
            <w:r w:rsidRPr="003D46C3">
              <w:lastRenderedPageBreak/>
              <w:t>за 9 месяцев 2024 г.</w:t>
            </w:r>
          </w:p>
        </w:tc>
        <w:tc>
          <w:tcPr>
            <w:tcW w:w="2126" w:type="dxa"/>
            <w:tcBorders>
              <w:top w:val="single" w:sz="4" w:space="0" w:color="000000"/>
              <w:left w:val="single" w:sz="4" w:space="0" w:color="000000"/>
              <w:bottom w:val="single" w:sz="4" w:space="0" w:color="000000"/>
              <w:right w:val="nil"/>
            </w:tcBorders>
            <w:hideMark/>
          </w:tcPr>
          <w:p w14:paraId="332658FD" w14:textId="77777777" w:rsidR="00597CDD" w:rsidRPr="003D46C3" w:rsidRDefault="00597CDD" w:rsidP="00C66AB5">
            <w:pPr>
              <w:jc w:val="center"/>
            </w:pPr>
            <w:r w:rsidRPr="003D46C3">
              <w:t>за 9 месяцев 2023 г.</w:t>
            </w:r>
          </w:p>
        </w:tc>
        <w:tc>
          <w:tcPr>
            <w:tcW w:w="2125" w:type="dxa"/>
            <w:tcBorders>
              <w:top w:val="single" w:sz="4" w:space="0" w:color="000000"/>
              <w:left w:val="single" w:sz="4" w:space="0" w:color="000000"/>
              <w:bottom w:val="single" w:sz="4" w:space="0" w:color="000000"/>
              <w:right w:val="nil"/>
            </w:tcBorders>
            <w:hideMark/>
          </w:tcPr>
          <w:p w14:paraId="6130AF4F" w14:textId="77777777" w:rsidR="00597CDD" w:rsidRPr="003D46C3" w:rsidRDefault="00597CDD" w:rsidP="00C66AB5">
            <w:pPr>
              <w:jc w:val="center"/>
            </w:pPr>
            <w:r w:rsidRPr="003D46C3">
              <w:t>Прогноз на 2024 год</w:t>
            </w:r>
          </w:p>
        </w:tc>
        <w:tc>
          <w:tcPr>
            <w:tcW w:w="1700" w:type="dxa"/>
            <w:tcBorders>
              <w:top w:val="single" w:sz="4" w:space="0" w:color="000000"/>
              <w:left w:val="single" w:sz="4" w:space="0" w:color="000000"/>
              <w:bottom w:val="single" w:sz="4" w:space="0" w:color="000000"/>
              <w:right w:val="nil"/>
            </w:tcBorders>
            <w:hideMark/>
          </w:tcPr>
          <w:p w14:paraId="23C25BE4" w14:textId="77777777" w:rsidR="00597CDD" w:rsidRPr="003D46C3" w:rsidRDefault="00597CDD" w:rsidP="00C66AB5">
            <w:pPr>
              <w:jc w:val="center"/>
            </w:pPr>
            <w:r w:rsidRPr="003D46C3">
              <w:t>% выполнения к плану</w:t>
            </w:r>
          </w:p>
        </w:tc>
        <w:tc>
          <w:tcPr>
            <w:tcW w:w="1531" w:type="dxa"/>
            <w:tcBorders>
              <w:top w:val="single" w:sz="4" w:space="0" w:color="000000"/>
              <w:left w:val="single" w:sz="4" w:space="0" w:color="000000"/>
              <w:bottom w:val="single" w:sz="4" w:space="0" w:color="000000"/>
              <w:right w:val="single" w:sz="4" w:space="0" w:color="000000"/>
            </w:tcBorders>
            <w:hideMark/>
          </w:tcPr>
          <w:p w14:paraId="724C0CC5" w14:textId="2F874164" w:rsidR="00597CDD" w:rsidRPr="003D46C3" w:rsidRDefault="00597CDD" w:rsidP="00C66AB5">
            <w:pPr>
              <w:jc w:val="center"/>
            </w:pPr>
            <w:r w:rsidRPr="003D46C3">
              <w:t>Темп роста</w:t>
            </w:r>
            <w:r w:rsidR="00C66AB5" w:rsidRPr="003D46C3">
              <w:t>, %</w:t>
            </w:r>
          </w:p>
        </w:tc>
      </w:tr>
      <w:tr w:rsidR="003D46C3" w:rsidRPr="003D46C3" w14:paraId="03E9F053" w14:textId="77777777" w:rsidTr="00597CDD">
        <w:tc>
          <w:tcPr>
            <w:tcW w:w="2268" w:type="dxa"/>
            <w:tcBorders>
              <w:top w:val="nil"/>
              <w:left w:val="single" w:sz="4" w:space="0" w:color="000000"/>
              <w:bottom w:val="single" w:sz="4" w:space="0" w:color="000000"/>
              <w:right w:val="nil"/>
            </w:tcBorders>
            <w:hideMark/>
          </w:tcPr>
          <w:p w14:paraId="205C2F59" w14:textId="4D0E40AB" w:rsidR="00597CDD" w:rsidRPr="003D46C3" w:rsidRDefault="00597CDD" w:rsidP="00C66AB5">
            <w:pPr>
              <w:jc w:val="center"/>
            </w:pPr>
            <w:r w:rsidRPr="003D46C3">
              <w:t>29 чел.</w:t>
            </w:r>
          </w:p>
        </w:tc>
        <w:tc>
          <w:tcPr>
            <w:tcW w:w="2126" w:type="dxa"/>
            <w:tcBorders>
              <w:top w:val="nil"/>
              <w:left w:val="single" w:sz="4" w:space="0" w:color="000000"/>
              <w:bottom w:val="single" w:sz="4" w:space="0" w:color="000000"/>
              <w:right w:val="nil"/>
            </w:tcBorders>
            <w:hideMark/>
          </w:tcPr>
          <w:p w14:paraId="0B912308" w14:textId="36D3BAC9" w:rsidR="00597CDD" w:rsidRPr="003D46C3" w:rsidRDefault="00597CDD" w:rsidP="00C66AB5">
            <w:pPr>
              <w:jc w:val="center"/>
            </w:pPr>
            <w:r w:rsidRPr="003D46C3">
              <w:t>31 чел.</w:t>
            </w:r>
          </w:p>
        </w:tc>
        <w:tc>
          <w:tcPr>
            <w:tcW w:w="2125" w:type="dxa"/>
            <w:tcBorders>
              <w:top w:val="nil"/>
              <w:left w:val="single" w:sz="4" w:space="0" w:color="000000"/>
              <w:bottom w:val="single" w:sz="4" w:space="0" w:color="000000"/>
              <w:right w:val="nil"/>
            </w:tcBorders>
            <w:hideMark/>
          </w:tcPr>
          <w:p w14:paraId="59F99823" w14:textId="73B1829D" w:rsidR="00597CDD" w:rsidRPr="003D46C3" w:rsidRDefault="00597CDD" w:rsidP="00C66AB5">
            <w:pPr>
              <w:jc w:val="center"/>
            </w:pPr>
            <w:r w:rsidRPr="003D46C3">
              <w:t>50 чел.</w:t>
            </w:r>
          </w:p>
        </w:tc>
        <w:tc>
          <w:tcPr>
            <w:tcW w:w="1700" w:type="dxa"/>
            <w:tcBorders>
              <w:top w:val="nil"/>
              <w:left w:val="single" w:sz="4" w:space="0" w:color="000000"/>
              <w:bottom w:val="single" w:sz="4" w:space="0" w:color="000000"/>
              <w:right w:val="nil"/>
            </w:tcBorders>
            <w:hideMark/>
          </w:tcPr>
          <w:p w14:paraId="574E5353" w14:textId="77777777" w:rsidR="00597CDD" w:rsidRPr="003D46C3" w:rsidRDefault="00597CDD" w:rsidP="00C66AB5">
            <w:pPr>
              <w:jc w:val="center"/>
            </w:pPr>
            <w:r w:rsidRPr="003D46C3">
              <w:t>58</w:t>
            </w:r>
          </w:p>
        </w:tc>
        <w:tc>
          <w:tcPr>
            <w:tcW w:w="1531" w:type="dxa"/>
            <w:tcBorders>
              <w:top w:val="nil"/>
              <w:left w:val="single" w:sz="4" w:space="0" w:color="000000"/>
              <w:bottom w:val="single" w:sz="4" w:space="0" w:color="000000"/>
              <w:right w:val="single" w:sz="4" w:space="0" w:color="000000"/>
            </w:tcBorders>
            <w:hideMark/>
          </w:tcPr>
          <w:p w14:paraId="72DF8478" w14:textId="77777777" w:rsidR="00597CDD" w:rsidRPr="003D46C3" w:rsidRDefault="00597CDD" w:rsidP="00C66AB5">
            <w:pPr>
              <w:jc w:val="center"/>
            </w:pPr>
            <w:r w:rsidRPr="003D46C3">
              <w:t>93</w:t>
            </w:r>
          </w:p>
        </w:tc>
      </w:tr>
      <w:tr w:rsidR="003D46C3" w:rsidRPr="003D46C3" w14:paraId="33DAFA10" w14:textId="77777777" w:rsidTr="00597CDD">
        <w:trPr>
          <w:trHeight w:val="348"/>
        </w:trPr>
        <w:tc>
          <w:tcPr>
            <w:tcW w:w="2268" w:type="dxa"/>
            <w:tcBorders>
              <w:top w:val="nil"/>
              <w:left w:val="single" w:sz="4" w:space="0" w:color="000000"/>
              <w:bottom w:val="single" w:sz="4" w:space="0" w:color="000000"/>
              <w:right w:val="nil"/>
            </w:tcBorders>
            <w:hideMark/>
          </w:tcPr>
          <w:p w14:paraId="40B55607" w14:textId="7BECB9D1" w:rsidR="00597CDD" w:rsidRPr="003D46C3" w:rsidRDefault="00597CDD" w:rsidP="00C66AB5">
            <w:pPr>
              <w:jc w:val="center"/>
            </w:pPr>
            <w:r w:rsidRPr="003D46C3">
              <w:t>276,49 тыс.руб.</w:t>
            </w:r>
          </w:p>
        </w:tc>
        <w:tc>
          <w:tcPr>
            <w:tcW w:w="2126" w:type="dxa"/>
            <w:tcBorders>
              <w:top w:val="nil"/>
              <w:left w:val="single" w:sz="4" w:space="0" w:color="000000"/>
              <w:bottom w:val="single" w:sz="4" w:space="0" w:color="000000"/>
              <w:right w:val="nil"/>
            </w:tcBorders>
            <w:hideMark/>
          </w:tcPr>
          <w:p w14:paraId="07B21507" w14:textId="43A17FA3" w:rsidR="00597CDD" w:rsidRPr="003D46C3" w:rsidRDefault="00597CDD" w:rsidP="00C66AB5">
            <w:pPr>
              <w:jc w:val="center"/>
            </w:pPr>
            <w:r w:rsidRPr="003D46C3">
              <w:t>277,84 тыс.руб.</w:t>
            </w:r>
          </w:p>
        </w:tc>
        <w:tc>
          <w:tcPr>
            <w:tcW w:w="2125" w:type="dxa"/>
            <w:tcBorders>
              <w:top w:val="nil"/>
              <w:left w:val="single" w:sz="4" w:space="0" w:color="000000"/>
              <w:bottom w:val="single" w:sz="4" w:space="0" w:color="000000"/>
              <w:right w:val="nil"/>
            </w:tcBorders>
            <w:hideMark/>
          </w:tcPr>
          <w:p w14:paraId="55DD4FC9" w14:textId="6A90BCDB" w:rsidR="00597CDD" w:rsidRPr="003D46C3" w:rsidRDefault="00597CDD" w:rsidP="00C66AB5">
            <w:pPr>
              <w:jc w:val="center"/>
            </w:pPr>
            <w:r w:rsidRPr="003D46C3">
              <w:t>448,</w:t>
            </w:r>
            <w:r w:rsidR="00C66AB5" w:rsidRPr="003D46C3">
              <w:t>10 тыс.руб.</w:t>
            </w:r>
          </w:p>
        </w:tc>
        <w:tc>
          <w:tcPr>
            <w:tcW w:w="1700" w:type="dxa"/>
            <w:tcBorders>
              <w:top w:val="nil"/>
              <w:left w:val="single" w:sz="4" w:space="0" w:color="000000"/>
              <w:bottom w:val="single" w:sz="4" w:space="0" w:color="000000"/>
              <w:right w:val="nil"/>
            </w:tcBorders>
            <w:hideMark/>
          </w:tcPr>
          <w:p w14:paraId="264AAC3C" w14:textId="77777777" w:rsidR="00597CDD" w:rsidRPr="003D46C3" w:rsidRDefault="00597CDD" w:rsidP="00C66AB5">
            <w:pPr>
              <w:jc w:val="center"/>
            </w:pPr>
            <w:r w:rsidRPr="003D46C3">
              <w:t>62</w:t>
            </w:r>
          </w:p>
        </w:tc>
        <w:tc>
          <w:tcPr>
            <w:tcW w:w="1531" w:type="dxa"/>
            <w:tcBorders>
              <w:top w:val="nil"/>
              <w:left w:val="single" w:sz="4" w:space="0" w:color="000000"/>
              <w:bottom w:val="single" w:sz="4" w:space="0" w:color="000000"/>
              <w:right w:val="single" w:sz="4" w:space="0" w:color="000000"/>
            </w:tcBorders>
            <w:hideMark/>
          </w:tcPr>
          <w:p w14:paraId="19BE47F3" w14:textId="77777777" w:rsidR="00597CDD" w:rsidRPr="003D46C3" w:rsidRDefault="00597CDD" w:rsidP="00C66AB5">
            <w:pPr>
              <w:jc w:val="center"/>
            </w:pPr>
            <w:r w:rsidRPr="003D46C3">
              <w:t>99</w:t>
            </w:r>
          </w:p>
        </w:tc>
      </w:tr>
    </w:tbl>
    <w:p w14:paraId="72B807E8" w14:textId="77777777" w:rsidR="00597CDD" w:rsidRPr="003D46C3" w:rsidRDefault="00597CDD" w:rsidP="00597CDD">
      <w:pPr>
        <w:ind w:firstLine="709"/>
      </w:pPr>
      <w:r w:rsidRPr="003D46C3">
        <w:t xml:space="preserve">    количество уменьшилось в связи с уменьшением безработных граждан.</w:t>
      </w:r>
    </w:p>
    <w:p w14:paraId="5143BEBD" w14:textId="77777777" w:rsidR="00C66AB5" w:rsidRPr="003D46C3" w:rsidRDefault="00C66AB5" w:rsidP="00597CDD">
      <w:pPr>
        <w:ind w:firstLine="709"/>
        <w:rPr>
          <w:bCs/>
        </w:rPr>
      </w:pPr>
    </w:p>
    <w:p w14:paraId="19145628" w14:textId="561A7D3F" w:rsidR="00597CDD" w:rsidRPr="003D46C3" w:rsidRDefault="00597CDD" w:rsidP="00597CDD">
      <w:pPr>
        <w:ind w:firstLine="709"/>
      </w:pPr>
      <w:r w:rsidRPr="003D46C3">
        <w:rPr>
          <w:bCs/>
        </w:rPr>
        <w:t xml:space="preserve">5) Оказана материальная помощь малоимущим семьям или малоимущим одиноко проживающим гражданам:  </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3D46C3" w:rsidRPr="003D46C3" w14:paraId="0506591B" w14:textId="77777777" w:rsidTr="00597CDD">
        <w:tc>
          <w:tcPr>
            <w:tcW w:w="2267" w:type="dxa"/>
            <w:tcBorders>
              <w:top w:val="single" w:sz="4" w:space="0" w:color="000000"/>
              <w:left w:val="single" w:sz="4" w:space="0" w:color="000000"/>
              <w:bottom w:val="single" w:sz="4" w:space="0" w:color="000000"/>
              <w:right w:val="nil"/>
            </w:tcBorders>
            <w:hideMark/>
          </w:tcPr>
          <w:p w14:paraId="3C39EE36" w14:textId="0184FDD8" w:rsidR="00597CDD" w:rsidRPr="003D46C3" w:rsidRDefault="00597CDD" w:rsidP="00C66AB5">
            <w:pPr>
              <w:jc w:val="center"/>
            </w:pPr>
            <w:r w:rsidRPr="003D46C3">
              <w:t>за 9 месяцев 2024 г.</w:t>
            </w:r>
          </w:p>
        </w:tc>
        <w:tc>
          <w:tcPr>
            <w:tcW w:w="2126" w:type="dxa"/>
            <w:tcBorders>
              <w:top w:val="single" w:sz="4" w:space="0" w:color="000000"/>
              <w:left w:val="single" w:sz="4" w:space="0" w:color="000000"/>
              <w:bottom w:val="single" w:sz="4" w:space="0" w:color="000000"/>
              <w:right w:val="nil"/>
            </w:tcBorders>
            <w:hideMark/>
          </w:tcPr>
          <w:p w14:paraId="15745181" w14:textId="77777777" w:rsidR="00597CDD" w:rsidRPr="003D46C3" w:rsidRDefault="00597CDD" w:rsidP="00C66AB5">
            <w:pPr>
              <w:jc w:val="center"/>
            </w:pPr>
            <w:r w:rsidRPr="003D46C3">
              <w:t>за 9 месяцев 2023 г.</w:t>
            </w:r>
          </w:p>
        </w:tc>
        <w:tc>
          <w:tcPr>
            <w:tcW w:w="2125" w:type="dxa"/>
            <w:tcBorders>
              <w:top w:val="single" w:sz="4" w:space="0" w:color="000000"/>
              <w:left w:val="single" w:sz="4" w:space="0" w:color="000000"/>
              <w:bottom w:val="single" w:sz="4" w:space="0" w:color="000000"/>
              <w:right w:val="nil"/>
            </w:tcBorders>
            <w:hideMark/>
          </w:tcPr>
          <w:p w14:paraId="2A678B12" w14:textId="77777777" w:rsidR="00597CDD" w:rsidRPr="003D46C3" w:rsidRDefault="00597CDD" w:rsidP="00C66AB5">
            <w:pPr>
              <w:jc w:val="center"/>
            </w:pPr>
            <w:r w:rsidRPr="003D46C3">
              <w:t>Прогноз на 2024 год</w:t>
            </w:r>
          </w:p>
        </w:tc>
        <w:tc>
          <w:tcPr>
            <w:tcW w:w="1700" w:type="dxa"/>
            <w:tcBorders>
              <w:top w:val="single" w:sz="4" w:space="0" w:color="000000"/>
              <w:left w:val="single" w:sz="4" w:space="0" w:color="000000"/>
              <w:bottom w:val="single" w:sz="4" w:space="0" w:color="000000"/>
              <w:right w:val="nil"/>
            </w:tcBorders>
            <w:hideMark/>
          </w:tcPr>
          <w:p w14:paraId="614EF6C5" w14:textId="77777777" w:rsidR="00597CDD" w:rsidRPr="003D46C3" w:rsidRDefault="00597CDD" w:rsidP="00C66AB5">
            <w:pPr>
              <w:jc w:val="center"/>
            </w:pPr>
            <w:r w:rsidRPr="003D46C3">
              <w:t>% выполнения к плану</w:t>
            </w:r>
          </w:p>
        </w:tc>
        <w:tc>
          <w:tcPr>
            <w:tcW w:w="1562" w:type="dxa"/>
            <w:tcBorders>
              <w:top w:val="single" w:sz="4" w:space="0" w:color="000000"/>
              <w:left w:val="single" w:sz="4" w:space="0" w:color="000000"/>
              <w:bottom w:val="single" w:sz="4" w:space="0" w:color="000000"/>
              <w:right w:val="single" w:sz="4" w:space="0" w:color="000000"/>
            </w:tcBorders>
            <w:hideMark/>
          </w:tcPr>
          <w:p w14:paraId="2D5DDD7A" w14:textId="5A2967EE" w:rsidR="00597CDD" w:rsidRPr="003D46C3" w:rsidRDefault="00597CDD" w:rsidP="00C66AB5">
            <w:pPr>
              <w:jc w:val="center"/>
            </w:pPr>
            <w:r w:rsidRPr="003D46C3">
              <w:t>Темп роста</w:t>
            </w:r>
            <w:r w:rsidR="00C66AB5" w:rsidRPr="003D46C3">
              <w:t>, %</w:t>
            </w:r>
          </w:p>
        </w:tc>
      </w:tr>
      <w:tr w:rsidR="003D46C3" w:rsidRPr="003D46C3" w14:paraId="488F53EA" w14:textId="77777777" w:rsidTr="00597CDD">
        <w:tc>
          <w:tcPr>
            <w:tcW w:w="2267" w:type="dxa"/>
            <w:tcBorders>
              <w:top w:val="nil"/>
              <w:left w:val="single" w:sz="4" w:space="0" w:color="000000"/>
              <w:bottom w:val="single" w:sz="4" w:space="0" w:color="000000"/>
              <w:right w:val="nil"/>
            </w:tcBorders>
            <w:hideMark/>
          </w:tcPr>
          <w:p w14:paraId="5F9514BB" w14:textId="00A0E150" w:rsidR="00597CDD" w:rsidRPr="003D46C3" w:rsidRDefault="00597CDD" w:rsidP="00C66AB5">
            <w:pPr>
              <w:jc w:val="center"/>
            </w:pPr>
            <w:r w:rsidRPr="003D46C3">
              <w:t>75 чел.</w:t>
            </w:r>
          </w:p>
        </w:tc>
        <w:tc>
          <w:tcPr>
            <w:tcW w:w="2126" w:type="dxa"/>
            <w:tcBorders>
              <w:top w:val="nil"/>
              <w:left w:val="single" w:sz="4" w:space="0" w:color="000000"/>
              <w:bottom w:val="single" w:sz="4" w:space="0" w:color="000000"/>
              <w:right w:val="nil"/>
            </w:tcBorders>
            <w:hideMark/>
          </w:tcPr>
          <w:p w14:paraId="7549456A" w14:textId="36F06359" w:rsidR="00597CDD" w:rsidRPr="003D46C3" w:rsidRDefault="00597CDD" w:rsidP="00C66AB5">
            <w:pPr>
              <w:jc w:val="center"/>
            </w:pPr>
            <w:r w:rsidRPr="003D46C3">
              <w:t>59 чел.</w:t>
            </w:r>
          </w:p>
        </w:tc>
        <w:tc>
          <w:tcPr>
            <w:tcW w:w="2125" w:type="dxa"/>
            <w:tcBorders>
              <w:top w:val="nil"/>
              <w:left w:val="single" w:sz="4" w:space="0" w:color="000000"/>
              <w:bottom w:val="single" w:sz="4" w:space="0" w:color="000000"/>
              <w:right w:val="nil"/>
            </w:tcBorders>
            <w:hideMark/>
          </w:tcPr>
          <w:p w14:paraId="16F8DA89" w14:textId="3F202A65" w:rsidR="00597CDD" w:rsidRPr="003D46C3" w:rsidRDefault="00597CDD" w:rsidP="00C66AB5">
            <w:pPr>
              <w:jc w:val="center"/>
            </w:pPr>
            <w:r w:rsidRPr="003D46C3">
              <w:t>85 чел.</w:t>
            </w:r>
          </w:p>
        </w:tc>
        <w:tc>
          <w:tcPr>
            <w:tcW w:w="1700" w:type="dxa"/>
            <w:tcBorders>
              <w:top w:val="nil"/>
              <w:left w:val="single" w:sz="4" w:space="0" w:color="000000"/>
              <w:bottom w:val="single" w:sz="4" w:space="0" w:color="000000"/>
              <w:right w:val="nil"/>
            </w:tcBorders>
            <w:hideMark/>
          </w:tcPr>
          <w:p w14:paraId="63E48A51" w14:textId="77777777" w:rsidR="00597CDD" w:rsidRPr="003D46C3" w:rsidRDefault="00597CDD" w:rsidP="00C66AB5">
            <w:pPr>
              <w:jc w:val="center"/>
            </w:pPr>
            <w:r w:rsidRPr="003D46C3">
              <w:t>88</w:t>
            </w:r>
          </w:p>
        </w:tc>
        <w:tc>
          <w:tcPr>
            <w:tcW w:w="1562" w:type="dxa"/>
            <w:tcBorders>
              <w:top w:val="nil"/>
              <w:left w:val="single" w:sz="4" w:space="0" w:color="000000"/>
              <w:bottom w:val="single" w:sz="4" w:space="0" w:color="000000"/>
              <w:right w:val="single" w:sz="4" w:space="0" w:color="000000"/>
            </w:tcBorders>
            <w:hideMark/>
          </w:tcPr>
          <w:p w14:paraId="519B2961" w14:textId="77777777" w:rsidR="00597CDD" w:rsidRPr="003D46C3" w:rsidRDefault="00597CDD" w:rsidP="00C66AB5">
            <w:pPr>
              <w:jc w:val="center"/>
            </w:pPr>
            <w:r w:rsidRPr="003D46C3">
              <w:t>127</w:t>
            </w:r>
          </w:p>
        </w:tc>
      </w:tr>
      <w:tr w:rsidR="003D46C3" w:rsidRPr="003D46C3" w14:paraId="0593EA9B" w14:textId="77777777" w:rsidTr="00597CDD">
        <w:tc>
          <w:tcPr>
            <w:tcW w:w="2267" w:type="dxa"/>
            <w:tcBorders>
              <w:top w:val="nil"/>
              <w:left w:val="single" w:sz="4" w:space="0" w:color="000000"/>
              <w:bottom w:val="single" w:sz="4" w:space="0" w:color="000000"/>
              <w:right w:val="nil"/>
            </w:tcBorders>
            <w:hideMark/>
          </w:tcPr>
          <w:p w14:paraId="3D932481" w14:textId="50073A8F" w:rsidR="00597CDD" w:rsidRPr="003D46C3" w:rsidRDefault="00597CDD" w:rsidP="00C66AB5">
            <w:pPr>
              <w:jc w:val="center"/>
            </w:pPr>
            <w:r w:rsidRPr="003D46C3">
              <w:t>49,95 тыс. руб.</w:t>
            </w:r>
          </w:p>
        </w:tc>
        <w:tc>
          <w:tcPr>
            <w:tcW w:w="2126" w:type="dxa"/>
            <w:tcBorders>
              <w:top w:val="nil"/>
              <w:left w:val="single" w:sz="4" w:space="0" w:color="000000"/>
              <w:bottom w:val="single" w:sz="4" w:space="0" w:color="000000"/>
              <w:right w:val="nil"/>
            </w:tcBorders>
            <w:hideMark/>
          </w:tcPr>
          <w:p w14:paraId="50EC434D" w14:textId="405E5FEF" w:rsidR="00597CDD" w:rsidRPr="003D46C3" w:rsidRDefault="00597CDD" w:rsidP="00C66AB5">
            <w:pPr>
              <w:jc w:val="center"/>
            </w:pPr>
            <w:r w:rsidRPr="003D46C3">
              <w:t>19,96 тыс.руб.</w:t>
            </w:r>
          </w:p>
        </w:tc>
        <w:tc>
          <w:tcPr>
            <w:tcW w:w="2125" w:type="dxa"/>
            <w:tcBorders>
              <w:top w:val="nil"/>
              <w:left w:val="single" w:sz="4" w:space="0" w:color="000000"/>
              <w:bottom w:val="single" w:sz="4" w:space="0" w:color="000000"/>
              <w:right w:val="nil"/>
            </w:tcBorders>
            <w:hideMark/>
          </w:tcPr>
          <w:p w14:paraId="12DEC408" w14:textId="77777777" w:rsidR="00597CDD" w:rsidRPr="003D46C3" w:rsidRDefault="00597CDD" w:rsidP="00C66AB5">
            <w:pPr>
              <w:jc w:val="center"/>
            </w:pPr>
            <w:r w:rsidRPr="003D46C3">
              <w:t>32,0 тыс.руб.</w:t>
            </w:r>
          </w:p>
        </w:tc>
        <w:tc>
          <w:tcPr>
            <w:tcW w:w="1700" w:type="dxa"/>
            <w:tcBorders>
              <w:top w:val="nil"/>
              <w:left w:val="single" w:sz="4" w:space="0" w:color="000000"/>
              <w:bottom w:val="single" w:sz="4" w:space="0" w:color="000000"/>
              <w:right w:val="nil"/>
            </w:tcBorders>
            <w:hideMark/>
          </w:tcPr>
          <w:p w14:paraId="07131F55" w14:textId="77777777" w:rsidR="00597CDD" w:rsidRPr="003D46C3" w:rsidRDefault="00597CDD" w:rsidP="00C66AB5">
            <w:pPr>
              <w:jc w:val="center"/>
            </w:pPr>
            <w:r w:rsidRPr="003D46C3">
              <w:t>156</w:t>
            </w:r>
          </w:p>
        </w:tc>
        <w:tc>
          <w:tcPr>
            <w:tcW w:w="1562" w:type="dxa"/>
            <w:tcBorders>
              <w:top w:val="nil"/>
              <w:left w:val="single" w:sz="4" w:space="0" w:color="000000"/>
              <w:bottom w:val="single" w:sz="4" w:space="0" w:color="000000"/>
              <w:right w:val="single" w:sz="4" w:space="0" w:color="000000"/>
            </w:tcBorders>
            <w:hideMark/>
          </w:tcPr>
          <w:p w14:paraId="03A5AABE" w14:textId="77777777" w:rsidR="00597CDD" w:rsidRPr="003D46C3" w:rsidRDefault="00597CDD" w:rsidP="00C66AB5">
            <w:pPr>
              <w:jc w:val="center"/>
            </w:pPr>
            <w:r w:rsidRPr="003D46C3">
              <w:t>250</w:t>
            </w:r>
          </w:p>
        </w:tc>
      </w:tr>
    </w:tbl>
    <w:p w14:paraId="169BFCE6" w14:textId="77777777" w:rsidR="00597CDD" w:rsidRPr="003D46C3" w:rsidRDefault="00597CDD" w:rsidP="00597CDD">
      <w:pPr>
        <w:ind w:firstLine="709"/>
      </w:pPr>
      <w:r w:rsidRPr="003D46C3">
        <w:t>увеличение в связи с увеличением финансирования.</w:t>
      </w:r>
    </w:p>
    <w:p w14:paraId="4A771982" w14:textId="77777777" w:rsidR="00C66AB5" w:rsidRPr="003D46C3" w:rsidRDefault="00C66AB5" w:rsidP="00597CDD">
      <w:pPr>
        <w:ind w:firstLine="709"/>
        <w:rPr>
          <w:bCs/>
        </w:rPr>
      </w:pPr>
    </w:p>
    <w:p w14:paraId="7941CD0E" w14:textId="7F932172" w:rsidR="00597CDD" w:rsidRPr="003D46C3" w:rsidRDefault="00597CDD" w:rsidP="00597CDD">
      <w:pPr>
        <w:ind w:firstLine="709"/>
      </w:pPr>
      <w:r w:rsidRPr="003D46C3">
        <w:rPr>
          <w:bCs/>
        </w:rPr>
        <w:t>6) Оказана материальная помощь гражданам, находящимся в трудной жизненной ситуации</w:t>
      </w:r>
      <w:r w:rsidRPr="003D46C3">
        <w:t>:</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3D46C3" w:rsidRPr="003D46C3" w14:paraId="3C3D65A4" w14:textId="77777777" w:rsidTr="00597CDD">
        <w:tc>
          <w:tcPr>
            <w:tcW w:w="2267" w:type="dxa"/>
            <w:tcBorders>
              <w:top w:val="single" w:sz="4" w:space="0" w:color="000000"/>
              <w:left w:val="single" w:sz="4" w:space="0" w:color="000000"/>
              <w:bottom w:val="single" w:sz="4" w:space="0" w:color="000000"/>
              <w:right w:val="nil"/>
            </w:tcBorders>
            <w:hideMark/>
          </w:tcPr>
          <w:p w14:paraId="6C64998E" w14:textId="1BA404AE" w:rsidR="00597CDD" w:rsidRPr="003D46C3" w:rsidRDefault="00597CDD" w:rsidP="00C66AB5">
            <w:pPr>
              <w:jc w:val="center"/>
            </w:pPr>
            <w:r w:rsidRPr="003D46C3">
              <w:t>за 9 месяцев 2024 г.</w:t>
            </w:r>
          </w:p>
        </w:tc>
        <w:tc>
          <w:tcPr>
            <w:tcW w:w="2126" w:type="dxa"/>
            <w:tcBorders>
              <w:top w:val="single" w:sz="4" w:space="0" w:color="000000"/>
              <w:left w:val="single" w:sz="4" w:space="0" w:color="000000"/>
              <w:bottom w:val="single" w:sz="4" w:space="0" w:color="000000"/>
              <w:right w:val="nil"/>
            </w:tcBorders>
            <w:hideMark/>
          </w:tcPr>
          <w:p w14:paraId="6A63C602" w14:textId="77777777" w:rsidR="00597CDD" w:rsidRPr="003D46C3" w:rsidRDefault="00597CDD" w:rsidP="00C66AB5">
            <w:pPr>
              <w:jc w:val="center"/>
            </w:pPr>
            <w:r w:rsidRPr="003D46C3">
              <w:t>за 9 месяцев 2023 г.</w:t>
            </w:r>
          </w:p>
        </w:tc>
        <w:tc>
          <w:tcPr>
            <w:tcW w:w="2125" w:type="dxa"/>
            <w:tcBorders>
              <w:top w:val="single" w:sz="4" w:space="0" w:color="000000"/>
              <w:left w:val="single" w:sz="4" w:space="0" w:color="000000"/>
              <w:bottom w:val="single" w:sz="4" w:space="0" w:color="000000"/>
              <w:right w:val="nil"/>
            </w:tcBorders>
            <w:hideMark/>
          </w:tcPr>
          <w:p w14:paraId="10B02A73" w14:textId="77777777" w:rsidR="00597CDD" w:rsidRPr="003D46C3" w:rsidRDefault="00597CDD" w:rsidP="00C66AB5">
            <w:pPr>
              <w:jc w:val="center"/>
            </w:pPr>
            <w:r w:rsidRPr="003D46C3">
              <w:t>Прогноз на 2024 год</w:t>
            </w:r>
          </w:p>
        </w:tc>
        <w:tc>
          <w:tcPr>
            <w:tcW w:w="1700" w:type="dxa"/>
            <w:tcBorders>
              <w:top w:val="single" w:sz="4" w:space="0" w:color="000000"/>
              <w:left w:val="single" w:sz="4" w:space="0" w:color="000000"/>
              <w:bottom w:val="single" w:sz="4" w:space="0" w:color="000000"/>
              <w:right w:val="nil"/>
            </w:tcBorders>
            <w:hideMark/>
          </w:tcPr>
          <w:p w14:paraId="51592A95" w14:textId="77777777" w:rsidR="00597CDD" w:rsidRPr="003D46C3" w:rsidRDefault="00597CDD" w:rsidP="00C66AB5">
            <w:pPr>
              <w:jc w:val="center"/>
            </w:pPr>
            <w:r w:rsidRPr="003D46C3">
              <w:t>% выполнения к плану</w:t>
            </w:r>
          </w:p>
        </w:tc>
        <w:tc>
          <w:tcPr>
            <w:tcW w:w="1562" w:type="dxa"/>
            <w:tcBorders>
              <w:top w:val="single" w:sz="4" w:space="0" w:color="000000"/>
              <w:left w:val="single" w:sz="4" w:space="0" w:color="000000"/>
              <w:bottom w:val="single" w:sz="4" w:space="0" w:color="000000"/>
              <w:right w:val="single" w:sz="4" w:space="0" w:color="000000"/>
            </w:tcBorders>
            <w:hideMark/>
          </w:tcPr>
          <w:p w14:paraId="64C387CB" w14:textId="0ED5FCB2" w:rsidR="00597CDD" w:rsidRPr="003D46C3" w:rsidRDefault="00597CDD" w:rsidP="00C66AB5">
            <w:pPr>
              <w:jc w:val="center"/>
            </w:pPr>
            <w:r w:rsidRPr="003D46C3">
              <w:t>Темп роста</w:t>
            </w:r>
            <w:r w:rsidR="00C66AB5" w:rsidRPr="003D46C3">
              <w:t>, %</w:t>
            </w:r>
          </w:p>
        </w:tc>
      </w:tr>
      <w:tr w:rsidR="003D46C3" w:rsidRPr="003D46C3" w14:paraId="4D47FC0F" w14:textId="77777777" w:rsidTr="00597CDD">
        <w:tc>
          <w:tcPr>
            <w:tcW w:w="2267" w:type="dxa"/>
            <w:tcBorders>
              <w:top w:val="nil"/>
              <w:left w:val="single" w:sz="4" w:space="0" w:color="000000"/>
              <w:bottom w:val="single" w:sz="4" w:space="0" w:color="000000"/>
              <w:right w:val="nil"/>
            </w:tcBorders>
            <w:hideMark/>
          </w:tcPr>
          <w:p w14:paraId="1A7117D3" w14:textId="7E543CB5" w:rsidR="00597CDD" w:rsidRPr="003D46C3" w:rsidRDefault="00597CDD" w:rsidP="000A73D8">
            <w:pPr>
              <w:jc w:val="center"/>
            </w:pPr>
            <w:r w:rsidRPr="003D46C3">
              <w:t>32 чел.</w:t>
            </w:r>
          </w:p>
        </w:tc>
        <w:tc>
          <w:tcPr>
            <w:tcW w:w="2126" w:type="dxa"/>
            <w:tcBorders>
              <w:top w:val="nil"/>
              <w:left w:val="single" w:sz="4" w:space="0" w:color="000000"/>
              <w:bottom w:val="single" w:sz="4" w:space="0" w:color="000000"/>
              <w:right w:val="nil"/>
            </w:tcBorders>
            <w:hideMark/>
          </w:tcPr>
          <w:p w14:paraId="7FABCBEC" w14:textId="00A9E01F" w:rsidR="00597CDD" w:rsidRPr="003D46C3" w:rsidRDefault="00597CDD" w:rsidP="000A73D8">
            <w:pPr>
              <w:jc w:val="center"/>
            </w:pPr>
            <w:r w:rsidRPr="003D46C3">
              <w:t>29 чел.</w:t>
            </w:r>
          </w:p>
        </w:tc>
        <w:tc>
          <w:tcPr>
            <w:tcW w:w="2125" w:type="dxa"/>
            <w:tcBorders>
              <w:top w:val="nil"/>
              <w:left w:val="single" w:sz="4" w:space="0" w:color="000000"/>
              <w:bottom w:val="single" w:sz="4" w:space="0" w:color="000000"/>
              <w:right w:val="nil"/>
            </w:tcBorders>
            <w:hideMark/>
          </w:tcPr>
          <w:p w14:paraId="7CBB0781" w14:textId="1007BC30" w:rsidR="00597CDD" w:rsidRPr="003D46C3" w:rsidRDefault="00597CDD" w:rsidP="000A73D8">
            <w:pPr>
              <w:jc w:val="center"/>
            </w:pPr>
            <w:r w:rsidRPr="003D46C3">
              <w:t>43 чел.</w:t>
            </w:r>
          </w:p>
        </w:tc>
        <w:tc>
          <w:tcPr>
            <w:tcW w:w="1700" w:type="dxa"/>
            <w:tcBorders>
              <w:top w:val="nil"/>
              <w:left w:val="single" w:sz="4" w:space="0" w:color="000000"/>
              <w:bottom w:val="single" w:sz="4" w:space="0" w:color="000000"/>
              <w:right w:val="nil"/>
            </w:tcBorders>
            <w:hideMark/>
          </w:tcPr>
          <w:p w14:paraId="2E1BD9EC" w14:textId="77777777" w:rsidR="00597CDD" w:rsidRPr="003D46C3" w:rsidRDefault="00597CDD" w:rsidP="000A73D8">
            <w:pPr>
              <w:jc w:val="center"/>
            </w:pPr>
            <w:r w:rsidRPr="003D46C3">
              <w:t>74</w:t>
            </w:r>
          </w:p>
        </w:tc>
        <w:tc>
          <w:tcPr>
            <w:tcW w:w="1562" w:type="dxa"/>
            <w:tcBorders>
              <w:top w:val="nil"/>
              <w:left w:val="single" w:sz="4" w:space="0" w:color="000000"/>
              <w:bottom w:val="single" w:sz="4" w:space="0" w:color="000000"/>
              <w:right w:val="single" w:sz="4" w:space="0" w:color="000000"/>
            </w:tcBorders>
            <w:hideMark/>
          </w:tcPr>
          <w:p w14:paraId="7D840886" w14:textId="77777777" w:rsidR="00597CDD" w:rsidRPr="003D46C3" w:rsidRDefault="00597CDD" w:rsidP="00C66AB5">
            <w:pPr>
              <w:jc w:val="center"/>
            </w:pPr>
            <w:r w:rsidRPr="003D46C3">
              <w:t>110</w:t>
            </w:r>
          </w:p>
        </w:tc>
      </w:tr>
      <w:tr w:rsidR="000A73D8" w:rsidRPr="003D46C3" w14:paraId="684D70C8" w14:textId="77777777" w:rsidTr="00597CDD">
        <w:tc>
          <w:tcPr>
            <w:tcW w:w="2267" w:type="dxa"/>
            <w:tcBorders>
              <w:top w:val="nil"/>
              <w:left w:val="single" w:sz="4" w:space="0" w:color="000000"/>
              <w:bottom w:val="single" w:sz="4" w:space="0" w:color="000000"/>
              <w:right w:val="nil"/>
            </w:tcBorders>
            <w:hideMark/>
          </w:tcPr>
          <w:p w14:paraId="5D9D9D32" w14:textId="13CB3663" w:rsidR="00597CDD" w:rsidRPr="003D46C3" w:rsidRDefault="00597CDD" w:rsidP="000A73D8">
            <w:pPr>
              <w:jc w:val="center"/>
            </w:pPr>
            <w:r w:rsidRPr="003D46C3">
              <w:t>201,6 тыс. руб.</w:t>
            </w:r>
          </w:p>
        </w:tc>
        <w:tc>
          <w:tcPr>
            <w:tcW w:w="2126" w:type="dxa"/>
            <w:tcBorders>
              <w:top w:val="nil"/>
              <w:left w:val="single" w:sz="4" w:space="0" w:color="000000"/>
              <w:bottom w:val="single" w:sz="4" w:space="0" w:color="000000"/>
              <w:right w:val="nil"/>
            </w:tcBorders>
            <w:hideMark/>
          </w:tcPr>
          <w:p w14:paraId="02A46787" w14:textId="75F234BD" w:rsidR="00597CDD" w:rsidRPr="003D46C3" w:rsidRDefault="00597CDD" w:rsidP="000A73D8">
            <w:pPr>
              <w:jc w:val="center"/>
            </w:pPr>
            <w:r w:rsidRPr="003D46C3">
              <w:t>144,29 тыс.руб.</w:t>
            </w:r>
          </w:p>
        </w:tc>
        <w:tc>
          <w:tcPr>
            <w:tcW w:w="2125" w:type="dxa"/>
            <w:tcBorders>
              <w:top w:val="nil"/>
              <w:left w:val="single" w:sz="4" w:space="0" w:color="000000"/>
              <w:bottom w:val="single" w:sz="4" w:space="0" w:color="000000"/>
              <w:right w:val="nil"/>
            </w:tcBorders>
            <w:hideMark/>
          </w:tcPr>
          <w:p w14:paraId="782449C8" w14:textId="67DE24C4" w:rsidR="00597CDD" w:rsidRPr="003D46C3" w:rsidRDefault="00597CDD" w:rsidP="000A73D8">
            <w:pPr>
              <w:jc w:val="center"/>
            </w:pPr>
            <w:r w:rsidRPr="003D46C3">
              <w:t>200,0 тыс.</w:t>
            </w:r>
            <w:ins w:id="29" w:author="ZamNashal" w:date="2023-10-13T11:07:00Z">
              <w:r w:rsidRPr="003D46C3">
                <w:t xml:space="preserve"> </w:t>
              </w:r>
            </w:ins>
            <w:r w:rsidRPr="003D46C3">
              <w:t>руб.</w:t>
            </w:r>
          </w:p>
        </w:tc>
        <w:tc>
          <w:tcPr>
            <w:tcW w:w="1700" w:type="dxa"/>
            <w:tcBorders>
              <w:top w:val="nil"/>
              <w:left w:val="single" w:sz="4" w:space="0" w:color="000000"/>
              <w:bottom w:val="single" w:sz="4" w:space="0" w:color="000000"/>
              <w:right w:val="nil"/>
            </w:tcBorders>
            <w:hideMark/>
          </w:tcPr>
          <w:p w14:paraId="232F7027" w14:textId="77777777" w:rsidR="00597CDD" w:rsidRPr="003D46C3" w:rsidRDefault="00597CDD" w:rsidP="000A73D8">
            <w:pPr>
              <w:jc w:val="center"/>
            </w:pPr>
            <w:r w:rsidRPr="003D46C3">
              <w:t>101</w:t>
            </w:r>
          </w:p>
        </w:tc>
        <w:tc>
          <w:tcPr>
            <w:tcW w:w="1562" w:type="dxa"/>
            <w:tcBorders>
              <w:top w:val="nil"/>
              <w:left w:val="single" w:sz="4" w:space="0" w:color="000000"/>
              <w:bottom w:val="single" w:sz="4" w:space="0" w:color="000000"/>
              <w:right w:val="single" w:sz="4" w:space="0" w:color="000000"/>
            </w:tcBorders>
            <w:hideMark/>
          </w:tcPr>
          <w:p w14:paraId="6DEE4156" w14:textId="77777777" w:rsidR="00597CDD" w:rsidRPr="003D46C3" w:rsidRDefault="00597CDD" w:rsidP="00C66AB5">
            <w:pPr>
              <w:jc w:val="center"/>
            </w:pPr>
            <w:r w:rsidRPr="003D46C3">
              <w:t>140</w:t>
            </w:r>
          </w:p>
        </w:tc>
      </w:tr>
    </w:tbl>
    <w:p w14:paraId="4704BBC3" w14:textId="77777777" w:rsidR="00C66AB5" w:rsidRPr="003D46C3" w:rsidRDefault="00C66AB5" w:rsidP="00597CDD">
      <w:pPr>
        <w:ind w:firstLine="709"/>
      </w:pPr>
    </w:p>
    <w:p w14:paraId="7DECA243" w14:textId="7AEF3D04" w:rsidR="00597CDD" w:rsidRPr="003D46C3" w:rsidRDefault="00597CDD" w:rsidP="00597CDD">
      <w:pPr>
        <w:ind w:firstLine="709"/>
      </w:pPr>
      <w:r w:rsidRPr="003D46C3">
        <w:t>7) Оказана материальная помощь по именным распоряжениям Правительства Удмуртской Республики:</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3D46C3" w:rsidRPr="003D46C3" w14:paraId="0CDA3715" w14:textId="77777777" w:rsidTr="00597CDD">
        <w:tc>
          <w:tcPr>
            <w:tcW w:w="2267" w:type="dxa"/>
            <w:tcBorders>
              <w:top w:val="single" w:sz="4" w:space="0" w:color="000000"/>
              <w:left w:val="single" w:sz="4" w:space="0" w:color="000000"/>
              <w:bottom w:val="single" w:sz="4" w:space="0" w:color="000000"/>
              <w:right w:val="nil"/>
            </w:tcBorders>
            <w:hideMark/>
          </w:tcPr>
          <w:p w14:paraId="7A19DCF9" w14:textId="028F78BA" w:rsidR="00597CDD" w:rsidRPr="003D46C3" w:rsidRDefault="00597CDD" w:rsidP="00A52C5B">
            <w:pPr>
              <w:jc w:val="center"/>
            </w:pPr>
            <w:r w:rsidRPr="003D46C3">
              <w:t>за 9 месяцев 2024 г.</w:t>
            </w:r>
          </w:p>
        </w:tc>
        <w:tc>
          <w:tcPr>
            <w:tcW w:w="2126" w:type="dxa"/>
            <w:tcBorders>
              <w:top w:val="single" w:sz="4" w:space="0" w:color="000000"/>
              <w:left w:val="single" w:sz="4" w:space="0" w:color="000000"/>
              <w:bottom w:val="single" w:sz="4" w:space="0" w:color="000000"/>
              <w:right w:val="nil"/>
            </w:tcBorders>
            <w:hideMark/>
          </w:tcPr>
          <w:p w14:paraId="4D3F2761" w14:textId="77777777" w:rsidR="00597CDD" w:rsidRPr="003D46C3" w:rsidRDefault="00597CDD" w:rsidP="00A52C5B">
            <w:pPr>
              <w:jc w:val="center"/>
            </w:pPr>
            <w:r w:rsidRPr="003D46C3">
              <w:t>за 9 месяцев 2023 г.</w:t>
            </w:r>
          </w:p>
        </w:tc>
        <w:tc>
          <w:tcPr>
            <w:tcW w:w="2125" w:type="dxa"/>
            <w:tcBorders>
              <w:top w:val="single" w:sz="4" w:space="0" w:color="000000"/>
              <w:left w:val="single" w:sz="4" w:space="0" w:color="000000"/>
              <w:bottom w:val="single" w:sz="4" w:space="0" w:color="000000"/>
              <w:right w:val="nil"/>
            </w:tcBorders>
            <w:hideMark/>
          </w:tcPr>
          <w:p w14:paraId="0AD695E0" w14:textId="77777777" w:rsidR="00597CDD" w:rsidRPr="003D46C3" w:rsidRDefault="00597CDD" w:rsidP="00A52C5B">
            <w:pPr>
              <w:jc w:val="center"/>
            </w:pPr>
            <w:r w:rsidRPr="003D46C3">
              <w:t>Прогноз на 2024 год</w:t>
            </w:r>
          </w:p>
        </w:tc>
        <w:tc>
          <w:tcPr>
            <w:tcW w:w="1700" w:type="dxa"/>
            <w:tcBorders>
              <w:top w:val="single" w:sz="4" w:space="0" w:color="000000"/>
              <w:left w:val="single" w:sz="4" w:space="0" w:color="000000"/>
              <w:bottom w:val="single" w:sz="4" w:space="0" w:color="000000"/>
              <w:right w:val="nil"/>
            </w:tcBorders>
            <w:hideMark/>
          </w:tcPr>
          <w:p w14:paraId="6540597C" w14:textId="77777777" w:rsidR="00597CDD" w:rsidRPr="003D46C3" w:rsidRDefault="00597CDD" w:rsidP="00A52C5B">
            <w:pPr>
              <w:jc w:val="center"/>
            </w:pPr>
            <w:r w:rsidRPr="003D46C3">
              <w:t>% выполнения к плану</w:t>
            </w:r>
          </w:p>
        </w:tc>
        <w:tc>
          <w:tcPr>
            <w:tcW w:w="1562" w:type="dxa"/>
            <w:tcBorders>
              <w:top w:val="single" w:sz="4" w:space="0" w:color="000000"/>
              <w:left w:val="single" w:sz="4" w:space="0" w:color="000000"/>
              <w:bottom w:val="single" w:sz="4" w:space="0" w:color="000000"/>
              <w:right w:val="single" w:sz="4" w:space="0" w:color="000000"/>
            </w:tcBorders>
            <w:hideMark/>
          </w:tcPr>
          <w:p w14:paraId="70B5E334" w14:textId="3DC70D2D" w:rsidR="00597CDD" w:rsidRPr="003D46C3" w:rsidRDefault="00597CDD" w:rsidP="00A52C5B">
            <w:pPr>
              <w:jc w:val="center"/>
            </w:pPr>
            <w:r w:rsidRPr="003D46C3">
              <w:t>Темп роста</w:t>
            </w:r>
            <w:r w:rsidR="00C66AB5" w:rsidRPr="003D46C3">
              <w:t>, %</w:t>
            </w:r>
          </w:p>
        </w:tc>
      </w:tr>
      <w:tr w:rsidR="003D46C3" w:rsidRPr="003D46C3" w14:paraId="0C64A5E3" w14:textId="77777777" w:rsidTr="00597CDD">
        <w:tc>
          <w:tcPr>
            <w:tcW w:w="2267" w:type="dxa"/>
            <w:tcBorders>
              <w:top w:val="nil"/>
              <w:left w:val="single" w:sz="4" w:space="0" w:color="000000"/>
              <w:bottom w:val="single" w:sz="4" w:space="0" w:color="000000"/>
              <w:right w:val="nil"/>
            </w:tcBorders>
            <w:hideMark/>
          </w:tcPr>
          <w:p w14:paraId="2A7FD767" w14:textId="55171BFC" w:rsidR="00597CDD" w:rsidRPr="003D46C3" w:rsidRDefault="00597CDD" w:rsidP="00A52C5B">
            <w:pPr>
              <w:ind w:hanging="60"/>
              <w:jc w:val="center"/>
            </w:pPr>
            <w:r w:rsidRPr="003D46C3">
              <w:t>8 чел.</w:t>
            </w:r>
          </w:p>
        </w:tc>
        <w:tc>
          <w:tcPr>
            <w:tcW w:w="2126" w:type="dxa"/>
            <w:tcBorders>
              <w:top w:val="nil"/>
              <w:left w:val="single" w:sz="4" w:space="0" w:color="000000"/>
              <w:bottom w:val="single" w:sz="4" w:space="0" w:color="000000"/>
              <w:right w:val="nil"/>
            </w:tcBorders>
            <w:hideMark/>
          </w:tcPr>
          <w:p w14:paraId="05775BCB" w14:textId="72997706" w:rsidR="00597CDD" w:rsidRPr="003D46C3" w:rsidRDefault="00597CDD" w:rsidP="00A52C5B">
            <w:pPr>
              <w:jc w:val="center"/>
            </w:pPr>
            <w:r w:rsidRPr="003D46C3">
              <w:t>8 чел.</w:t>
            </w:r>
          </w:p>
        </w:tc>
        <w:tc>
          <w:tcPr>
            <w:tcW w:w="2125" w:type="dxa"/>
            <w:tcBorders>
              <w:top w:val="nil"/>
              <w:left w:val="single" w:sz="4" w:space="0" w:color="000000"/>
              <w:bottom w:val="single" w:sz="4" w:space="0" w:color="000000"/>
              <w:right w:val="nil"/>
            </w:tcBorders>
            <w:hideMark/>
          </w:tcPr>
          <w:p w14:paraId="4F093843" w14:textId="04782848" w:rsidR="00597CDD" w:rsidRPr="003D46C3" w:rsidRDefault="00597CDD" w:rsidP="00A52C5B">
            <w:pPr>
              <w:jc w:val="center"/>
            </w:pPr>
            <w:r w:rsidRPr="003D46C3">
              <w:t>10 чел.</w:t>
            </w:r>
          </w:p>
        </w:tc>
        <w:tc>
          <w:tcPr>
            <w:tcW w:w="1700" w:type="dxa"/>
            <w:tcBorders>
              <w:top w:val="nil"/>
              <w:left w:val="single" w:sz="4" w:space="0" w:color="000000"/>
              <w:bottom w:val="single" w:sz="4" w:space="0" w:color="000000"/>
              <w:right w:val="nil"/>
            </w:tcBorders>
            <w:hideMark/>
          </w:tcPr>
          <w:p w14:paraId="2FC0410D" w14:textId="77777777" w:rsidR="00597CDD" w:rsidRPr="003D46C3" w:rsidRDefault="00597CDD" w:rsidP="00A52C5B">
            <w:pPr>
              <w:jc w:val="center"/>
            </w:pPr>
            <w:r w:rsidRPr="003D46C3">
              <w:t>80</w:t>
            </w:r>
          </w:p>
        </w:tc>
        <w:tc>
          <w:tcPr>
            <w:tcW w:w="1562" w:type="dxa"/>
            <w:tcBorders>
              <w:top w:val="nil"/>
              <w:left w:val="single" w:sz="4" w:space="0" w:color="000000"/>
              <w:bottom w:val="single" w:sz="4" w:space="0" w:color="000000"/>
              <w:right w:val="single" w:sz="4" w:space="0" w:color="000000"/>
            </w:tcBorders>
            <w:hideMark/>
          </w:tcPr>
          <w:p w14:paraId="7D8C59F9" w14:textId="77777777" w:rsidR="00597CDD" w:rsidRPr="003D46C3" w:rsidRDefault="00597CDD" w:rsidP="00A52C5B">
            <w:pPr>
              <w:jc w:val="center"/>
            </w:pPr>
            <w:r w:rsidRPr="003D46C3">
              <w:t>100</w:t>
            </w:r>
          </w:p>
        </w:tc>
      </w:tr>
      <w:tr w:rsidR="00A52C5B" w:rsidRPr="003D46C3" w14:paraId="67184C06" w14:textId="77777777" w:rsidTr="00597CDD">
        <w:tc>
          <w:tcPr>
            <w:tcW w:w="2267" w:type="dxa"/>
            <w:tcBorders>
              <w:top w:val="nil"/>
              <w:left w:val="single" w:sz="4" w:space="0" w:color="000000"/>
              <w:bottom w:val="single" w:sz="4" w:space="0" w:color="000000"/>
              <w:right w:val="nil"/>
            </w:tcBorders>
            <w:hideMark/>
          </w:tcPr>
          <w:p w14:paraId="0C3CB5D5" w14:textId="10ADF274" w:rsidR="00597CDD" w:rsidRPr="003D46C3" w:rsidRDefault="00597CDD" w:rsidP="00A52C5B">
            <w:pPr>
              <w:jc w:val="center"/>
            </w:pPr>
            <w:r w:rsidRPr="003D46C3">
              <w:t>225,78 тыс. руб.</w:t>
            </w:r>
          </w:p>
        </w:tc>
        <w:tc>
          <w:tcPr>
            <w:tcW w:w="2126" w:type="dxa"/>
            <w:tcBorders>
              <w:top w:val="nil"/>
              <w:left w:val="single" w:sz="4" w:space="0" w:color="000000"/>
              <w:bottom w:val="single" w:sz="4" w:space="0" w:color="000000"/>
              <w:right w:val="nil"/>
            </w:tcBorders>
            <w:hideMark/>
          </w:tcPr>
          <w:p w14:paraId="101860FB" w14:textId="7C3B0AA1" w:rsidR="00597CDD" w:rsidRPr="003D46C3" w:rsidRDefault="00597CDD" w:rsidP="00A52C5B">
            <w:pPr>
              <w:jc w:val="center"/>
            </w:pPr>
            <w:r w:rsidRPr="003D46C3">
              <w:t>270,00 тыс.руб.</w:t>
            </w:r>
          </w:p>
        </w:tc>
        <w:tc>
          <w:tcPr>
            <w:tcW w:w="2125" w:type="dxa"/>
            <w:tcBorders>
              <w:top w:val="nil"/>
              <w:left w:val="single" w:sz="4" w:space="0" w:color="000000"/>
              <w:bottom w:val="single" w:sz="4" w:space="0" w:color="000000"/>
              <w:right w:val="nil"/>
            </w:tcBorders>
            <w:hideMark/>
          </w:tcPr>
          <w:p w14:paraId="124D444B" w14:textId="0013AF10" w:rsidR="00597CDD" w:rsidRPr="003D46C3" w:rsidRDefault="00597CDD" w:rsidP="00A52C5B">
            <w:pPr>
              <w:jc w:val="center"/>
            </w:pPr>
            <w:r w:rsidRPr="003D46C3">
              <w:t>200,00 тыс.руб.</w:t>
            </w:r>
          </w:p>
        </w:tc>
        <w:tc>
          <w:tcPr>
            <w:tcW w:w="1700" w:type="dxa"/>
            <w:tcBorders>
              <w:top w:val="nil"/>
              <w:left w:val="single" w:sz="4" w:space="0" w:color="000000"/>
              <w:bottom w:val="single" w:sz="4" w:space="0" w:color="000000"/>
              <w:right w:val="nil"/>
            </w:tcBorders>
            <w:hideMark/>
          </w:tcPr>
          <w:p w14:paraId="3941B32F" w14:textId="77777777" w:rsidR="00597CDD" w:rsidRPr="003D46C3" w:rsidRDefault="00597CDD" w:rsidP="00A52C5B">
            <w:pPr>
              <w:jc w:val="center"/>
            </w:pPr>
            <w:r w:rsidRPr="003D46C3">
              <w:t>113</w:t>
            </w:r>
          </w:p>
        </w:tc>
        <w:tc>
          <w:tcPr>
            <w:tcW w:w="1562" w:type="dxa"/>
            <w:tcBorders>
              <w:top w:val="nil"/>
              <w:left w:val="single" w:sz="4" w:space="0" w:color="000000"/>
              <w:bottom w:val="single" w:sz="4" w:space="0" w:color="000000"/>
              <w:right w:val="single" w:sz="4" w:space="0" w:color="000000"/>
            </w:tcBorders>
            <w:hideMark/>
          </w:tcPr>
          <w:p w14:paraId="2883E5EC" w14:textId="77777777" w:rsidR="00597CDD" w:rsidRPr="003D46C3" w:rsidRDefault="00597CDD" w:rsidP="00A52C5B">
            <w:pPr>
              <w:jc w:val="center"/>
            </w:pPr>
            <w:r w:rsidRPr="003D46C3">
              <w:t>84</w:t>
            </w:r>
          </w:p>
        </w:tc>
      </w:tr>
    </w:tbl>
    <w:p w14:paraId="5716975D" w14:textId="77777777" w:rsidR="00A52C5B" w:rsidRPr="003D46C3" w:rsidRDefault="00A52C5B" w:rsidP="00597CDD">
      <w:pPr>
        <w:ind w:firstLine="709"/>
      </w:pPr>
    </w:p>
    <w:p w14:paraId="2A297259" w14:textId="0E2FB3EF" w:rsidR="00597CDD" w:rsidRPr="003D46C3" w:rsidRDefault="00597CDD" w:rsidP="00597CDD">
      <w:pPr>
        <w:ind w:firstLine="709"/>
      </w:pPr>
      <w:r w:rsidRPr="003D46C3">
        <w:t>8) Оказана материальная помощь семьям, направляющим детей-инвалидов на лечение или операцию за пределы региона:</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3D46C3" w:rsidRPr="003D46C3" w14:paraId="7561C2C2" w14:textId="77777777" w:rsidTr="00597CDD">
        <w:tc>
          <w:tcPr>
            <w:tcW w:w="2267" w:type="dxa"/>
            <w:tcBorders>
              <w:top w:val="single" w:sz="4" w:space="0" w:color="000000"/>
              <w:left w:val="single" w:sz="4" w:space="0" w:color="000000"/>
              <w:bottom w:val="single" w:sz="4" w:space="0" w:color="000000"/>
              <w:right w:val="nil"/>
            </w:tcBorders>
            <w:hideMark/>
          </w:tcPr>
          <w:p w14:paraId="131496F4" w14:textId="3B821513" w:rsidR="00597CDD" w:rsidRPr="003D46C3" w:rsidRDefault="00597CDD" w:rsidP="00A52C5B">
            <w:pPr>
              <w:ind w:hanging="60"/>
              <w:jc w:val="center"/>
            </w:pPr>
            <w:r w:rsidRPr="003D46C3">
              <w:t>за 9 месяцев 2024 г.</w:t>
            </w:r>
          </w:p>
        </w:tc>
        <w:tc>
          <w:tcPr>
            <w:tcW w:w="2126" w:type="dxa"/>
            <w:tcBorders>
              <w:top w:val="single" w:sz="4" w:space="0" w:color="000000"/>
              <w:left w:val="single" w:sz="4" w:space="0" w:color="000000"/>
              <w:bottom w:val="single" w:sz="4" w:space="0" w:color="000000"/>
              <w:right w:val="nil"/>
            </w:tcBorders>
            <w:hideMark/>
          </w:tcPr>
          <w:p w14:paraId="17EFC138" w14:textId="77777777" w:rsidR="00597CDD" w:rsidRPr="003D46C3" w:rsidRDefault="00597CDD" w:rsidP="00A52C5B">
            <w:pPr>
              <w:jc w:val="center"/>
            </w:pPr>
            <w:r w:rsidRPr="003D46C3">
              <w:t>за 9 месяцев 2023 г.</w:t>
            </w:r>
          </w:p>
        </w:tc>
        <w:tc>
          <w:tcPr>
            <w:tcW w:w="2125" w:type="dxa"/>
            <w:tcBorders>
              <w:top w:val="single" w:sz="4" w:space="0" w:color="000000"/>
              <w:left w:val="single" w:sz="4" w:space="0" w:color="000000"/>
              <w:bottom w:val="single" w:sz="4" w:space="0" w:color="000000"/>
              <w:right w:val="nil"/>
            </w:tcBorders>
            <w:hideMark/>
          </w:tcPr>
          <w:p w14:paraId="63D44C1F" w14:textId="77777777" w:rsidR="00597CDD" w:rsidRPr="003D46C3" w:rsidRDefault="00597CDD" w:rsidP="00A52C5B">
            <w:pPr>
              <w:jc w:val="center"/>
            </w:pPr>
            <w:r w:rsidRPr="003D46C3">
              <w:t>Прогноз на 2024 год</w:t>
            </w:r>
          </w:p>
        </w:tc>
        <w:tc>
          <w:tcPr>
            <w:tcW w:w="1700" w:type="dxa"/>
            <w:tcBorders>
              <w:top w:val="single" w:sz="4" w:space="0" w:color="000000"/>
              <w:left w:val="single" w:sz="4" w:space="0" w:color="000000"/>
              <w:bottom w:val="single" w:sz="4" w:space="0" w:color="000000"/>
              <w:right w:val="nil"/>
            </w:tcBorders>
            <w:hideMark/>
          </w:tcPr>
          <w:p w14:paraId="627925BD" w14:textId="77777777" w:rsidR="00597CDD" w:rsidRPr="003D46C3" w:rsidRDefault="00597CDD" w:rsidP="00A52C5B">
            <w:pPr>
              <w:jc w:val="center"/>
            </w:pPr>
            <w:r w:rsidRPr="003D46C3">
              <w:t>% выполнения к плану</w:t>
            </w:r>
          </w:p>
        </w:tc>
        <w:tc>
          <w:tcPr>
            <w:tcW w:w="1562" w:type="dxa"/>
            <w:tcBorders>
              <w:top w:val="single" w:sz="4" w:space="0" w:color="000000"/>
              <w:left w:val="single" w:sz="4" w:space="0" w:color="000000"/>
              <w:bottom w:val="single" w:sz="4" w:space="0" w:color="000000"/>
              <w:right w:val="single" w:sz="4" w:space="0" w:color="000000"/>
            </w:tcBorders>
            <w:hideMark/>
          </w:tcPr>
          <w:p w14:paraId="5CA9B3C0" w14:textId="086F5744" w:rsidR="00597CDD" w:rsidRPr="003D46C3" w:rsidRDefault="00597CDD" w:rsidP="00A52C5B">
            <w:pPr>
              <w:jc w:val="center"/>
            </w:pPr>
            <w:r w:rsidRPr="003D46C3">
              <w:t>Темп роста</w:t>
            </w:r>
            <w:r w:rsidR="00A52C5B" w:rsidRPr="003D46C3">
              <w:t>,%</w:t>
            </w:r>
          </w:p>
        </w:tc>
      </w:tr>
      <w:tr w:rsidR="003D46C3" w:rsidRPr="003D46C3" w14:paraId="2DE5E5CF" w14:textId="77777777" w:rsidTr="00597CDD">
        <w:tc>
          <w:tcPr>
            <w:tcW w:w="2267" w:type="dxa"/>
            <w:tcBorders>
              <w:top w:val="nil"/>
              <w:left w:val="single" w:sz="4" w:space="0" w:color="000000"/>
              <w:bottom w:val="single" w:sz="4" w:space="0" w:color="000000"/>
              <w:right w:val="nil"/>
            </w:tcBorders>
            <w:hideMark/>
          </w:tcPr>
          <w:p w14:paraId="42798FE7" w14:textId="32738B9E" w:rsidR="00597CDD" w:rsidRPr="003D46C3" w:rsidRDefault="00597CDD" w:rsidP="00A52C5B">
            <w:pPr>
              <w:jc w:val="center"/>
            </w:pPr>
            <w:r w:rsidRPr="003D46C3">
              <w:t>4 чел.</w:t>
            </w:r>
          </w:p>
        </w:tc>
        <w:tc>
          <w:tcPr>
            <w:tcW w:w="2126" w:type="dxa"/>
            <w:tcBorders>
              <w:top w:val="nil"/>
              <w:left w:val="single" w:sz="4" w:space="0" w:color="000000"/>
              <w:bottom w:val="single" w:sz="4" w:space="0" w:color="000000"/>
              <w:right w:val="nil"/>
            </w:tcBorders>
            <w:hideMark/>
          </w:tcPr>
          <w:p w14:paraId="4C925B79" w14:textId="15C003EB" w:rsidR="00597CDD" w:rsidRPr="003D46C3" w:rsidRDefault="00597CDD" w:rsidP="00A52C5B">
            <w:pPr>
              <w:jc w:val="center"/>
            </w:pPr>
            <w:r w:rsidRPr="003D46C3">
              <w:t>3 чел.</w:t>
            </w:r>
          </w:p>
        </w:tc>
        <w:tc>
          <w:tcPr>
            <w:tcW w:w="2125" w:type="dxa"/>
            <w:tcBorders>
              <w:top w:val="nil"/>
              <w:left w:val="single" w:sz="4" w:space="0" w:color="000000"/>
              <w:bottom w:val="single" w:sz="4" w:space="0" w:color="000000"/>
              <w:right w:val="nil"/>
            </w:tcBorders>
            <w:hideMark/>
          </w:tcPr>
          <w:p w14:paraId="25CC0088" w14:textId="026307D8" w:rsidR="00597CDD" w:rsidRPr="003D46C3" w:rsidRDefault="00597CDD" w:rsidP="00A52C5B">
            <w:pPr>
              <w:jc w:val="center"/>
            </w:pPr>
            <w:r w:rsidRPr="003D46C3">
              <w:t>5 чел.</w:t>
            </w:r>
          </w:p>
        </w:tc>
        <w:tc>
          <w:tcPr>
            <w:tcW w:w="1700" w:type="dxa"/>
            <w:tcBorders>
              <w:top w:val="nil"/>
              <w:left w:val="single" w:sz="4" w:space="0" w:color="000000"/>
              <w:bottom w:val="single" w:sz="4" w:space="0" w:color="000000"/>
              <w:right w:val="nil"/>
            </w:tcBorders>
            <w:hideMark/>
          </w:tcPr>
          <w:p w14:paraId="1E3D3780" w14:textId="77777777" w:rsidR="00597CDD" w:rsidRPr="003D46C3" w:rsidRDefault="00597CDD" w:rsidP="00A52C5B">
            <w:pPr>
              <w:jc w:val="center"/>
            </w:pPr>
            <w:r w:rsidRPr="003D46C3">
              <w:t>80</w:t>
            </w:r>
          </w:p>
        </w:tc>
        <w:tc>
          <w:tcPr>
            <w:tcW w:w="1562" w:type="dxa"/>
            <w:tcBorders>
              <w:top w:val="nil"/>
              <w:left w:val="single" w:sz="4" w:space="0" w:color="000000"/>
              <w:bottom w:val="single" w:sz="4" w:space="0" w:color="000000"/>
              <w:right w:val="single" w:sz="4" w:space="0" w:color="000000"/>
            </w:tcBorders>
            <w:hideMark/>
          </w:tcPr>
          <w:p w14:paraId="2D86F807" w14:textId="77777777" w:rsidR="00597CDD" w:rsidRPr="003D46C3" w:rsidRDefault="00597CDD" w:rsidP="00A52C5B">
            <w:pPr>
              <w:jc w:val="center"/>
            </w:pPr>
            <w:r w:rsidRPr="003D46C3">
              <w:t>133</w:t>
            </w:r>
          </w:p>
        </w:tc>
      </w:tr>
      <w:tr w:rsidR="00A52C5B" w:rsidRPr="003D46C3" w14:paraId="144F2D07" w14:textId="77777777" w:rsidTr="00597CDD">
        <w:tc>
          <w:tcPr>
            <w:tcW w:w="2267" w:type="dxa"/>
            <w:tcBorders>
              <w:top w:val="nil"/>
              <w:left w:val="single" w:sz="4" w:space="0" w:color="000000"/>
              <w:bottom w:val="single" w:sz="4" w:space="0" w:color="000000"/>
              <w:right w:val="nil"/>
            </w:tcBorders>
            <w:hideMark/>
          </w:tcPr>
          <w:p w14:paraId="67ADF1B1" w14:textId="2C30A929" w:rsidR="00597CDD" w:rsidRPr="003D46C3" w:rsidRDefault="00597CDD" w:rsidP="00A52C5B">
            <w:pPr>
              <w:jc w:val="center"/>
            </w:pPr>
            <w:r w:rsidRPr="003D46C3">
              <w:t>15,2 тыс. руб.</w:t>
            </w:r>
          </w:p>
        </w:tc>
        <w:tc>
          <w:tcPr>
            <w:tcW w:w="2126" w:type="dxa"/>
            <w:tcBorders>
              <w:top w:val="nil"/>
              <w:left w:val="single" w:sz="4" w:space="0" w:color="000000"/>
              <w:bottom w:val="single" w:sz="4" w:space="0" w:color="000000"/>
              <w:right w:val="nil"/>
            </w:tcBorders>
            <w:hideMark/>
          </w:tcPr>
          <w:p w14:paraId="171DF5AF" w14:textId="61D64C82" w:rsidR="00597CDD" w:rsidRPr="003D46C3" w:rsidRDefault="00597CDD" w:rsidP="00A52C5B">
            <w:pPr>
              <w:jc w:val="center"/>
            </w:pPr>
            <w:r w:rsidRPr="003D46C3">
              <w:t>11,4 тыс.руб.</w:t>
            </w:r>
          </w:p>
        </w:tc>
        <w:tc>
          <w:tcPr>
            <w:tcW w:w="2125" w:type="dxa"/>
            <w:tcBorders>
              <w:top w:val="nil"/>
              <w:left w:val="single" w:sz="4" w:space="0" w:color="000000"/>
              <w:bottom w:val="single" w:sz="4" w:space="0" w:color="000000"/>
              <w:right w:val="nil"/>
            </w:tcBorders>
            <w:hideMark/>
          </w:tcPr>
          <w:p w14:paraId="73670101" w14:textId="77777777" w:rsidR="00597CDD" w:rsidRPr="003D46C3" w:rsidRDefault="00597CDD" w:rsidP="00A52C5B">
            <w:pPr>
              <w:jc w:val="center"/>
            </w:pPr>
            <w:r w:rsidRPr="003D46C3">
              <w:t>19,0 тыс.руб.</w:t>
            </w:r>
          </w:p>
        </w:tc>
        <w:tc>
          <w:tcPr>
            <w:tcW w:w="1700" w:type="dxa"/>
            <w:tcBorders>
              <w:top w:val="nil"/>
              <w:left w:val="single" w:sz="4" w:space="0" w:color="000000"/>
              <w:bottom w:val="single" w:sz="4" w:space="0" w:color="000000"/>
              <w:right w:val="nil"/>
            </w:tcBorders>
            <w:hideMark/>
          </w:tcPr>
          <w:p w14:paraId="519E79AD" w14:textId="77777777" w:rsidR="00597CDD" w:rsidRPr="003D46C3" w:rsidRDefault="00597CDD" w:rsidP="00A52C5B">
            <w:pPr>
              <w:jc w:val="center"/>
            </w:pPr>
            <w:r w:rsidRPr="003D46C3">
              <w:t>80</w:t>
            </w:r>
          </w:p>
        </w:tc>
        <w:tc>
          <w:tcPr>
            <w:tcW w:w="1562" w:type="dxa"/>
            <w:tcBorders>
              <w:top w:val="nil"/>
              <w:left w:val="single" w:sz="4" w:space="0" w:color="000000"/>
              <w:bottom w:val="single" w:sz="4" w:space="0" w:color="000000"/>
              <w:right w:val="single" w:sz="4" w:space="0" w:color="000000"/>
            </w:tcBorders>
            <w:hideMark/>
          </w:tcPr>
          <w:p w14:paraId="47AEB47E" w14:textId="77777777" w:rsidR="00597CDD" w:rsidRPr="003D46C3" w:rsidRDefault="00597CDD" w:rsidP="00A52C5B">
            <w:pPr>
              <w:jc w:val="center"/>
            </w:pPr>
            <w:r w:rsidRPr="003D46C3">
              <w:t>133</w:t>
            </w:r>
          </w:p>
        </w:tc>
      </w:tr>
    </w:tbl>
    <w:p w14:paraId="191A55EE" w14:textId="77777777" w:rsidR="00A52C5B" w:rsidRPr="003D46C3" w:rsidRDefault="00A52C5B" w:rsidP="00597CDD">
      <w:pPr>
        <w:ind w:firstLine="709"/>
      </w:pPr>
    </w:p>
    <w:p w14:paraId="3C7F248F" w14:textId="441C9F5C" w:rsidR="00597CDD" w:rsidRPr="003D46C3" w:rsidRDefault="00597CDD" w:rsidP="00597CDD">
      <w:pPr>
        <w:ind w:firstLine="709"/>
      </w:pPr>
      <w:r w:rsidRPr="003D46C3">
        <w:t>9) Предоставлена государственная социальная помощь на основании социального контракта:</w:t>
      </w:r>
    </w:p>
    <w:p w14:paraId="74AA5292" w14:textId="77777777" w:rsidR="00597CDD" w:rsidRPr="003D46C3" w:rsidRDefault="00597CDD" w:rsidP="00597CDD">
      <w:pPr>
        <w:ind w:firstLine="709"/>
      </w:pPr>
      <w:r w:rsidRPr="003D46C3">
        <w:t>- на открытие собственного дела:</w:t>
      </w:r>
    </w:p>
    <w:tbl>
      <w:tblPr>
        <w:tblW w:w="9781"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8"/>
        <w:gridCol w:w="2126"/>
        <w:gridCol w:w="1701"/>
        <w:gridCol w:w="1559"/>
      </w:tblGrid>
      <w:tr w:rsidR="003D46C3" w:rsidRPr="003D46C3" w14:paraId="06A4A359" w14:textId="77777777" w:rsidTr="00A52C5B">
        <w:tc>
          <w:tcPr>
            <w:tcW w:w="2267" w:type="dxa"/>
            <w:tcBorders>
              <w:top w:val="single" w:sz="4" w:space="0" w:color="000000"/>
              <w:left w:val="single" w:sz="4" w:space="0" w:color="000000"/>
              <w:bottom w:val="single" w:sz="4" w:space="0" w:color="000000"/>
              <w:right w:val="nil"/>
            </w:tcBorders>
            <w:hideMark/>
          </w:tcPr>
          <w:p w14:paraId="452E95F6" w14:textId="225F4635" w:rsidR="00597CDD" w:rsidRPr="003D46C3" w:rsidRDefault="00597CDD" w:rsidP="00A52C5B">
            <w:pPr>
              <w:jc w:val="center"/>
            </w:pPr>
            <w:r w:rsidRPr="003D46C3">
              <w:t>за 9 месяцев 2024 г.</w:t>
            </w:r>
          </w:p>
        </w:tc>
        <w:tc>
          <w:tcPr>
            <w:tcW w:w="2128" w:type="dxa"/>
            <w:tcBorders>
              <w:top w:val="single" w:sz="4" w:space="0" w:color="000000"/>
              <w:left w:val="single" w:sz="4" w:space="0" w:color="000000"/>
              <w:bottom w:val="single" w:sz="4" w:space="0" w:color="000000"/>
              <w:right w:val="nil"/>
            </w:tcBorders>
            <w:hideMark/>
          </w:tcPr>
          <w:p w14:paraId="273BE000" w14:textId="77777777" w:rsidR="00597CDD" w:rsidRPr="003D46C3" w:rsidRDefault="00597CDD" w:rsidP="00A52C5B">
            <w:pPr>
              <w:jc w:val="center"/>
            </w:pPr>
            <w:r w:rsidRPr="003D46C3">
              <w:t>за 9 месяцев 2023 г.</w:t>
            </w:r>
          </w:p>
        </w:tc>
        <w:tc>
          <w:tcPr>
            <w:tcW w:w="2126" w:type="dxa"/>
            <w:tcBorders>
              <w:top w:val="single" w:sz="4" w:space="0" w:color="000000"/>
              <w:left w:val="single" w:sz="4" w:space="0" w:color="000000"/>
              <w:bottom w:val="single" w:sz="4" w:space="0" w:color="000000"/>
              <w:right w:val="nil"/>
            </w:tcBorders>
            <w:hideMark/>
          </w:tcPr>
          <w:p w14:paraId="3F0D2D7A" w14:textId="77777777" w:rsidR="00597CDD" w:rsidRPr="003D46C3" w:rsidRDefault="00597CDD" w:rsidP="00A52C5B">
            <w:pPr>
              <w:jc w:val="center"/>
            </w:pPr>
            <w:r w:rsidRPr="003D46C3">
              <w:t>Прогноз на 2024 год</w:t>
            </w:r>
          </w:p>
        </w:tc>
        <w:tc>
          <w:tcPr>
            <w:tcW w:w="1701" w:type="dxa"/>
            <w:tcBorders>
              <w:top w:val="single" w:sz="4" w:space="0" w:color="000000"/>
              <w:left w:val="single" w:sz="4" w:space="0" w:color="000000"/>
              <w:bottom w:val="single" w:sz="4" w:space="0" w:color="000000"/>
              <w:right w:val="nil"/>
            </w:tcBorders>
            <w:hideMark/>
          </w:tcPr>
          <w:p w14:paraId="7796741D" w14:textId="77777777" w:rsidR="00597CDD" w:rsidRPr="003D46C3" w:rsidRDefault="00597CDD" w:rsidP="00A52C5B">
            <w:pPr>
              <w:jc w:val="center"/>
            </w:pPr>
            <w:r w:rsidRPr="003D46C3">
              <w:t>% выполнения к плану</w:t>
            </w:r>
          </w:p>
        </w:tc>
        <w:tc>
          <w:tcPr>
            <w:tcW w:w="1559" w:type="dxa"/>
            <w:tcBorders>
              <w:top w:val="single" w:sz="4" w:space="0" w:color="000000"/>
              <w:left w:val="single" w:sz="4" w:space="0" w:color="000000"/>
              <w:bottom w:val="single" w:sz="4" w:space="0" w:color="000000"/>
              <w:right w:val="single" w:sz="4" w:space="0" w:color="000000"/>
            </w:tcBorders>
            <w:hideMark/>
          </w:tcPr>
          <w:p w14:paraId="61F171B9" w14:textId="09D09301" w:rsidR="00597CDD" w:rsidRPr="003D46C3" w:rsidRDefault="00597CDD" w:rsidP="00A52C5B">
            <w:pPr>
              <w:jc w:val="center"/>
            </w:pPr>
            <w:r w:rsidRPr="003D46C3">
              <w:t>Темп роста</w:t>
            </w:r>
            <w:r w:rsidR="00A52C5B" w:rsidRPr="003D46C3">
              <w:t>, %</w:t>
            </w:r>
          </w:p>
        </w:tc>
      </w:tr>
      <w:tr w:rsidR="003D46C3" w:rsidRPr="003D46C3" w14:paraId="7509C06A" w14:textId="77777777" w:rsidTr="00A52C5B">
        <w:tc>
          <w:tcPr>
            <w:tcW w:w="2267" w:type="dxa"/>
            <w:tcBorders>
              <w:top w:val="nil"/>
              <w:left w:val="single" w:sz="4" w:space="0" w:color="000000"/>
              <w:bottom w:val="single" w:sz="4" w:space="0" w:color="000000"/>
              <w:right w:val="nil"/>
            </w:tcBorders>
            <w:hideMark/>
          </w:tcPr>
          <w:p w14:paraId="751B3857" w14:textId="1FC80B80" w:rsidR="00597CDD" w:rsidRPr="003D46C3" w:rsidRDefault="00A52C5B" w:rsidP="00A52C5B">
            <w:pPr>
              <w:jc w:val="center"/>
            </w:pPr>
            <w:r w:rsidRPr="003D46C3">
              <w:t>7 чел.</w:t>
            </w:r>
          </w:p>
        </w:tc>
        <w:tc>
          <w:tcPr>
            <w:tcW w:w="2128" w:type="dxa"/>
            <w:tcBorders>
              <w:top w:val="nil"/>
              <w:left w:val="single" w:sz="4" w:space="0" w:color="000000"/>
              <w:bottom w:val="single" w:sz="4" w:space="0" w:color="000000"/>
              <w:right w:val="nil"/>
            </w:tcBorders>
            <w:hideMark/>
          </w:tcPr>
          <w:p w14:paraId="304D457C" w14:textId="11D246B5" w:rsidR="00597CDD" w:rsidRPr="003D46C3" w:rsidRDefault="00597CDD" w:rsidP="00A52C5B">
            <w:pPr>
              <w:jc w:val="center"/>
            </w:pPr>
            <w:r w:rsidRPr="003D46C3">
              <w:t>16 чел.</w:t>
            </w:r>
          </w:p>
        </w:tc>
        <w:tc>
          <w:tcPr>
            <w:tcW w:w="2126" w:type="dxa"/>
            <w:tcBorders>
              <w:top w:val="nil"/>
              <w:left w:val="single" w:sz="4" w:space="0" w:color="000000"/>
              <w:bottom w:val="single" w:sz="4" w:space="0" w:color="000000"/>
              <w:right w:val="nil"/>
            </w:tcBorders>
            <w:hideMark/>
          </w:tcPr>
          <w:p w14:paraId="1F6F84D5" w14:textId="4AEF59F5" w:rsidR="00597CDD" w:rsidRPr="003D46C3" w:rsidRDefault="00597CDD" w:rsidP="00A52C5B">
            <w:pPr>
              <w:jc w:val="center"/>
            </w:pPr>
            <w:r w:rsidRPr="003D46C3">
              <w:t>20 чел.</w:t>
            </w:r>
          </w:p>
        </w:tc>
        <w:tc>
          <w:tcPr>
            <w:tcW w:w="1701" w:type="dxa"/>
            <w:tcBorders>
              <w:top w:val="nil"/>
              <w:left w:val="single" w:sz="4" w:space="0" w:color="000000"/>
              <w:bottom w:val="single" w:sz="4" w:space="0" w:color="000000"/>
              <w:right w:val="nil"/>
            </w:tcBorders>
            <w:hideMark/>
          </w:tcPr>
          <w:p w14:paraId="1447B09B" w14:textId="77777777" w:rsidR="00597CDD" w:rsidRPr="003D46C3" w:rsidRDefault="00597CDD" w:rsidP="00A52C5B">
            <w:pPr>
              <w:jc w:val="center"/>
            </w:pPr>
            <w:r w:rsidRPr="003D46C3">
              <w:t>35</w:t>
            </w:r>
          </w:p>
        </w:tc>
        <w:tc>
          <w:tcPr>
            <w:tcW w:w="1559" w:type="dxa"/>
            <w:tcBorders>
              <w:top w:val="nil"/>
              <w:left w:val="single" w:sz="4" w:space="0" w:color="000000"/>
              <w:bottom w:val="single" w:sz="4" w:space="0" w:color="000000"/>
              <w:right w:val="single" w:sz="4" w:space="0" w:color="000000"/>
            </w:tcBorders>
            <w:hideMark/>
          </w:tcPr>
          <w:p w14:paraId="1D4ED9E4" w14:textId="77777777" w:rsidR="00597CDD" w:rsidRPr="003D46C3" w:rsidRDefault="00597CDD" w:rsidP="00A52C5B">
            <w:pPr>
              <w:jc w:val="center"/>
            </w:pPr>
            <w:r w:rsidRPr="003D46C3">
              <w:t>44</w:t>
            </w:r>
          </w:p>
        </w:tc>
      </w:tr>
    </w:tbl>
    <w:p w14:paraId="0EBDB60F" w14:textId="77777777" w:rsidR="00A52C5B" w:rsidRPr="003D46C3" w:rsidRDefault="00597CDD" w:rsidP="00597CDD">
      <w:pPr>
        <w:ind w:firstLine="709"/>
      </w:pPr>
      <w:r w:rsidRPr="003D46C3">
        <w:t xml:space="preserve"> </w:t>
      </w:r>
    </w:p>
    <w:p w14:paraId="12279261" w14:textId="586DFE32" w:rsidR="00597CDD" w:rsidRPr="003D46C3" w:rsidRDefault="00597CDD" w:rsidP="00597CDD">
      <w:pPr>
        <w:ind w:firstLine="709"/>
      </w:pPr>
      <w:r w:rsidRPr="003D46C3">
        <w:t>- на личное подсобное хозяйство:</w:t>
      </w:r>
    </w:p>
    <w:tbl>
      <w:tblPr>
        <w:tblW w:w="9784"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8"/>
        <w:gridCol w:w="2126"/>
        <w:gridCol w:w="1701"/>
        <w:gridCol w:w="1562"/>
      </w:tblGrid>
      <w:tr w:rsidR="003D46C3" w:rsidRPr="003D46C3" w14:paraId="2F342CFF" w14:textId="77777777" w:rsidTr="00A52C5B">
        <w:tc>
          <w:tcPr>
            <w:tcW w:w="2267" w:type="dxa"/>
            <w:tcBorders>
              <w:top w:val="single" w:sz="4" w:space="0" w:color="000000"/>
              <w:left w:val="single" w:sz="4" w:space="0" w:color="000000"/>
              <w:bottom w:val="single" w:sz="4" w:space="0" w:color="000000"/>
              <w:right w:val="nil"/>
            </w:tcBorders>
            <w:hideMark/>
          </w:tcPr>
          <w:p w14:paraId="13274E0F" w14:textId="180826BB" w:rsidR="00597CDD" w:rsidRPr="003D46C3" w:rsidRDefault="00597CDD" w:rsidP="00A52C5B">
            <w:pPr>
              <w:jc w:val="center"/>
            </w:pPr>
            <w:r w:rsidRPr="003D46C3">
              <w:t>за 9 месяцев 2024 г.</w:t>
            </w:r>
          </w:p>
        </w:tc>
        <w:tc>
          <w:tcPr>
            <w:tcW w:w="2128" w:type="dxa"/>
            <w:tcBorders>
              <w:top w:val="single" w:sz="4" w:space="0" w:color="000000"/>
              <w:left w:val="single" w:sz="4" w:space="0" w:color="000000"/>
              <w:bottom w:val="single" w:sz="4" w:space="0" w:color="000000"/>
              <w:right w:val="nil"/>
            </w:tcBorders>
            <w:hideMark/>
          </w:tcPr>
          <w:p w14:paraId="65EA5F7A" w14:textId="77777777" w:rsidR="00597CDD" w:rsidRPr="003D46C3" w:rsidRDefault="00597CDD" w:rsidP="00A52C5B">
            <w:pPr>
              <w:jc w:val="center"/>
            </w:pPr>
            <w:r w:rsidRPr="003D46C3">
              <w:t xml:space="preserve">за 9 месяцев 2023 </w:t>
            </w:r>
            <w:r w:rsidRPr="003D46C3">
              <w:lastRenderedPageBreak/>
              <w:t>г.</w:t>
            </w:r>
          </w:p>
        </w:tc>
        <w:tc>
          <w:tcPr>
            <w:tcW w:w="2126" w:type="dxa"/>
            <w:tcBorders>
              <w:top w:val="single" w:sz="4" w:space="0" w:color="000000"/>
              <w:left w:val="single" w:sz="4" w:space="0" w:color="000000"/>
              <w:bottom w:val="single" w:sz="4" w:space="0" w:color="000000"/>
              <w:right w:val="nil"/>
            </w:tcBorders>
            <w:hideMark/>
          </w:tcPr>
          <w:p w14:paraId="6B5DB6D7" w14:textId="77777777" w:rsidR="00597CDD" w:rsidRPr="003D46C3" w:rsidRDefault="00597CDD" w:rsidP="00A52C5B">
            <w:pPr>
              <w:jc w:val="center"/>
            </w:pPr>
            <w:r w:rsidRPr="003D46C3">
              <w:lastRenderedPageBreak/>
              <w:t xml:space="preserve">Прогноз на 2024 </w:t>
            </w:r>
            <w:r w:rsidRPr="003D46C3">
              <w:lastRenderedPageBreak/>
              <w:t>год</w:t>
            </w:r>
          </w:p>
        </w:tc>
        <w:tc>
          <w:tcPr>
            <w:tcW w:w="1701" w:type="dxa"/>
            <w:tcBorders>
              <w:top w:val="single" w:sz="4" w:space="0" w:color="000000"/>
              <w:left w:val="single" w:sz="4" w:space="0" w:color="000000"/>
              <w:bottom w:val="single" w:sz="4" w:space="0" w:color="000000"/>
              <w:right w:val="nil"/>
            </w:tcBorders>
            <w:hideMark/>
          </w:tcPr>
          <w:p w14:paraId="053C490D" w14:textId="77777777" w:rsidR="00597CDD" w:rsidRPr="003D46C3" w:rsidRDefault="00597CDD" w:rsidP="00A52C5B">
            <w:pPr>
              <w:jc w:val="center"/>
            </w:pPr>
            <w:r w:rsidRPr="003D46C3">
              <w:lastRenderedPageBreak/>
              <w:t xml:space="preserve">% выполнения </w:t>
            </w:r>
            <w:r w:rsidRPr="003D46C3">
              <w:lastRenderedPageBreak/>
              <w:t>к плану</w:t>
            </w:r>
          </w:p>
        </w:tc>
        <w:tc>
          <w:tcPr>
            <w:tcW w:w="1562" w:type="dxa"/>
            <w:tcBorders>
              <w:top w:val="single" w:sz="4" w:space="0" w:color="000000"/>
              <w:left w:val="single" w:sz="4" w:space="0" w:color="000000"/>
              <w:bottom w:val="single" w:sz="4" w:space="0" w:color="000000"/>
              <w:right w:val="single" w:sz="4" w:space="0" w:color="000000"/>
            </w:tcBorders>
            <w:hideMark/>
          </w:tcPr>
          <w:p w14:paraId="74CB1D69" w14:textId="38E84ADC" w:rsidR="00597CDD" w:rsidRPr="003D46C3" w:rsidRDefault="00597CDD" w:rsidP="00A52C5B">
            <w:pPr>
              <w:jc w:val="center"/>
            </w:pPr>
            <w:r w:rsidRPr="003D46C3">
              <w:lastRenderedPageBreak/>
              <w:t xml:space="preserve">Темп </w:t>
            </w:r>
            <w:r w:rsidR="00A52C5B" w:rsidRPr="003D46C3">
              <w:t xml:space="preserve">роста, </w:t>
            </w:r>
            <w:r w:rsidR="00A52C5B" w:rsidRPr="003D46C3">
              <w:lastRenderedPageBreak/>
              <w:t>%</w:t>
            </w:r>
          </w:p>
        </w:tc>
      </w:tr>
      <w:tr w:rsidR="003D46C3" w:rsidRPr="003D46C3" w14:paraId="77D6BBFF" w14:textId="77777777" w:rsidTr="00A52C5B">
        <w:tc>
          <w:tcPr>
            <w:tcW w:w="2267" w:type="dxa"/>
            <w:tcBorders>
              <w:top w:val="nil"/>
              <w:left w:val="single" w:sz="4" w:space="0" w:color="000000"/>
              <w:bottom w:val="single" w:sz="4" w:space="0" w:color="000000"/>
              <w:right w:val="nil"/>
            </w:tcBorders>
            <w:hideMark/>
          </w:tcPr>
          <w:p w14:paraId="7FAF032E" w14:textId="0BC28431" w:rsidR="00597CDD" w:rsidRPr="003D46C3" w:rsidRDefault="00597CDD" w:rsidP="00A52C5B">
            <w:pPr>
              <w:jc w:val="center"/>
            </w:pPr>
            <w:r w:rsidRPr="003D46C3">
              <w:lastRenderedPageBreak/>
              <w:t>4 чел.</w:t>
            </w:r>
          </w:p>
        </w:tc>
        <w:tc>
          <w:tcPr>
            <w:tcW w:w="2128" w:type="dxa"/>
            <w:tcBorders>
              <w:top w:val="nil"/>
              <w:left w:val="single" w:sz="4" w:space="0" w:color="000000"/>
              <w:bottom w:val="single" w:sz="4" w:space="0" w:color="000000"/>
              <w:right w:val="nil"/>
            </w:tcBorders>
            <w:hideMark/>
          </w:tcPr>
          <w:p w14:paraId="781A0607" w14:textId="4055FE61" w:rsidR="00597CDD" w:rsidRPr="003D46C3" w:rsidRDefault="00597CDD" w:rsidP="00A52C5B">
            <w:pPr>
              <w:jc w:val="center"/>
            </w:pPr>
            <w:r w:rsidRPr="003D46C3">
              <w:t>6 чел.</w:t>
            </w:r>
          </w:p>
        </w:tc>
        <w:tc>
          <w:tcPr>
            <w:tcW w:w="2126" w:type="dxa"/>
            <w:tcBorders>
              <w:top w:val="nil"/>
              <w:left w:val="single" w:sz="4" w:space="0" w:color="000000"/>
              <w:bottom w:val="single" w:sz="4" w:space="0" w:color="000000"/>
              <w:right w:val="nil"/>
            </w:tcBorders>
            <w:hideMark/>
          </w:tcPr>
          <w:p w14:paraId="19662060" w14:textId="3E0C9A04" w:rsidR="00597CDD" w:rsidRPr="003D46C3" w:rsidRDefault="00597CDD" w:rsidP="00A52C5B">
            <w:pPr>
              <w:jc w:val="center"/>
            </w:pPr>
            <w:r w:rsidRPr="003D46C3">
              <w:t>10 чел.</w:t>
            </w:r>
          </w:p>
        </w:tc>
        <w:tc>
          <w:tcPr>
            <w:tcW w:w="1701" w:type="dxa"/>
            <w:tcBorders>
              <w:top w:val="nil"/>
              <w:left w:val="single" w:sz="4" w:space="0" w:color="000000"/>
              <w:bottom w:val="single" w:sz="4" w:space="0" w:color="000000"/>
              <w:right w:val="nil"/>
            </w:tcBorders>
            <w:hideMark/>
          </w:tcPr>
          <w:p w14:paraId="7DF4B0A7" w14:textId="77777777" w:rsidR="00597CDD" w:rsidRPr="003D46C3" w:rsidRDefault="00597CDD" w:rsidP="00A52C5B">
            <w:pPr>
              <w:jc w:val="center"/>
            </w:pPr>
            <w:r w:rsidRPr="003D46C3">
              <w:t>40</w:t>
            </w:r>
          </w:p>
        </w:tc>
        <w:tc>
          <w:tcPr>
            <w:tcW w:w="1562" w:type="dxa"/>
            <w:tcBorders>
              <w:top w:val="nil"/>
              <w:left w:val="single" w:sz="4" w:space="0" w:color="000000"/>
              <w:bottom w:val="single" w:sz="4" w:space="0" w:color="000000"/>
              <w:right w:val="single" w:sz="4" w:space="0" w:color="000000"/>
            </w:tcBorders>
            <w:hideMark/>
          </w:tcPr>
          <w:p w14:paraId="2F29F633" w14:textId="77777777" w:rsidR="00597CDD" w:rsidRPr="003D46C3" w:rsidRDefault="00597CDD" w:rsidP="00A52C5B">
            <w:pPr>
              <w:jc w:val="center"/>
            </w:pPr>
            <w:r w:rsidRPr="003D46C3">
              <w:t>67</w:t>
            </w:r>
          </w:p>
        </w:tc>
      </w:tr>
    </w:tbl>
    <w:p w14:paraId="2888EC28" w14:textId="77777777" w:rsidR="00A52C5B" w:rsidRPr="003D46C3" w:rsidRDefault="00597CDD" w:rsidP="00597CDD">
      <w:pPr>
        <w:ind w:firstLine="709"/>
      </w:pPr>
      <w:r w:rsidRPr="003D46C3">
        <w:t xml:space="preserve"> </w:t>
      </w:r>
    </w:p>
    <w:p w14:paraId="03F70BB1" w14:textId="428CA453" w:rsidR="00597CDD" w:rsidRPr="003D46C3" w:rsidRDefault="00597CDD" w:rsidP="00597CDD">
      <w:pPr>
        <w:ind w:firstLine="709"/>
      </w:pPr>
      <w:r w:rsidRPr="003D46C3">
        <w:t>-  по поиску работы:</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269"/>
        <w:gridCol w:w="2268"/>
        <w:gridCol w:w="1414"/>
        <w:gridCol w:w="1562"/>
      </w:tblGrid>
      <w:tr w:rsidR="003D46C3" w:rsidRPr="003D46C3" w14:paraId="235C7273" w14:textId="77777777" w:rsidTr="00597CDD">
        <w:tc>
          <w:tcPr>
            <w:tcW w:w="2267" w:type="dxa"/>
            <w:tcBorders>
              <w:top w:val="single" w:sz="4" w:space="0" w:color="000000"/>
              <w:left w:val="single" w:sz="4" w:space="0" w:color="000000"/>
              <w:bottom w:val="single" w:sz="4" w:space="0" w:color="000000"/>
              <w:right w:val="nil"/>
            </w:tcBorders>
            <w:hideMark/>
          </w:tcPr>
          <w:p w14:paraId="37884810" w14:textId="710E9E88" w:rsidR="00597CDD" w:rsidRPr="003D46C3" w:rsidRDefault="00597CDD" w:rsidP="00A52C5B">
            <w:pPr>
              <w:ind w:hanging="60"/>
              <w:jc w:val="center"/>
            </w:pPr>
            <w:r w:rsidRPr="003D46C3">
              <w:t>за 9 месяцев 2024 г.</w:t>
            </w:r>
          </w:p>
        </w:tc>
        <w:tc>
          <w:tcPr>
            <w:tcW w:w="2269" w:type="dxa"/>
            <w:tcBorders>
              <w:top w:val="single" w:sz="4" w:space="0" w:color="000000"/>
              <w:left w:val="single" w:sz="4" w:space="0" w:color="000000"/>
              <w:bottom w:val="single" w:sz="4" w:space="0" w:color="000000"/>
              <w:right w:val="nil"/>
            </w:tcBorders>
            <w:hideMark/>
          </w:tcPr>
          <w:p w14:paraId="02416196" w14:textId="77777777" w:rsidR="00597CDD" w:rsidRPr="003D46C3" w:rsidRDefault="00597CDD" w:rsidP="00A52C5B">
            <w:pPr>
              <w:ind w:hanging="60"/>
              <w:jc w:val="center"/>
            </w:pPr>
            <w:r w:rsidRPr="003D46C3">
              <w:t>за 9 месяцев 2023 г.</w:t>
            </w:r>
          </w:p>
        </w:tc>
        <w:tc>
          <w:tcPr>
            <w:tcW w:w="2268" w:type="dxa"/>
            <w:tcBorders>
              <w:top w:val="single" w:sz="4" w:space="0" w:color="000000"/>
              <w:left w:val="single" w:sz="4" w:space="0" w:color="000000"/>
              <w:bottom w:val="single" w:sz="4" w:space="0" w:color="000000"/>
              <w:right w:val="nil"/>
            </w:tcBorders>
            <w:hideMark/>
          </w:tcPr>
          <w:p w14:paraId="21496DD1" w14:textId="77777777" w:rsidR="00597CDD" w:rsidRPr="003D46C3" w:rsidRDefault="00597CDD" w:rsidP="00A52C5B">
            <w:pPr>
              <w:ind w:hanging="60"/>
              <w:jc w:val="center"/>
            </w:pPr>
            <w:r w:rsidRPr="003D46C3">
              <w:t>Прогноз на 2024 год</w:t>
            </w:r>
          </w:p>
        </w:tc>
        <w:tc>
          <w:tcPr>
            <w:tcW w:w="1414" w:type="dxa"/>
            <w:tcBorders>
              <w:top w:val="single" w:sz="4" w:space="0" w:color="000000"/>
              <w:left w:val="single" w:sz="4" w:space="0" w:color="000000"/>
              <w:bottom w:val="single" w:sz="4" w:space="0" w:color="000000"/>
              <w:right w:val="nil"/>
            </w:tcBorders>
            <w:hideMark/>
          </w:tcPr>
          <w:p w14:paraId="1906B8DB" w14:textId="77777777" w:rsidR="00597CDD" w:rsidRPr="003D46C3" w:rsidRDefault="00597CDD" w:rsidP="00A52C5B">
            <w:pPr>
              <w:ind w:hanging="60"/>
              <w:jc w:val="center"/>
            </w:pPr>
            <w:r w:rsidRPr="003D46C3">
              <w:t>% выполнения к плану</w:t>
            </w:r>
          </w:p>
        </w:tc>
        <w:tc>
          <w:tcPr>
            <w:tcW w:w="1562" w:type="dxa"/>
            <w:tcBorders>
              <w:top w:val="single" w:sz="4" w:space="0" w:color="000000"/>
              <w:left w:val="single" w:sz="4" w:space="0" w:color="000000"/>
              <w:bottom w:val="single" w:sz="4" w:space="0" w:color="000000"/>
              <w:right w:val="single" w:sz="4" w:space="0" w:color="000000"/>
            </w:tcBorders>
            <w:hideMark/>
          </w:tcPr>
          <w:p w14:paraId="31EE7071" w14:textId="7D43C59D" w:rsidR="00597CDD" w:rsidRPr="003D46C3" w:rsidRDefault="00597CDD" w:rsidP="00A52C5B">
            <w:pPr>
              <w:ind w:hanging="60"/>
              <w:jc w:val="center"/>
            </w:pPr>
            <w:r w:rsidRPr="003D46C3">
              <w:t>Темп роста</w:t>
            </w:r>
            <w:r w:rsidR="001209BE" w:rsidRPr="003D46C3">
              <w:t>, %</w:t>
            </w:r>
          </w:p>
        </w:tc>
      </w:tr>
      <w:tr w:rsidR="00A52C5B" w:rsidRPr="003D46C3" w14:paraId="441F3CE1" w14:textId="77777777" w:rsidTr="00597CDD">
        <w:tc>
          <w:tcPr>
            <w:tcW w:w="2267" w:type="dxa"/>
            <w:tcBorders>
              <w:top w:val="nil"/>
              <w:left w:val="single" w:sz="4" w:space="0" w:color="000000"/>
              <w:bottom w:val="single" w:sz="4" w:space="0" w:color="000000"/>
              <w:right w:val="nil"/>
            </w:tcBorders>
            <w:hideMark/>
          </w:tcPr>
          <w:p w14:paraId="2C9F5FA0" w14:textId="58E4CC08" w:rsidR="00597CDD" w:rsidRPr="003D46C3" w:rsidRDefault="00597CDD" w:rsidP="00A52C5B">
            <w:pPr>
              <w:ind w:hanging="60"/>
              <w:jc w:val="center"/>
            </w:pPr>
            <w:r w:rsidRPr="003D46C3">
              <w:t>59 чел.</w:t>
            </w:r>
          </w:p>
        </w:tc>
        <w:tc>
          <w:tcPr>
            <w:tcW w:w="2269" w:type="dxa"/>
            <w:tcBorders>
              <w:top w:val="nil"/>
              <w:left w:val="single" w:sz="4" w:space="0" w:color="000000"/>
              <w:bottom w:val="single" w:sz="4" w:space="0" w:color="000000"/>
              <w:right w:val="nil"/>
            </w:tcBorders>
            <w:hideMark/>
          </w:tcPr>
          <w:p w14:paraId="7924394A" w14:textId="5C742140" w:rsidR="00597CDD" w:rsidRPr="003D46C3" w:rsidRDefault="00597CDD" w:rsidP="00A52C5B">
            <w:pPr>
              <w:ind w:hanging="60"/>
              <w:jc w:val="center"/>
            </w:pPr>
            <w:r w:rsidRPr="003D46C3">
              <w:t>51 чел.</w:t>
            </w:r>
          </w:p>
        </w:tc>
        <w:tc>
          <w:tcPr>
            <w:tcW w:w="2268" w:type="dxa"/>
            <w:tcBorders>
              <w:top w:val="nil"/>
              <w:left w:val="single" w:sz="4" w:space="0" w:color="000000"/>
              <w:bottom w:val="single" w:sz="4" w:space="0" w:color="000000"/>
              <w:right w:val="nil"/>
            </w:tcBorders>
            <w:hideMark/>
          </w:tcPr>
          <w:p w14:paraId="7DB6C69D" w14:textId="6E2C85FD" w:rsidR="00597CDD" w:rsidRPr="003D46C3" w:rsidRDefault="00597CDD" w:rsidP="00A52C5B">
            <w:pPr>
              <w:ind w:hanging="60"/>
              <w:jc w:val="center"/>
            </w:pPr>
            <w:r w:rsidRPr="003D46C3">
              <w:t>60 чел.</w:t>
            </w:r>
          </w:p>
        </w:tc>
        <w:tc>
          <w:tcPr>
            <w:tcW w:w="1414" w:type="dxa"/>
            <w:tcBorders>
              <w:top w:val="nil"/>
              <w:left w:val="single" w:sz="4" w:space="0" w:color="000000"/>
              <w:bottom w:val="single" w:sz="4" w:space="0" w:color="000000"/>
              <w:right w:val="nil"/>
            </w:tcBorders>
            <w:hideMark/>
          </w:tcPr>
          <w:p w14:paraId="67EE6341" w14:textId="77777777" w:rsidR="00597CDD" w:rsidRPr="003D46C3" w:rsidRDefault="00597CDD" w:rsidP="00A52C5B">
            <w:pPr>
              <w:ind w:hanging="60"/>
              <w:jc w:val="center"/>
            </w:pPr>
            <w:r w:rsidRPr="003D46C3">
              <w:t>98</w:t>
            </w:r>
          </w:p>
        </w:tc>
        <w:tc>
          <w:tcPr>
            <w:tcW w:w="1562" w:type="dxa"/>
            <w:tcBorders>
              <w:top w:val="nil"/>
              <w:left w:val="single" w:sz="4" w:space="0" w:color="000000"/>
              <w:bottom w:val="single" w:sz="4" w:space="0" w:color="000000"/>
              <w:right w:val="single" w:sz="4" w:space="0" w:color="000000"/>
            </w:tcBorders>
            <w:hideMark/>
          </w:tcPr>
          <w:p w14:paraId="3F6295F2" w14:textId="77777777" w:rsidR="00597CDD" w:rsidRPr="003D46C3" w:rsidRDefault="00597CDD" w:rsidP="00A52C5B">
            <w:pPr>
              <w:ind w:hanging="60"/>
              <w:jc w:val="center"/>
            </w:pPr>
            <w:r w:rsidRPr="003D46C3">
              <w:t>116</w:t>
            </w:r>
          </w:p>
        </w:tc>
      </w:tr>
    </w:tbl>
    <w:p w14:paraId="23E4EB22" w14:textId="77777777" w:rsidR="00A52C5B" w:rsidRPr="003D46C3" w:rsidRDefault="00A52C5B" w:rsidP="00597CDD">
      <w:pPr>
        <w:ind w:firstLine="709"/>
      </w:pPr>
    </w:p>
    <w:p w14:paraId="7D6F6704" w14:textId="3D1D30C6" w:rsidR="00597CDD" w:rsidRPr="003D46C3" w:rsidRDefault="00597CDD" w:rsidP="00597CDD">
      <w:pPr>
        <w:ind w:firstLine="709"/>
      </w:pPr>
      <w:r w:rsidRPr="003D46C3">
        <w:t>- в трудной жизненной ситуации:</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269"/>
        <w:gridCol w:w="2268"/>
        <w:gridCol w:w="1414"/>
        <w:gridCol w:w="1562"/>
      </w:tblGrid>
      <w:tr w:rsidR="003D46C3" w:rsidRPr="003D46C3" w14:paraId="09D8DF1C" w14:textId="77777777" w:rsidTr="00597CDD">
        <w:tc>
          <w:tcPr>
            <w:tcW w:w="2267" w:type="dxa"/>
            <w:tcBorders>
              <w:top w:val="single" w:sz="4" w:space="0" w:color="000000"/>
              <w:left w:val="single" w:sz="4" w:space="0" w:color="000000"/>
              <w:bottom w:val="single" w:sz="4" w:space="0" w:color="000000"/>
              <w:right w:val="nil"/>
            </w:tcBorders>
            <w:hideMark/>
          </w:tcPr>
          <w:p w14:paraId="35CFF825" w14:textId="5E5C756F" w:rsidR="00597CDD" w:rsidRPr="003D46C3" w:rsidRDefault="00597CDD" w:rsidP="00A52C5B">
            <w:pPr>
              <w:jc w:val="center"/>
            </w:pPr>
            <w:r w:rsidRPr="003D46C3">
              <w:t>за 9 месяцев 2024 г.</w:t>
            </w:r>
          </w:p>
        </w:tc>
        <w:tc>
          <w:tcPr>
            <w:tcW w:w="2269" w:type="dxa"/>
            <w:tcBorders>
              <w:top w:val="single" w:sz="4" w:space="0" w:color="000000"/>
              <w:left w:val="single" w:sz="4" w:space="0" w:color="000000"/>
              <w:bottom w:val="single" w:sz="4" w:space="0" w:color="000000"/>
              <w:right w:val="nil"/>
            </w:tcBorders>
            <w:hideMark/>
          </w:tcPr>
          <w:p w14:paraId="066F684E" w14:textId="77777777" w:rsidR="00597CDD" w:rsidRPr="003D46C3" w:rsidRDefault="00597CDD" w:rsidP="00A52C5B">
            <w:pPr>
              <w:jc w:val="center"/>
            </w:pPr>
            <w:r w:rsidRPr="003D46C3">
              <w:t>за 9 месяцев 2023 г.</w:t>
            </w:r>
          </w:p>
        </w:tc>
        <w:tc>
          <w:tcPr>
            <w:tcW w:w="2268" w:type="dxa"/>
            <w:tcBorders>
              <w:top w:val="single" w:sz="4" w:space="0" w:color="000000"/>
              <w:left w:val="single" w:sz="4" w:space="0" w:color="000000"/>
              <w:bottom w:val="single" w:sz="4" w:space="0" w:color="000000"/>
              <w:right w:val="nil"/>
            </w:tcBorders>
            <w:hideMark/>
          </w:tcPr>
          <w:p w14:paraId="7B012909" w14:textId="77777777" w:rsidR="00597CDD" w:rsidRPr="003D46C3" w:rsidRDefault="00597CDD" w:rsidP="00A52C5B">
            <w:pPr>
              <w:jc w:val="center"/>
            </w:pPr>
            <w:r w:rsidRPr="003D46C3">
              <w:t>Прогноз на 2024 год</w:t>
            </w:r>
          </w:p>
        </w:tc>
        <w:tc>
          <w:tcPr>
            <w:tcW w:w="1414" w:type="dxa"/>
            <w:tcBorders>
              <w:top w:val="single" w:sz="4" w:space="0" w:color="000000"/>
              <w:left w:val="single" w:sz="4" w:space="0" w:color="000000"/>
              <w:bottom w:val="single" w:sz="4" w:space="0" w:color="000000"/>
              <w:right w:val="nil"/>
            </w:tcBorders>
            <w:hideMark/>
          </w:tcPr>
          <w:p w14:paraId="76904104" w14:textId="77777777" w:rsidR="00597CDD" w:rsidRPr="003D46C3" w:rsidRDefault="00597CDD" w:rsidP="00A52C5B">
            <w:pPr>
              <w:jc w:val="center"/>
            </w:pPr>
            <w:r w:rsidRPr="003D46C3">
              <w:t>% выполнения к плану</w:t>
            </w:r>
          </w:p>
        </w:tc>
        <w:tc>
          <w:tcPr>
            <w:tcW w:w="1562" w:type="dxa"/>
            <w:tcBorders>
              <w:top w:val="single" w:sz="4" w:space="0" w:color="000000"/>
              <w:left w:val="single" w:sz="4" w:space="0" w:color="000000"/>
              <w:bottom w:val="single" w:sz="4" w:space="0" w:color="000000"/>
              <w:right w:val="single" w:sz="4" w:space="0" w:color="000000"/>
            </w:tcBorders>
            <w:hideMark/>
          </w:tcPr>
          <w:p w14:paraId="171B354F" w14:textId="5CF42319" w:rsidR="00597CDD" w:rsidRPr="003D46C3" w:rsidRDefault="00597CDD" w:rsidP="00A52C5B">
            <w:pPr>
              <w:jc w:val="center"/>
            </w:pPr>
            <w:r w:rsidRPr="003D46C3">
              <w:t>Темп роста</w:t>
            </w:r>
            <w:r w:rsidR="001209BE" w:rsidRPr="003D46C3">
              <w:t>, %</w:t>
            </w:r>
          </w:p>
        </w:tc>
      </w:tr>
      <w:tr w:rsidR="00A52C5B" w:rsidRPr="003D46C3" w14:paraId="150418BB" w14:textId="77777777" w:rsidTr="00597CDD">
        <w:tc>
          <w:tcPr>
            <w:tcW w:w="2267" w:type="dxa"/>
            <w:tcBorders>
              <w:top w:val="nil"/>
              <w:left w:val="single" w:sz="4" w:space="0" w:color="000000"/>
              <w:bottom w:val="single" w:sz="4" w:space="0" w:color="000000"/>
              <w:right w:val="nil"/>
            </w:tcBorders>
            <w:hideMark/>
          </w:tcPr>
          <w:p w14:paraId="5FF3EC9E" w14:textId="1C11FDEA" w:rsidR="00597CDD" w:rsidRPr="003D46C3" w:rsidRDefault="00597CDD" w:rsidP="00A52C5B">
            <w:pPr>
              <w:jc w:val="center"/>
            </w:pPr>
            <w:r w:rsidRPr="003D46C3">
              <w:t>7 чел.</w:t>
            </w:r>
          </w:p>
        </w:tc>
        <w:tc>
          <w:tcPr>
            <w:tcW w:w="2269" w:type="dxa"/>
            <w:tcBorders>
              <w:top w:val="nil"/>
              <w:left w:val="single" w:sz="4" w:space="0" w:color="000000"/>
              <w:bottom w:val="single" w:sz="4" w:space="0" w:color="000000"/>
              <w:right w:val="nil"/>
            </w:tcBorders>
            <w:hideMark/>
          </w:tcPr>
          <w:p w14:paraId="2BC95320" w14:textId="7946C4A2" w:rsidR="00597CDD" w:rsidRPr="003D46C3" w:rsidRDefault="00597CDD" w:rsidP="00A52C5B">
            <w:pPr>
              <w:jc w:val="center"/>
            </w:pPr>
            <w:r w:rsidRPr="003D46C3">
              <w:t>11 чел.</w:t>
            </w:r>
          </w:p>
        </w:tc>
        <w:tc>
          <w:tcPr>
            <w:tcW w:w="2268" w:type="dxa"/>
            <w:tcBorders>
              <w:top w:val="nil"/>
              <w:left w:val="single" w:sz="4" w:space="0" w:color="000000"/>
              <w:bottom w:val="single" w:sz="4" w:space="0" w:color="000000"/>
              <w:right w:val="nil"/>
            </w:tcBorders>
            <w:hideMark/>
          </w:tcPr>
          <w:p w14:paraId="6586B16A" w14:textId="2AF277C2" w:rsidR="00597CDD" w:rsidRPr="003D46C3" w:rsidRDefault="00597CDD" w:rsidP="00A52C5B">
            <w:pPr>
              <w:jc w:val="center"/>
            </w:pPr>
            <w:r w:rsidRPr="003D46C3">
              <w:t>10 чел.</w:t>
            </w:r>
          </w:p>
        </w:tc>
        <w:tc>
          <w:tcPr>
            <w:tcW w:w="1414" w:type="dxa"/>
            <w:tcBorders>
              <w:top w:val="nil"/>
              <w:left w:val="single" w:sz="4" w:space="0" w:color="000000"/>
              <w:bottom w:val="single" w:sz="4" w:space="0" w:color="000000"/>
              <w:right w:val="nil"/>
            </w:tcBorders>
            <w:hideMark/>
          </w:tcPr>
          <w:p w14:paraId="7B511196" w14:textId="77777777" w:rsidR="00597CDD" w:rsidRPr="003D46C3" w:rsidRDefault="00597CDD" w:rsidP="00A52C5B">
            <w:pPr>
              <w:jc w:val="center"/>
            </w:pPr>
            <w:r w:rsidRPr="003D46C3">
              <w:t>70</w:t>
            </w:r>
          </w:p>
        </w:tc>
        <w:tc>
          <w:tcPr>
            <w:tcW w:w="1562" w:type="dxa"/>
            <w:tcBorders>
              <w:top w:val="nil"/>
              <w:left w:val="single" w:sz="4" w:space="0" w:color="000000"/>
              <w:bottom w:val="single" w:sz="4" w:space="0" w:color="000000"/>
              <w:right w:val="single" w:sz="4" w:space="0" w:color="000000"/>
            </w:tcBorders>
            <w:hideMark/>
          </w:tcPr>
          <w:p w14:paraId="701C9EC7" w14:textId="77777777" w:rsidR="00597CDD" w:rsidRPr="003D46C3" w:rsidRDefault="00597CDD" w:rsidP="00A52C5B">
            <w:pPr>
              <w:jc w:val="center"/>
            </w:pPr>
            <w:r w:rsidRPr="003D46C3">
              <w:t>64</w:t>
            </w:r>
          </w:p>
        </w:tc>
      </w:tr>
    </w:tbl>
    <w:p w14:paraId="346B2D8C" w14:textId="77777777" w:rsidR="00A52C5B" w:rsidRPr="003D46C3" w:rsidRDefault="00A52C5B" w:rsidP="00597CDD">
      <w:pPr>
        <w:ind w:firstLine="709"/>
      </w:pPr>
    </w:p>
    <w:p w14:paraId="593568B7" w14:textId="6F086B15" w:rsidR="00597CDD" w:rsidRPr="003D46C3" w:rsidRDefault="00597CDD" w:rsidP="00597CDD">
      <w:pPr>
        <w:ind w:firstLine="709"/>
      </w:pPr>
      <w:r w:rsidRPr="003D46C3">
        <w:t xml:space="preserve">10) В целях реализации Закона Удмуртской Республики от 6 июля 2015 года № 41-РЗ «О мерах социальной поддержки отдельных категорий граждан» и постановления Правительства Удмуртской Республики от 16.11.2015 № 513 «О порядке и условиях предоставления мер социальной поддержки в соответствии с Законом Удмуртской Республики от 6 июля 2015 года № 41-РЗ «О мерах социальной поддержки отдельных категорий граждан» за 9 месяцев 2024 года в филиале </w:t>
      </w:r>
      <w:r w:rsidR="001209BE" w:rsidRPr="003D46C3">
        <w:t xml:space="preserve">на учете </w:t>
      </w:r>
      <w:r w:rsidRPr="003D46C3">
        <w:t>состоял</w:t>
      </w:r>
      <w:r w:rsidR="001209BE" w:rsidRPr="003D46C3">
        <w:t>и</w:t>
      </w:r>
      <w:r w:rsidRPr="003D46C3">
        <w:t xml:space="preserve"> граждан</w:t>
      </w:r>
      <w:r w:rsidR="001209BE" w:rsidRPr="003D46C3">
        <w:t>е</w:t>
      </w:r>
      <w:r w:rsidRPr="003D46C3">
        <w:t xml:space="preserve"> данной категории, которые имели право на получение мер социальной поддержки:  </w:t>
      </w:r>
      <w:r w:rsidR="00A52C5B" w:rsidRPr="003D46C3">
        <w:t xml:space="preserve"> </w:t>
      </w:r>
    </w:p>
    <w:p w14:paraId="78C78073" w14:textId="77777777" w:rsidR="00A52C5B" w:rsidRPr="003D46C3" w:rsidRDefault="00A52C5B" w:rsidP="00597CDD">
      <w:pPr>
        <w:ind w:firstLine="709"/>
      </w:pP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3D46C3" w:rsidRPr="003D46C3" w14:paraId="23A2A9CA" w14:textId="77777777" w:rsidTr="00597CDD">
        <w:tc>
          <w:tcPr>
            <w:tcW w:w="2267" w:type="dxa"/>
            <w:tcBorders>
              <w:top w:val="single" w:sz="4" w:space="0" w:color="000000"/>
              <w:left w:val="single" w:sz="4" w:space="0" w:color="000000"/>
              <w:bottom w:val="single" w:sz="4" w:space="0" w:color="auto"/>
              <w:right w:val="nil"/>
            </w:tcBorders>
            <w:hideMark/>
          </w:tcPr>
          <w:p w14:paraId="70FF29D1" w14:textId="035C7DAE" w:rsidR="00597CDD" w:rsidRPr="003D46C3" w:rsidRDefault="00597CDD" w:rsidP="001209BE">
            <w:pPr>
              <w:ind w:hanging="60"/>
              <w:jc w:val="center"/>
            </w:pPr>
            <w:r w:rsidRPr="003D46C3">
              <w:t>за 9 месяцев 2024 г.</w:t>
            </w:r>
          </w:p>
        </w:tc>
        <w:tc>
          <w:tcPr>
            <w:tcW w:w="2126" w:type="dxa"/>
            <w:tcBorders>
              <w:top w:val="single" w:sz="4" w:space="0" w:color="000000"/>
              <w:left w:val="single" w:sz="4" w:space="0" w:color="000000"/>
              <w:bottom w:val="single" w:sz="4" w:space="0" w:color="auto"/>
              <w:right w:val="nil"/>
            </w:tcBorders>
            <w:hideMark/>
          </w:tcPr>
          <w:p w14:paraId="07F42201" w14:textId="77777777" w:rsidR="00597CDD" w:rsidRPr="003D46C3" w:rsidRDefault="00597CDD" w:rsidP="001209BE">
            <w:pPr>
              <w:ind w:hanging="60"/>
              <w:jc w:val="center"/>
            </w:pPr>
            <w:r w:rsidRPr="003D46C3">
              <w:t>за 9 месяцев 2023 г.</w:t>
            </w:r>
          </w:p>
        </w:tc>
        <w:tc>
          <w:tcPr>
            <w:tcW w:w="2125" w:type="dxa"/>
            <w:tcBorders>
              <w:top w:val="single" w:sz="4" w:space="0" w:color="000000"/>
              <w:left w:val="single" w:sz="4" w:space="0" w:color="000000"/>
              <w:bottom w:val="single" w:sz="4" w:space="0" w:color="auto"/>
              <w:right w:val="nil"/>
            </w:tcBorders>
            <w:hideMark/>
          </w:tcPr>
          <w:p w14:paraId="3BC92335" w14:textId="77777777" w:rsidR="00597CDD" w:rsidRPr="003D46C3" w:rsidRDefault="00597CDD" w:rsidP="001209BE">
            <w:pPr>
              <w:ind w:hanging="60"/>
              <w:jc w:val="center"/>
            </w:pPr>
            <w:r w:rsidRPr="003D46C3">
              <w:t>Прогноз на 2024 год</w:t>
            </w:r>
          </w:p>
        </w:tc>
        <w:tc>
          <w:tcPr>
            <w:tcW w:w="1700" w:type="dxa"/>
            <w:tcBorders>
              <w:top w:val="single" w:sz="4" w:space="0" w:color="000000"/>
              <w:left w:val="single" w:sz="4" w:space="0" w:color="000000"/>
              <w:bottom w:val="single" w:sz="4" w:space="0" w:color="auto"/>
              <w:right w:val="nil"/>
            </w:tcBorders>
            <w:hideMark/>
          </w:tcPr>
          <w:p w14:paraId="2E586D7D" w14:textId="77777777" w:rsidR="00597CDD" w:rsidRPr="003D46C3" w:rsidRDefault="00597CDD" w:rsidP="001209BE">
            <w:pPr>
              <w:ind w:hanging="60"/>
              <w:jc w:val="center"/>
            </w:pPr>
            <w:r w:rsidRPr="003D46C3">
              <w:t>% выполнения к плану</w:t>
            </w:r>
          </w:p>
        </w:tc>
        <w:tc>
          <w:tcPr>
            <w:tcW w:w="1562" w:type="dxa"/>
            <w:tcBorders>
              <w:top w:val="single" w:sz="4" w:space="0" w:color="000000"/>
              <w:left w:val="single" w:sz="4" w:space="0" w:color="000000"/>
              <w:bottom w:val="single" w:sz="4" w:space="0" w:color="auto"/>
              <w:right w:val="single" w:sz="4" w:space="0" w:color="000000"/>
            </w:tcBorders>
            <w:hideMark/>
          </w:tcPr>
          <w:p w14:paraId="116D27F5" w14:textId="5C601EE9" w:rsidR="00597CDD" w:rsidRPr="003D46C3" w:rsidRDefault="00597CDD" w:rsidP="001209BE">
            <w:pPr>
              <w:ind w:hanging="60"/>
              <w:jc w:val="center"/>
            </w:pPr>
            <w:r w:rsidRPr="003D46C3">
              <w:t>Темп роста</w:t>
            </w:r>
            <w:r w:rsidR="001209BE" w:rsidRPr="003D46C3">
              <w:t>, %</w:t>
            </w:r>
          </w:p>
        </w:tc>
      </w:tr>
      <w:tr w:rsidR="003D46C3" w:rsidRPr="003D46C3" w14:paraId="3B784568" w14:textId="77777777" w:rsidTr="00597CDD">
        <w:tc>
          <w:tcPr>
            <w:tcW w:w="2267" w:type="dxa"/>
            <w:tcBorders>
              <w:top w:val="single" w:sz="4" w:space="0" w:color="auto"/>
              <w:left w:val="single" w:sz="4" w:space="0" w:color="000000"/>
              <w:bottom w:val="single" w:sz="4" w:space="0" w:color="000000"/>
              <w:right w:val="nil"/>
            </w:tcBorders>
            <w:hideMark/>
          </w:tcPr>
          <w:p w14:paraId="32585E4F" w14:textId="0E4E2B6B" w:rsidR="00597CDD" w:rsidRPr="003D46C3" w:rsidRDefault="00597CDD" w:rsidP="001209BE">
            <w:pPr>
              <w:ind w:hanging="60"/>
              <w:jc w:val="center"/>
            </w:pPr>
            <w:r w:rsidRPr="003D46C3">
              <w:t>47 чел.</w:t>
            </w:r>
          </w:p>
        </w:tc>
        <w:tc>
          <w:tcPr>
            <w:tcW w:w="2126" w:type="dxa"/>
            <w:tcBorders>
              <w:top w:val="single" w:sz="4" w:space="0" w:color="auto"/>
              <w:left w:val="single" w:sz="4" w:space="0" w:color="000000"/>
              <w:bottom w:val="single" w:sz="4" w:space="0" w:color="000000"/>
              <w:right w:val="nil"/>
            </w:tcBorders>
            <w:hideMark/>
          </w:tcPr>
          <w:p w14:paraId="0326D1D2" w14:textId="67E46BFB" w:rsidR="00597CDD" w:rsidRPr="003D46C3" w:rsidRDefault="00597CDD" w:rsidP="001209BE">
            <w:pPr>
              <w:ind w:hanging="60"/>
              <w:jc w:val="center"/>
            </w:pPr>
            <w:r w:rsidRPr="003D46C3">
              <w:t>49 чел.</w:t>
            </w:r>
          </w:p>
        </w:tc>
        <w:tc>
          <w:tcPr>
            <w:tcW w:w="2125" w:type="dxa"/>
            <w:tcBorders>
              <w:top w:val="single" w:sz="4" w:space="0" w:color="auto"/>
              <w:left w:val="single" w:sz="4" w:space="0" w:color="000000"/>
              <w:bottom w:val="single" w:sz="4" w:space="0" w:color="000000"/>
              <w:right w:val="nil"/>
            </w:tcBorders>
            <w:hideMark/>
          </w:tcPr>
          <w:p w14:paraId="034C25F5" w14:textId="410F5A4B" w:rsidR="00597CDD" w:rsidRPr="003D46C3" w:rsidRDefault="00597CDD" w:rsidP="001209BE">
            <w:pPr>
              <w:ind w:hanging="60"/>
              <w:jc w:val="center"/>
            </w:pPr>
            <w:r w:rsidRPr="003D46C3">
              <w:t>50 чел.</w:t>
            </w:r>
          </w:p>
        </w:tc>
        <w:tc>
          <w:tcPr>
            <w:tcW w:w="1700" w:type="dxa"/>
            <w:tcBorders>
              <w:top w:val="single" w:sz="4" w:space="0" w:color="auto"/>
              <w:left w:val="single" w:sz="4" w:space="0" w:color="000000"/>
              <w:bottom w:val="single" w:sz="4" w:space="0" w:color="000000"/>
              <w:right w:val="nil"/>
            </w:tcBorders>
            <w:hideMark/>
          </w:tcPr>
          <w:p w14:paraId="1B58D21E" w14:textId="77777777" w:rsidR="00597CDD" w:rsidRPr="003D46C3" w:rsidRDefault="00597CDD" w:rsidP="001209BE">
            <w:pPr>
              <w:ind w:hanging="60"/>
              <w:jc w:val="center"/>
            </w:pPr>
            <w:r w:rsidRPr="003D46C3">
              <w:t>94</w:t>
            </w:r>
          </w:p>
        </w:tc>
        <w:tc>
          <w:tcPr>
            <w:tcW w:w="1562" w:type="dxa"/>
            <w:tcBorders>
              <w:top w:val="single" w:sz="4" w:space="0" w:color="auto"/>
              <w:left w:val="single" w:sz="4" w:space="0" w:color="000000"/>
              <w:bottom w:val="single" w:sz="4" w:space="0" w:color="000000"/>
              <w:right w:val="single" w:sz="4" w:space="0" w:color="000000"/>
            </w:tcBorders>
            <w:hideMark/>
          </w:tcPr>
          <w:p w14:paraId="39819685" w14:textId="77777777" w:rsidR="00597CDD" w:rsidRPr="003D46C3" w:rsidRDefault="00597CDD" w:rsidP="001209BE">
            <w:pPr>
              <w:ind w:hanging="60"/>
              <w:jc w:val="center"/>
            </w:pPr>
            <w:r w:rsidRPr="003D46C3">
              <w:t>96</w:t>
            </w:r>
          </w:p>
        </w:tc>
      </w:tr>
      <w:tr w:rsidR="003D46C3" w:rsidRPr="003D46C3" w14:paraId="378AE09C" w14:textId="77777777" w:rsidTr="00597CDD">
        <w:tc>
          <w:tcPr>
            <w:tcW w:w="2267" w:type="dxa"/>
            <w:tcBorders>
              <w:top w:val="nil"/>
              <w:left w:val="single" w:sz="4" w:space="0" w:color="000000"/>
              <w:bottom w:val="single" w:sz="4" w:space="0" w:color="000000"/>
              <w:right w:val="nil"/>
            </w:tcBorders>
            <w:hideMark/>
          </w:tcPr>
          <w:p w14:paraId="100B7F80" w14:textId="0507CE7C" w:rsidR="00597CDD" w:rsidRPr="003D46C3" w:rsidRDefault="00597CDD" w:rsidP="001209BE">
            <w:pPr>
              <w:ind w:hanging="60"/>
              <w:jc w:val="center"/>
            </w:pPr>
            <w:r w:rsidRPr="003D46C3">
              <w:t>158,40 тыс. руб.</w:t>
            </w:r>
          </w:p>
        </w:tc>
        <w:tc>
          <w:tcPr>
            <w:tcW w:w="2126" w:type="dxa"/>
            <w:tcBorders>
              <w:top w:val="nil"/>
              <w:left w:val="single" w:sz="4" w:space="0" w:color="000000"/>
              <w:bottom w:val="single" w:sz="4" w:space="0" w:color="000000"/>
              <w:right w:val="nil"/>
            </w:tcBorders>
            <w:hideMark/>
          </w:tcPr>
          <w:p w14:paraId="24270760" w14:textId="1789195B" w:rsidR="00597CDD" w:rsidRPr="003D46C3" w:rsidRDefault="00597CDD" w:rsidP="001209BE">
            <w:pPr>
              <w:ind w:hanging="60"/>
              <w:jc w:val="center"/>
            </w:pPr>
            <w:r w:rsidRPr="003D46C3">
              <w:t>169,8 тыс. руб.</w:t>
            </w:r>
          </w:p>
        </w:tc>
        <w:tc>
          <w:tcPr>
            <w:tcW w:w="2125" w:type="dxa"/>
            <w:tcBorders>
              <w:top w:val="nil"/>
              <w:left w:val="single" w:sz="4" w:space="0" w:color="000000"/>
              <w:bottom w:val="single" w:sz="4" w:space="0" w:color="000000"/>
              <w:right w:val="nil"/>
            </w:tcBorders>
            <w:hideMark/>
          </w:tcPr>
          <w:p w14:paraId="0852B85C" w14:textId="019E7547" w:rsidR="00597CDD" w:rsidRPr="003D46C3" w:rsidRDefault="00597CDD" w:rsidP="001209BE">
            <w:pPr>
              <w:ind w:hanging="60"/>
              <w:jc w:val="center"/>
            </w:pPr>
            <w:r w:rsidRPr="003D46C3">
              <w:t>300,0 тыс.руб.</w:t>
            </w:r>
          </w:p>
        </w:tc>
        <w:tc>
          <w:tcPr>
            <w:tcW w:w="1700" w:type="dxa"/>
            <w:tcBorders>
              <w:top w:val="nil"/>
              <w:left w:val="single" w:sz="4" w:space="0" w:color="000000"/>
              <w:bottom w:val="single" w:sz="4" w:space="0" w:color="000000"/>
              <w:right w:val="nil"/>
            </w:tcBorders>
            <w:hideMark/>
          </w:tcPr>
          <w:p w14:paraId="687743A9" w14:textId="77777777" w:rsidR="00597CDD" w:rsidRPr="003D46C3" w:rsidRDefault="00597CDD" w:rsidP="001209BE">
            <w:pPr>
              <w:ind w:hanging="60"/>
              <w:jc w:val="center"/>
            </w:pPr>
            <w:r w:rsidRPr="003D46C3">
              <w:t>53</w:t>
            </w:r>
          </w:p>
        </w:tc>
        <w:tc>
          <w:tcPr>
            <w:tcW w:w="1562" w:type="dxa"/>
            <w:tcBorders>
              <w:top w:val="nil"/>
              <w:left w:val="single" w:sz="4" w:space="0" w:color="000000"/>
              <w:bottom w:val="single" w:sz="4" w:space="0" w:color="000000"/>
              <w:right w:val="single" w:sz="4" w:space="0" w:color="000000"/>
            </w:tcBorders>
            <w:hideMark/>
          </w:tcPr>
          <w:p w14:paraId="426BAAF9" w14:textId="77777777" w:rsidR="00597CDD" w:rsidRPr="003D46C3" w:rsidRDefault="00597CDD" w:rsidP="001209BE">
            <w:pPr>
              <w:ind w:hanging="60"/>
              <w:jc w:val="center"/>
            </w:pPr>
            <w:r w:rsidRPr="003D46C3">
              <w:t>93</w:t>
            </w:r>
          </w:p>
        </w:tc>
      </w:tr>
    </w:tbl>
    <w:p w14:paraId="65D78574" w14:textId="77777777" w:rsidR="00597CDD" w:rsidRPr="003D46C3" w:rsidRDefault="00597CDD" w:rsidP="00597CDD">
      <w:pPr>
        <w:ind w:firstLine="709"/>
        <w:rPr>
          <w:bCs/>
        </w:rPr>
      </w:pPr>
      <w:r w:rsidRPr="003D46C3">
        <w:rPr>
          <w:bCs/>
        </w:rPr>
        <w:t>Уменьшение по данным показателям связано с переездом в другой регион и в связи со смертью граждан данной категории.</w:t>
      </w:r>
    </w:p>
    <w:p w14:paraId="74FDC862" w14:textId="77777777" w:rsidR="001209BE" w:rsidRPr="003D46C3" w:rsidRDefault="001209BE" w:rsidP="00597CDD">
      <w:pPr>
        <w:ind w:firstLine="709"/>
        <w:rPr>
          <w:bCs/>
        </w:rPr>
      </w:pPr>
    </w:p>
    <w:p w14:paraId="1827A99B" w14:textId="6E8EBD37" w:rsidR="00597CDD" w:rsidRPr="003D46C3" w:rsidRDefault="00597CDD" w:rsidP="00597CDD">
      <w:pPr>
        <w:ind w:firstLine="709"/>
        <w:rPr>
          <w:bCs/>
        </w:rPr>
      </w:pPr>
      <w:r w:rsidRPr="003D46C3">
        <w:rPr>
          <w:bCs/>
        </w:rPr>
        <w:t>11) В соответствии с Указом Президента УР от 10.02.2006 № 14 «Об организации чествования супружеских пар, отмечающих 50-летие совместной жизни - «золотых юбиляров», а также супружеских пар, отмечающих 55-, 60-, 70- и 75-летие совместной жизни»</w:t>
      </w:r>
      <w:r w:rsidRPr="003D46C3">
        <w:rPr>
          <w:b/>
          <w:bCs/>
        </w:rPr>
        <w:t xml:space="preserve"> </w:t>
      </w:r>
      <w:r w:rsidRPr="003D46C3">
        <w:t>оказана единовременная выплата в размере 3000 рублей</w:t>
      </w:r>
    </w:p>
    <w:tbl>
      <w:tblPr>
        <w:tblW w:w="9750" w:type="dxa"/>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4A0" w:firstRow="1" w:lastRow="0" w:firstColumn="1" w:lastColumn="0" w:noHBand="0" w:noVBand="1"/>
      </w:tblPr>
      <w:tblGrid>
        <w:gridCol w:w="2267"/>
        <w:gridCol w:w="2127"/>
        <w:gridCol w:w="2126"/>
        <w:gridCol w:w="1701"/>
        <w:gridCol w:w="1529"/>
      </w:tblGrid>
      <w:tr w:rsidR="003D46C3" w:rsidRPr="003D46C3" w14:paraId="159977C3" w14:textId="77777777" w:rsidTr="00597CDD">
        <w:tc>
          <w:tcPr>
            <w:tcW w:w="2267" w:type="dxa"/>
            <w:tcBorders>
              <w:top w:val="single" w:sz="4" w:space="0" w:color="000000"/>
              <w:left w:val="single" w:sz="4" w:space="0" w:color="000000"/>
              <w:bottom w:val="single" w:sz="4" w:space="0" w:color="000000"/>
              <w:right w:val="single" w:sz="4" w:space="0" w:color="000000"/>
            </w:tcBorders>
            <w:hideMark/>
          </w:tcPr>
          <w:p w14:paraId="44A25974" w14:textId="50E5A7B7" w:rsidR="00597CDD" w:rsidRPr="003D46C3" w:rsidRDefault="00597CDD" w:rsidP="001209BE">
            <w:pPr>
              <w:jc w:val="center"/>
            </w:pPr>
            <w:r w:rsidRPr="003D46C3">
              <w:t>за 9 месяцев 2024 г.</w:t>
            </w:r>
          </w:p>
        </w:tc>
        <w:tc>
          <w:tcPr>
            <w:tcW w:w="2127" w:type="dxa"/>
            <w:tcBorders>
              <w:top w:val="single" w:sz="4" w:space="0" w:color="000000"/>
              <w:left w:val="single" w:sz="4" w:space="0" w:color="000000"/>
              <w:bottom w:val="single" w:sz="4" w:space="0" w:color="000000"/>
              <w:right w:val="single" w:sz="4" w:space="0" w:color="000000"/>
            </w:tcBorders>
            <w:hideMark/>
          </w:tcPr>
          <w:p w14:paraId="234E8F2F" w14:textId="77777777" w:rsidR="00597CDD" w:rsidRPr="003D46C3" w:rsidRDefault="00597CDD" w:rsidP="001209BE">
            <w:pPr>
              <w:jc w:val="center"/>
            </w:pPr>
            <w:r w:rsidRPr="003D46C3">
              <w:t>за 9 месяцев 2023 г.</w:t>
            </w:r>
          </w:p>
        </w:tc>
        <w:tc>
          <w:tcPr>
            <w:tcW w:w="2126" w:type="dxa"/>
            <w:tcBorders>
              <w:top w:val="single" w:sz="4" w:space="0" w:color="000000"/>
              <w:left w:val="single" w:sz="4" w:space="0" w:color="000000"/>
              <w:bottom w:val="single" w:sz="4" w:space="0" w:color="000000"/>
              <w:right w:val="single" w:sz="4" w:space="0" w:color="000000"/>
            </w:tcBorders>
            <w:hideMark/>
          </w:tcPr>
          <w:p w14:paraId="17D7C1F6" w14:textId="77777777" w:rsidR="00597CDD" w:rsidRPr="003D46C3" w:rsidRDefault="00597CDD" w:rsidP="001209BE">
            <w:pPr>
              <w:jc w:val="center"/>
            </w:pPr>
            <w:r w:rsidRPr="003D46C3">
              <w:t>Прогноз на 2024 год</w:t>
            </w:r>
          </w:p>
        </w:tc>
        <w:tc>
          <w:tcPr>
            <w:tcW w:w="1701" w:type="dxa"/>
            <w:tcBorders>
              <w:top w:val="single" w:sz="4" w:space="0" w:color="000000"/>
              <w:left w:val="single" w:sz="4" w:space="0" w:color="000000"/>
              <w:bottom w:val="single" w:sz="4" w:space="0" w:color="000000"/>
              <w:right w:val="single" w:sz="4" w:space="0" w:color="000000"/>
            </w:tcBorders>
            <w:hideMark/>
          </w:tcPr>
          <w:p w14:paraId="4B38C392" w14:textId="77777777" w:rsidR="00597CDD" w:rsidRPr="003D46C3" w:rsidRDefault="00597CDD" w:rsidP="001209BE">
            <w:pPr>
              <w:jc w:val="center"/>
            </w:pPr>
            <w:r w:rsidRPr="003D46C3">
              <w:t>% выполнения к плану</w:t>
            </w:r>
          </w:p>
        </w:tc>
        <w:tc>
          <w:tcPr>
            <w:tcW w:w="1529" w:type="dxa"/>
            <w:tcBorders>
              <w:top w:val="single" w:sz="4" w:space="0" w:color="000000"/>
              <w:left w:val="single" w:sz="4" w:space="0" w:color="000000"/>
              <w:bottom w:val="single" w:sz="4" w:space="0" w:color="000000"/>
              <w:right w:val="single" w:sz="4" w:space="0" w:color="000000"/>
            </w:tcBorders>
            <w:hideMark/>
          </w:tcPr>
          <w:p w14:paraId="5BB3A3A2" w14:textId="58E46A96" w:rsidR="00597CDD" w:rsidRPr="003D46C3" w:rsidRDefault="00597CDD" w:rsidP="001209BE">
            <w:pPr>
              <w:jc w:val="center"/>
            </w:pPr>
            <w:r w:rsidRPr="003D46C3">
              <w:t>Темп роста</w:t>
            </w:r>
            <w:r w:rsidR="001209BE" w:rsidRPr="003D46C3">
              <w:t>, %</w:t>
            </w:r>
          </w:p>
        </w:tc>
      </w:tr>
      <w:tr w:rsidR="003D46C3" w:rsidRPr="003D46C3" w14:paraId="40B2AACA" w14:textId="77777777" w:rsidTr="00597CDD">
        <w:tc>
          <w:tcPr>
            <w:tcW w:w="2267" w:type="dxa"/>
            <w:tcBorders>
              <w:top w:val="single" w:sz="4" w:space="0" w:color="000000"/>
              <w:left w:val="single" w:sz="4" w:space="0" w:color="000000"/>
              <w:bottom w:val="single" w:sz="4" w:space="0" w:color="000000"/>
              <w:right w:val="single" w:sz="4" w:space="0" w:color="000000"/>
            </w:tcBorders>
            <w:hideMark/>
          </w:tcPr>
          <w:p w14:paraId="3B943B9F" w14:textId="1C692C16" w:rsidR="00597CDD" w:rsidRPr="003D46C3" w:rsidRDefault="00597CDD" w:rsidP="001209BE">
            <w:pPr>
              <w:jc w:val="center"/>
            </w:pPr>
            <w:r w:rsidRPr="003D46C3">
              <w:t>32 пар</w:t>
            </w:r>
          </w:p>
        </w:tc>
        <w:tc>
          <w:tcPr>
            <w:tcW w:w="2127" w:type="dxa"/>
            <w:tcBorders>
              <w:top w:val="single" w:sz="4" w:space="0" w:color="000000"/>
              <w:left w:val="single" w:sz="4" w:space="0" w:color="000000"/>
              <w:bottom w:val="single" w:sz="4" w:space="0" w:color="000000"/>
              <w:right w:val="single" w:sz="4" w:space="0" w:color="000000"/>
            </w:tcBorders>
            <w:hideMark/>
          </w:tcPr>
          <w:p w14:paraId="40C01D0D" w14:textId="09CCFB52" w:rsidR="00597CDD" w:rsidRPr="003D46C3" w:rsidRDefault="00597CDD" w:rsidP="001209BE">
            <w:pPr>
              <w:jc w:val="center"/>
            </w:pPr>
            <w:r w:rsidRPr="003D46C3">
              <w:t>20 пар</w:t>
            </w:r>
          </w:p>
        </w:tc>
        <w:tc>
          <w:tcPr>
            <w:tcW w:w="2126" w:type="dxa"/>
            <w:tcBorders>
              <w:top w:val="single" w:sz="4" w:space="0" w:color="000000"/>
              <w:left w:val="single" w:sz="4" w:space="0" w:color="000000"/>
              <w:bottom w:val="single" w:sz="4" w:space="0" w:color="000000"/>
              <w:right w:val="single" w:sz="4" w:space="0" w:color="000000"/>
            </w:tcBorders>
            <w:hideMark/>
          </w:tcPr>
          <w:p w14:paraId="252750D8" w14:textId="17D23C87" w:rsidR="00597CDD" w:rsidRPr="003D46C3" w:rsidRDefault="00597CDD" w:rsidP="001209BE">
            <w:pPr>
              <w:jc w:val="center"/>
            </w:pPr>
            <w:r w:rsidRPr="003D46C3">
              <w:t>35 пар</w:t>
            </w:r>
          </w:p>
        </w:tc>
        <w:tc>
          <w:tcPr>
            <w:tcW w:w="1701" w:type="dxa"/>
            <w:tcBorders>
              <w:top w:val="single" w:sz="4" w:space="0" w:color="000000"/>
              <w:left w:val="single" w:sz="4" w:space="0" w:color="000000"/>
              <w:bottom w:val="single" w:sz="4" w:space="0" w:color="000000"/>
              <w:right w:val="single" w:sz="4" w:space="0" w:color="000000"/>
            </w:tcBorders>
            <w:hideMark/>
          </w:tcPr>
          <w:p w14:paraId="70552F21" w14:textId="77777777" w:rsidR="00597CDD" w:rsidRPr="003D46C3" w:rsidRDefault="00597CDD" w:rsidP="001209BE">
            <w:pPr>
              <w:jc w:val="center"/>
            </w:pPr>
            <w:r w:rsidRPr="003D46C3">
              <w:t>91</w:t>
            </w:r>
          </w:p>
        </w:tc>
        <w:tc>
          <w:tcPr>
            <w:tcW w:w="1529" w:type="dxa"/>
            <w:tcBorders>
              <w:top w:val="single" w:sz="4" w:space="0" w:color="000000"/>
              <w:left w:val="single" w:sz="4" w:space="0" w:color="000000"/>
              <w:bottom w:val="single" w:sz="4" w:space="0" w:color="000000"/>
              <w:right w:val="single" w:sz="4" w:space="0" w:color="000000"/>
            </w:tcBorders>
            <w:hideMark/>
          </w:tcPr>
          <w:p w14:paraId="0EFDFBD4" w14:textId="77777777" w:rsidR="00597CDD" w:rsidRPr="003D46C3" w:rsidRDefault="00597CDD" w:rsidP="001209BE">
            <w:pPr>
              <w:jc w:val="center"/>
            </w:pPr>
            <w:r w:rsidRPr="003D46C3">
              <w:t>160</w:t>
            </w:r>
          </w:p>
        </w:tc>
      </w:tr>
      <w:tr w:rsidR="003D46C3" w:rsidRPr="003D46C3" w14:paraId="3962CA7F" w14:textId="77777777" w:rsidTr="00597CDD">
        <w:tc>
          <w:tcPr>
            <w:tcW w:w="2267" w:type="dxa"/>
            <w:tcBorders>
              <w:top w:val="single" w:sz="4" w:space="0" w:color="000000"/>
              <w:left w:val="single" w:sz="4" w:space="0" w:color="000000"/>
              <w:bottom w:val="single" w:sz="4" w:space="0" w:color="000000"/>
              <w:right w:val="single" w:sz="4" w:space="0" w:color="000000"/>
            </w:tcBorders>
            <w:hideMark/>
          </w:tcPr>
          <w:p w14:paraId="214ED8C2" w14:textId="40ADD417" w:rsidR="00597CDD" w:rsidRPr="003D46C3" w:rsidRDefault="00597CDD" w:rsidP="001209BE">
            <w:pPr>
              <w:jc w:val="center"/>
            </w:pPr>
            <w:r w:rsidRPr="003D46C3">
              <w:t>96,</w:t>
            </w:r>
            <w:r w:rsidR="001209BE" w:rsidRPr="003D46C3">
              <w:t>0 тыс.руб.</w:t>
            </w:r>
          </w:p>
        </w:tc>
        <w:tc>
          <w:tcPr>
            <w:tcW w:w="2127" w:type="dxa"/>
            <w:tcBorders>
              <w:top w:val="single" w:sz="4" w:space="0" w:color="000000"/>
              <w:left w:val="single" w:sz="4" w:space="0" w:color="000000"/>
              <w:bottom w:val="single" w:sz="4" w:space="0" w:color="000000"/>
              <w:right w:val="single" w:sz="4" w:space="0" w:color="000000"/>
            </w:tcBorders>
            <w:hideMark/>
          </w:tcPr>
          <w:p w14:paraId="68DE47FE" w14:textId="08F3448B" w:rsidR="00597CDD" w:rsidRPr="003D46C3" w:rsidRDefault="00597CDD" w:rsidP="001209BE">
            <w:pPr>
              <w:jc w:val="center"/>
            </w:pPr>
            <w:r w:rsidRPr="003D46C3">
              <w:t>60,0 тыс. руб.</w:t>
            </w:r>
          </w:p>
        </w:tc>
        <w:tc>
          <w:tcPr>
            <w:tcW w:w="2126" w:type="dxa"/>
            <w:tcBorders>
              <w:top w:val="single" w:sz="4" w:space="0" w:color="000000"/>
              <w:left w:val="single" w:sz="4" w:space="0" w:color="000000"/>
              <w:bottom w:val="single" w:sz="4" w:space="0" w:color="000000"/>
              <w:right w:val="single" w:sz="4" w:space="0" w:color="000000"/>
            </w:tcBorders>
            <w:hideMark/>
          </w:tcPr>
          <w:p w14:paraId="327CB9FC" w14:textId="77777777" w:rsidR="00597CDD" w:rsidRPr="003D46C3" w:rsidRDefault="00597CDD" w:rsidP="001209BE">
            <w:pPr>
              <w:jc w:val="center"/>
            </w:pPr>
            <w:r w:rsidRPr="003D46C3">
              <w:t>105,0 тыс.руб.</w:t>
            </w:r>
          </w:p>
        </w:tc>
        <w:tc>
          <w:tcPr>
            <w:tcW w:w="1701" w:type="dxa"/>
            <w:tcBorders>
              <w:top w:val="single" w:sz="4" w:space="0" w:color="000000"/>
              <w:left w:val="single" w:sz="4" w:space="0" w:color="000000"/>
              <w:bottom w:val="single" w:sz="4" w:space="0" w:color="000000"/>
              <w:right w:val="single" w:sz="4" w:space="0" w:color="000000"/>
            </w:tcBorders>
            <w:hideMark/>
          </w:tcPr>
          <w:p w14:paraId="75F7C2CC" w14:textId="77777777" w:rsidR="00597CDD" w:rsidRPr="003D46C3" w:rsidRDefault="00597CDD" w:rsidP="001209BE">
            <w:pPr>
              <w:jc w:val="center"/>
            </w:pPr>
            <w:r w:rsidRPr="003D46C3">
              <w:t>91</w:t>
            </w:r>
          </w:p>
        </w:tc>
        <w:tc>
          <w:tcPr>
            <w:tcW w:w="1529" w:type="dxa"/>
            <w:tcBorders>
              <w:top w:val="single" w:sz="4" w:space="0" w:color="000000"/>
              <w:left w:val="single" w:sz="4" w:space="0" w:color="000000"/>
              <w:bottom w:val="single" w:sz="4" w:space="0" w:color="000000"/>
              <w:right w:val="single" w:sz="4" w:space="0" w:color="000000"/>
            </w:tcBorders>
            <w:hideMark/>
          </w:tcPr>
          <w:p w14:paraId="3CF90C89" w14:textId="77777777" w:rsidR="00597CDD" w:rsidRPr="003D46C3" w:rsidRDefault="00597CDD" w:rsidP="001209BE">
            <w:pPr>
              <w:jc w:val="center"/>
            </w:pPr>
            <w:r w:rsidRPr="003D46C3">
              <w:t>160</w:t>
            </w:r>
          </w:p>
        </w:tc>
      </w:tr>
    </w:tbl>
    <w:p w14:paraId="1DFF451A" w14:textId="77777777" w:rsidR="00597CDD" w:rsidRPr="003D46C3" w:rsidRDefault="00597CDD" w:rsidP="00597CDD">
      <w:pPr>
        <w:ind w:firstLine="709"/>
      </w:pPr>
      <w:r w:rsidRPr="003D46C3">
        <w:t>Увеличилась продолжительность жизни граждан.</w:t>
      </w:r>
    </w:p>
    <w:p w14:paraId="39EEE1D1" w14:textId="77777777" w:rsidR="001209BE" w:rsidRPr="003D46C3" w:rsidRDefault="001209BE" w:rsidP="00597CDD">
      <w:pPr>
        <w:ind w:firstLine="709"/>
      </w:pPr>
    </w:p>
    <w:p w14:paraId="650ABD8D" w14:textId="4DD9DC8D" w:rsidR="00597CDD" w:rsidRPr="003D46C3" w:rsidRDefault="00597CDD" w:rsidP="00597CDD">
      <w:pPr>
        <w:ind w:firstLine="709"/>
      </w:pPr>
      <w:r w:rsidRPr="003D46C3">
        <w:t>12) Пенсия за выслугу лет государственным гражданским служащим Удмуртской Республики:</w:t>
      </w:r>
    </w:p>
    <w:tbl>
      <w:tblPr>
        <w:tblW w:w="9750" w:type="dxa"/>
        <w:tblInd w:w="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4A0" w:firstRow="1" w:lastRow="0" w:firstColumn="1" w:lastColumn="0" w:noHBand="0" w:noVBand="1"/>
      </w:tblPr>
      <w:tblGrid>
        <w:gridCol w:w="2267"/>
        <w:gridCol w:w="2127"/>
        <w:gridCol w:w="2126"/>
        <w:gridCol w:w="1701"/>
        <w:gridCol w:w="1529"/>
      </w:tblGrid>
      <w:tr w:rsidR="003D46C3" w:rsidRPr="003D46C3" w14:paraId="02C608C4" w14:textId="77777777" w:rsidTr="00597CDD">
        <w:tc>
          <w:tcPr>
            <w:tcW w:w="2267" w:type="dxa"/>
            <w:tcBorders>
              <w:top w:val="single" w:sz="4" w:space="0" w:color="000000"/>
              <w:left w:val="single" w:sz="4" w:space="0" w:color="000000"/>
              <w:bottom w:val="single" w:sz="4" w:space="0" w:color="000000"/>
              <w:right w:val="single" w:sz="4" w:space="0" w:color="000000"/>
            </w:tcBorders>
            <w:hideMark/>
          </w:tcPr>
          <w:p w14:paraId="6816B285" w14:textId="67AE50B8" w:rsidR="00597CDD" w:rsidRPr="003D46C3" w:rsidRDefault="00597CDD" w:rsidP="001209BE">
            <w:pPr>
              <w:ind w:hanging="60"/>
              <w:jc w:val="center"/>
            </w:pPr>
            <w:r w:rsidRPr="003D46C3">
              <w:t>за 9 месяцев 2023 г.</w:t>
            </w:r>
          </w:p>
        </w:tc>
        <w:tc>
          <w:tcPr>
            <w:tcW w:w="2127" w:type="dxa"/>
            <w:tcBorders>
              <w:top w:val="single" w:sz="4" w:space="0" w:color="000000"/>
              <w:left w:val="single" w:sz="4" w:space="0" w:color="000000"/>
              <w:bottom w:val="single" w:sz="4" w:space="0" w:color="000000"/>
              <w:right w:val="single" w:sz="4" w:space="0" w:color="000000"/>
            </w:tcBorders>
            <w:hideMark/>
          </w:tcPr>
          <w:p w14:paraId="49CB9286" w14:textId="77777777" w:rsidR="00597CDD" w:rsidRPr="003D46C3" w:rsidRDefault="00597CDD" w:rsidP="001209BE">
            <w:pPr>
              <w:ind w:hanging="60"/>
              <w:jc w:val="center"/>
            </w:pPr>
            <w:r w:rsidRPr="003D46C3">
              <w:t>за 9 месяцев 2022 г.</w:t>
            </w:r>
          </w:p>
        </w:tc>
        <w:tc>
          <w:tcPr>
            <w:tcW w:w="2126" w:type="dxa"/>
            <w:tcBorders>
              <w:top w:val="single" w:sz="4" w:space="0" w:color="000000"/>
              <w:left w:val="single" w:sz="4" w:space="0" w:color="000000"/>
              <w:bottom w:val="single" w:sz="4" w:space="0" w:color="000000"/>
              <w:right w:val="single" w:sz="4" w:space="0" w:color="000000"/>
            </w:tcBorders>
            <w:hideMark/>
          </w:tcPr>
          <w:p w14:paraId="21C10256" w14:textId="77777777" w:rsidR="00597CDD" w:rsidRPr="003D46C3" w:rsidRDefault="00597CDD" w:rsidP="001209BE">
            <w:pPr>
              <w:ind w:hanging="60"/>
              <w:jc w:val="center"/>
            </w:pPr>
            <w:r w:rsidRPr="003D46C3">
              <w:t>Прогноз на 2024 год</w:t>
            </w:r>
          </w:p>
        </w:tc>
        <w:tc>
          <w:tcPr>
            <w:tcW w:w="1701" w:type="dxa"/>
            <w:tcBorders>
              <w:top w:val="single" w:sz="4" w:space="0" w:color="000000"/>
              <w:left w:val="single" w:sz="4" w:space="0" w:color="000000"/>
              <w:bottom w:val="single" w:sz="4" w:space="0" w:color="000000"/>
              <w:right w:val="single" w:sz="4" w:space="0" w:color="000000"/>
            </w:tcBorders>
            <w:hideMark/>
          </w:tcPr>
          <w:p w14:paraId="0483670D" w14:textId="77777777" w:rsidR="00597CDD" w:rsidRPr="003D46C3" w:rsidRDefault="00597CDD" w:rsidP="001209BE">
            <w:pPr>
              <w:ind w:hanging="60"/>
              <w:jc w:val="center"/>
            </w:pPr>
            <w:r w:rsidRPr="003D46C3">
              <w:t>% выполнения к плану</w:t>
            </w:r>
          </w:p>
        </w:tc>
        <w:tc>
          <w:tcPr>
            <w:tcW w:w="1529" w:type="dxa"/>
            <w:tcBorders>
              <w:top w:val="single" w:sz="4" w:space="0" w:color="000000"/>
              <w:left w:val="single" w:sz="4" w:space="0" w:color="000000"/>
              <w:bottom w:val="single" w:sz="4" w:space="0" w:color="000000"/>
              <w:right w:val="single" w:sz="4" w:space="0" w:color="000000"/>
            </w:tcBorders>
            <w:hideMark/>
          </w:tcPr>
          <w:p w14:paraId="40150DFA" w14:textId="44D7274C" w:rsidR="00597CDD" w:rsidRPr="003D46C3" w:rsidRDefault="00597CDD" w:rsidP="001209BE">
            <w:pPr>
              <w:ind w:hanging="60"/>
              <w:jc w:val="center"/>
            </w:pPr>
            <w:r w:rsidRPr="003D46C3">
              <w:t>Темп роста</w:t>
            </w:r>
            <w:r w:rsidR="001209BE" w:rsidRPr="003D46C3">
              <w:t>, %</w:t>
            </w:r>
          </w:p>
        </w:tc>
      </w:tr>
      <w:tr w:rsidR="003D46C3" w:rsidRPr="003D46C3" w14:paraId="580A5FC8" w14:textId="77777777" w:rsidTr="00597CDD">
        <w:tc>
          <w:tcPr>
            <w:tcW w:w="2267" w:type="dxa"/>
            <w:tcBorders>
              <w:top w:val="single" w:sz="4" w:space="0" w:color="000000"/>
              <w:left w:val="single" w:sz="4" w:space="0" w:color="000000"/>
              <w:bottom w:val="single" w:sz="4" w:space="0" w:color="000000"/>
              <w:right w:val="single" w:sz="4" w:space="0" w:color="000000"/>
            </w:tcBorders>
            <w:hideMark/>
          </w:tcPr>
          <w:p w14:paraId="024AEB9F" w14:textId="4221535E" w:rsidR="00597CDD" w:rsidRPr="003D46C3" w:rsidRDefault="00597CDD" w:rsidP="001209BE">
            <w:pPr>
              <w:ind w:hanging="60"/>
              <w:jc w:val="center"/>
            </w:pPr>
            <w:r w:rsidRPr="003D46C3">
              <w:t>4 чел.</w:t>
            </w:r>
          </w:p>
        </w:tc>
        <w:tc>
          <w:tcPr>
            <w:tcW w:w="2127" w:type="dxa"/>
            <w:tcBorders>
              <w:top w:val="single" w:sz="4" w:space="0" w:color="000000"/>
              <w:left w:val="single" w:sz="4" w:space="0" w:color="000000"/>
              <w:bottom w:val="single" w:sz="4" w:space="0" w:color="000000"/>
              <w:right w:val="single" w:sz="4" w:space="0" w:color="000000"/>
            </w:tcBorders>
            <w:hideMark/>
          </w:tcPr>
          <w:p w14:paraId="0F3DF0E2" w14:textId="13880E00" w:rsidR="00597CDD" w:rsidRPr="003D46C3" w:rsidRDefault="00597CDD" w:rsidP="001209BE">
            <w:pPr>
              <w:ind w:hanging="60"/>
              <w:jc w:val="center"/>
            </w:pPr>
            <w:r w:rsidRPr="003D46C3">
              <w:t>3 чел</w:t>
            </w:r>
          </w:p>
        </w:tc>
        <w:tc>
          <w:tcPr>
            <w:tcW w:w="2126" w:type="dxa"/>
            <w:tcBorders>
              <w:top w:val="single" w:sz="4" w:space="0" w:color="000000"/>
              <w:left w:val="single" w:sz="4" w:space="0" w:color="000000"/>
              <w:bottom w:val="single" w:sz="4" w:space="0" w:color="000000"/>
              <w:right w:val="single" w:sz="4" w:space="0" w:color="000000"/>
            </w:tcBorders>
            <w:hideMark/>
          </w:tcPr>
          <w:p w14:paraId="564EC877" w14:textId="658DC919" w:rsidR="00597CDD" w:rsidRPr="003D46C3" w:rsidRDefault="00597CDD" w:rsidP="001209BE">
            <w:pPr>
              <w:ind w:hanging="60"/>
              <w:jc w:val="center"/>
            </w:pPr>
            <w:r w:rsidRPr="003D46C3">
              <w:t>3 чел</w:t>
            </w:r>
          </w:p>
        </w:tc>
        <w:tc>
          <w:tcPr>
            <w:tcW w:w="1701" w:type="dxa"/>
            <w:tcBorders>
              <w:top w:val="single" w:sz="4" w:space="0" w:color="000000"/>
              <w:left w:val="single" w:sz="4" w:space="0" w:color="000000"/>
              <w:bottom w:val="single" w:sz="4" w:space="0" w:color="000000"/>
              <w:right w:val="single" w:sz="4" w:space="0" w:color="000000"/>
            </w:tcBorders>
            <w:hideMark/>
          </w:tcPr>
          <w:p w14:paraId="276D628E" w14:textId="77777777" w:rsidR="00597CDD" w:rsidRPr="003D46C3" w:rsidRDefault="00597CDD" w:rsidP="001209BE">
            <w:pPr>
              <w:ind w:hanging="60"/>
              <w:jc w:val="center"/>
            </w:pPr>
            <w:r w:rsidRPr="003D46C3">
              <w:t>133</w:t>
            </w:r>
          </w:p>
        </w:tc>
        <w:tc>
          <w:tcPr>
            <w:tcW w:w="1529" w:type="dxa"/>
            <w:tcBorders>
              <w:top w:val="single" w:sz="4" w:space="0" w:color="000000"/>
              <w:left w:val="single" w:sz="4" w:space="0" w:color="000000"/>
              <w:bottom w:val="single" w:sz="4" w:space="0" w:color="000000"/>
              <w:right w:val="single" w:sz="4" w:space="0" w:color="000000"/>
            </w:tcBorders>
            <w:hideMark/>
          </w:tcPr>
          <w:p w14:paraId="2A6AA360" w14:textId="77777777" w:rsidR="00597CDD" w:rsidRPr="003D46C3" w:rsidRDefault="00597CDD" w:rsidP="001209BE">
            <w:pPr>
              <w:ind w:hanging="60"/>
              <w:jc w:val="center"/>
            </w:pPr>
            <w:r w:rsidRPr="003D46C3">
              <w:t>133</w:t>
            </w:r>
          </w:p>
        </w:tc>
      </w:tr>
      <w:tr w:rsidR="003D46C3" w:rsidRPr="003D46C3" w14:paraId="5318283E" w14:textId="77777777" w:rsidTr="00597CDD">
        <w:tc>
          <w:tcPr>
            <w:tcW w:w="2267" w:type="dxa"/>
            <w:tcBorders>
              <w:top w:val="single" w:sz="4" w:space="0" w:color="000000"/>
              <w:left w:val="single" w:sz="4" w:space="0" w:color="000000"/>
              <w:bottom w:val="single" w:sz="4" w:space="0" w:color="000000"/>
              <w:right w:val="single" w:sz="4" w:space="0" w:color="000000"/>
            </w:tcBorders>
            <w:hideMark/>
          </w:tcPr>
          <w:p w14:paraId="2109678E" w14:textId="0B68BFA4" w:rsidR="00597CDD" w:rsidRPr="003D46C3" w:rsidRDefault="00597CDD" w:rsidP="001209BE">
            <w:pPr>
              <w:ind w:hanging="60"/>
              <w:jc w:val="center"/>
            </w:pPr>
            <w:r w:rsidRPr="003D46C3">
              <w:t>110,12 тыс.руб.</w:t>
            </w:r>
          </w:p>
        </w:tc>
        <w:tc>
          <w:tcPr>
            <w:tcW w:w="2127" w:type="dxa"/>
            <w:tcBorders>
              <w:top w:val="single" w:sz="4" w:space="0" w:color="000000"/>
              <w:left w:val="single" w:sz="4" w:space="0" w:color="000000"/>
              <w:bottom w:val="single" w:sz="4" w:space="0" w:color="000000"/>
              <w:right w:val="single" w:sz="4" w:space="0" w:color="000000"/>
            </w:tcBorders>
            <w:hideMark/>
          </w:tcPr>
          <w:p w14:paraId="00D67BA5" w14:textId="4C8CBE36" w:rsidR="00597CDD" w:rsidRPr="003D46C3" w:rsidRDefault="00597CDD" w:rsidP="001209BE">
            <w:pPr>
              <w:ind w:hanging="60"/>
              <w:jc w:val="center"/>
            </w:pPr>
            <w:r w:rsidRPr="003D46C3">
              <w:t>72,31тыс. руб.</w:t>
            </w:r>
          </w:p>
        </w:tc>
        <w:tc>
          <w:tcPr>
            <w:tcW w:w="2126" w:type="dxa"/>
            <w:tcBorders>
              <w:top w:val="single" w:sz="4" w:space="0" w:color="000000"/>
              <w:left w:val="single" w:sz="4" w:space="0" w:color="000000"/>
              <w:bottom w:val="single" w:sz="4" w:space="0" w:color="000000"/>
              <w:right w:val="single" w:sz="4" w:space="0" w:color="000000"/>
            </w:tcBorders>
            <w:hideMark/>
          </w:tcPr>
          <w:p w14:paraId="3F52203D" w14:textId="77777777" w:rsidR="00597CDD" w:rsidRPr="003D46C3" w:rsidRDefault="00597CDD" w:rsidP="001209BE">
            <w:pPr>
              <w:ind w:hanging="60"/>
              <w:jc w:val="center"/>
            </w:pPr>
            <w:r w:rsidRPr="003D46C3">
              <w:t>70,0 тыс.руб.</w:t>
            </w:r>
          </w:p>
        </w:tc>
        <w:tc>
          <w:tcPr>
            <w:tcW w:w="1701" w:type="dxa"/>
            <w:tcBorders>
              <w:top w:val="single" w:sz="4" w:space="0" w:color="000000"/>
              <w:left w:val="single" w:sz="4" w:space="0" w:color="000000"/>
              <w:bottom w:val="single" w:sz="4" w:space="0" w:color="000000"/>
              <w:right w:val="single" w:sz="4" w:space="0" w:color="000000"/>
            </w:tcBorders>
            <w:hideMark/>
          </w:tcPr>
          <w:p w14:paraId="4CAB9FF3" w14:textId="77777777" w:rsidR="00597CDD" w:rsidRPr="003D46C3" w:rsidRDefault="00597CDD" w:rsidP="001209BE">
            <w:pPr>
              <w:ind w:hanging="60"/>
              <w:jc w:val="center"/>
            </w:pPr>
            <w:r w:rsidRPr="003D46C3">
              <w:t>157</w:t>
            </w:r>
          </w:p>
        </w:tc>
        <w:tc>
          <w:tcPr>
            <w:tcW w:w="1529" w:type="dxa"/>
            <w:tcBorders>
              <w:top w:val="single" w:sz="4" w:space="0" w:color="000000"/>
              <w:left w:val="single" w:sz="4" w:space="0" w:color="000000"/>
              <w:bottom w:val="single" w:sz="4" w:space="0" w:color="000000"/>
              <w:right w:val="single" w:sz="4" w:space="0" w:color="000000"/>
            </w:tcBorders>
            <w:hideMark/>
          </w:tcPr>
          <w:p w14:paraId="6F23FFC5" w14:textId="77777777" w:rsidR="00597CDD" w:rsidRPr="003D46C3" w:rsidRDefault="00597CDD" w:rsidP="001209BE">
            <w:pPr>
              <w:ind w:hanging="60"/>
              <w:jc w:val="center"/>
            </w:pPr>
            <w:r w:rsidRPr="003D46C3">
              <w:t>152</w:t>
            </w:r>
          </w:p>
        </w:tc>
      </w:tr>
    </w:tbl>
    <w:p w14:paraId="60CCC024" w14:textId="77777777" w:rsidR="00597CDD" w:rsidRPr="003D46C3" w:rsidRDefault="00597CDD" w:rsidP="00597CDD">
      <w:pPr>
        <w:ind w:firstLine="709"/>
      </w:pPr>
      <w:r w:rsidRPr="003D46C3">
        <w:lastRenderedPageBreak/>
        <w:t>13) Ежегодная денежная выплата инвалидам боевых действий (Федеральный закон от 12.01.1995 № 5-ФЗ «О ветеранах»):</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3D46C3" w:rsidRPr="003D46C3" w14:paraId="019575FB" w14:textId="77777777" w:rsidTr="00597CDD">
        <w:tc>
          <w:tcPr>
            <w:tcW w:w="2267" w:type="dxa"/>
            <w:tcBorders>
              <w:top w:val="single" w:sz="4" w:space="0" w:color="000000"/>
              <w:left w:val="single" w:sz="4" w:space="0" w:color="000000"/>
              <w:bottom w:val="single" w:sz="4" w:space="0" w:color="auto"/>
              <w:right w:val="nil"/>
            </w:tcBorders>
            <w:hideMark/>
          </w:tcPr>
          <w:p w14:paraId="29F41B51" w14:textId="369F5827" w:rsidR="00597CDD" w:rsidRPr="003D46C3" w:rsidRDefault="00597CDD" w:rsidP="001209BE">
            <w:pPr>
              <w:ind w:hanging="60"/>
              <w:jc w:val="center"/>
            </w:pPr>
            <w:r w:rsidRPr="003D46C3">
              <w:t>за 9 месяцев 2024 г.</w:t>
            </w:r>
          </w:p>
        </w:tc>
        <w:tc>
          <w:tcPr>
            <w:tcW w:w="2126" w:type="dxa"/>
            <w:tcBorders>
              <w:top w:val="single" w:sz="4" w:space="0" w:color="000000"/>
              <w:left w:val="single" w:sz="4" w:space="0" w:color="000000"/>
              <w:bottom w:val="single" w:sz="4" w:space="0" w:color="auto"/>
              <w:right w:val="nil"/>
            </w:tcBorders>
            <w:hideMark/>
          </w:tcPr>
          <w:p w14:paraId="14C8BE08" w14:textId="77777777" w:rsidR="00597CDD" w:rsidRPr="003D46C3" w:rsidRDefault="00597CDD" w:rsidP="001209BE">
            <w:pPr>
              <w:ind w:hanging="60"/>
              <w:jc w:val="center"/>
            </w:pPr>
            <w:r w:rsidRPr="003D46C3">
              <w:t>за 9 месяцев 2023 г.</w:t>
            </w:r>
          </w:p>
        </w:tc>
        <w:tc>
          <w:tcPr>
            <w:tcW w:w="2125" w:type="dxa"/>
            <w:tcBorders>
              <w:top w:val="single" w:sz="4" w:space="0" w:color="000000"/>
              <w:left w:val="single" w:sz="4" w:space="0" w:color="000000"/>
              <w:bottom w:val="single" w:sz="4" w:space="0" w:color="auto"/>
              <w:right w:val="nil"/>
            </w:tcBorders>
            <w:hideMark/>
          </w:tcPr>
          <w:p w14:paraId="742EF6F2" w14:textId="77777777" w:rsidR="00597CDD" w:rsidRPr="003D46C3" w:rsidRDefault="00597CDD" w:rsidP="001209BE">
            <w:pPr>
              <w:ind w:hanging="60"/>
              <w:jc w:val="center"/>
            </w:pPr>
            <w:r w:rsidRPr="003D46C3">
              <w:t>Прогноз на 2024 год</w:t>
            </w:r>
          </w:p>
        </w:tc>
        <w:tc>
          <w:tcPr>
            <w:tcW w:w="1700" w:type="dxa"/>
            <w:tcBorders>
              <w:top w:val="single" w:sz="4" w:space="0" w:color="000000"/>
              <w:left w:val="single" w:sz="4" w:space="0" w:color="000000"/>
              <w:bottom w:val="single" w:sz="4" w:space="0" w:color="auto"/>
              <w:right w:val="nil"/>
            </w:tcBorders>
            <w:hideMark/>
          </w:tcPr>
          <w:p w14:paraId="48C48B0A" w14:textId="77777777" w:rsidR="00597CDD" w:rsidRPr="003D46C3" w:rsidRDefault="00597CDD" w:rsidP="001209BE">
            <w:pPr>
              <w:ind w:hanging="60"/>
              <w:jc w:val="center"/>
            </w:pPr>
            <w:r w:rsidRPr="003D46C3">
              <w:t>% выполнения к плану</w:t>
            </w:r>
          </w:p>
        </w:tc>
        <w:tc>
          <w:tcPr>
            <w:tcW w:w="1562" w:type="dxa"/>
            <w:tcBorders>
              <w:top w:val="single" w:sz="4" w:space="0" w:color="000000"/>
              <w:left w:val="single" w:sz="4" w:space="0" w:color="000000"/>
              <w:bottom w:val="single" w:sz="4" w:space="0" w:color="auto"/>
              <w:right w:val="single" w:sz="4" w:space="0" w:color="000000"/>
            </w:tcBorders>
            <w:hideMark/>
          </w:tcPr>
          <w:p w14:paraId="3716D27A" w14:textId="77777777" w:rsidR="00597CDD" w:rsidRPr="003D46C3" w:rsidRDefault="00597CDD" w:rsidP="001209BE">
            <w:pPr>
              <w:ind w:hanging="60"/>
              <w:jc w:val="center"/>
            </w:pPr>
            <w:r w:rsidRPr="003D46C3">
              <w:t>Темп роста</w:t>
            </w:r>
          </w:p>
        </w:tc>
      </w:tr>
      <w:tr w:rsidR="003D46C3" w:rsidRPr="003D46C3" w14:paraId="0CD32B83" w14:textId="77777777" w:rsidTr="00597CDD">
        <w:tc>
          <w:tcPr>
            <w:tcW w:w="2267" w:type="dxa"/>
            <w:tcBorders>
              <w:top w:val="single" w:sz="4" w:space="0" w:color="auto"/>
              <w:left w:val="single" w:sz="4" w:space="0" w:color="000000"/>
              <w:bottom w:val="single" w:sz="4" w:space="0" w:color="000000"/>
              <w:right w:val="nil"/>
            </w:tcBorders>
            <w:hideMark/>
          </w:tcPr>
          <w:p w14:paraId="5DDBC1A0" w14:textId="1A05AD75" w:rsidR="00597CDD" w:rsidRPr="003D46C3" w:rsidRDefault="00597CDD" w:rsidP="001209BE">
            <w:pPr>
              <w:ind w:hanging="60"/>
              <w:jc w:val="center"/>
            </w:pPr>
            <w:r w:rsidRPr="003D46C3">
              <w:t>2 чел.</w:t>
            </w:r>
          </w:p>
        </w:tc>
        <w:tc>
          <w:tcPr>
            <w:tcW w:w="2126" w:type="dxa"/>
            <w:tcBorders>
              <w:top w:val="single" w:sz="4" w:space="0" w:color="auto"/>
              <w:left w:val="single" w:sz="4" w:space="0" w:color="000000"/>
              <w:bottom w:val="single" w:sz="4" w:space="0" w:color="000000"/>
              <w:right w:val="nil"/>
            </w:tcBorders>
            <w:hideMark/>
          </w:tcPr>
          <w:p w14:paraId="529FEDBE" w14:textId="0BAED009" w:rsidR="00597CDD" w:rsidRPr="003D46C3" w:rsidRDefault="001209BE" w:rsidP="001209BE">
            <w:pPr>
              <w:ind w:hanging="60"/>
              <w:jc w:val="center"/>
            </w:pPr>
            <w:r w:rsidRPr="003D46C3">
              <w:t>2 чел.</w:t>
            </w:r>
          </w:p>
        </w:tc>
        <w:tc>
          <w:tcPr>
            <w:tcW w:w="2125" w:type="dxa"/>
            <w:tcBorders>
              <w:top w:val="single" w:sz="4" w:space="0" w:color="auto"/>
              <w:left w:val="single" w:sz="4" w:space="0" w:color="000000"/>
              <w:bottom w:val="single" w:sz="4" w:space="0" w:color="000000"/>
              <w:right w:val="nil"/>
            </w:tcBorders>
            <w:hideMark/>
          </w:tcPr>
          <w:p w14:paraId="5C70766D" w14:textId="24EF896B" w:rsidR="00597CDD" w:rsidRPr="003D46C3" w:rsidRDefault="00597CDD" w:rsidP="001209BE">
            <w:pPr>
              <w:ind w:hanging="60"/>
              <w:jc w:val="center"/>
            </w:pPr>
            <w:r w:rsidRPr="003D46C3">
              <w:t>2 чел.</w:t>
            </w:r>
          </w:p>
        </w:tc>
        <w:tc>
          <w:tcPr>
            <w:tcW w:w="1700" w:type="dxa"/>
            <w:tcBorders>
              <w:top w:val="single" w:sz="4" w:space="0" w:color="auto"/>
              <w:left w:val="single" w:sz="4" w:space="0" w:color="000000"/>
              <w:bottom w:val="single" w:sz="4" w:space="0" w:color="000000"/>
              <w:right w:val="nil"/>
            </w:tcBorders>
            <w:hideMark/>
          </w:tcPr>
          <w:p w14:paraId="617C1CB8" w14:textId="77777777" w:rsidR="00597CDD" w:rsidRPr="003D46C3" w:rsidRDefault="00597CDD" w:rsidP="001209BE">
            <w:pPr>
              <w:ind w:hanging="60"/>
              <w:jc w:val="center"/>
            </w:pPr>
            <w:r w:rsidRPr="003D46C3">
              <w:t>100</w:t>
            </w:r>
          </w:p>
        </w:tc>
        <w:tc>
          <w:tcPr>
            <w:tcW w:w="1562" w:type="dxa"/>
            <w:tcBorders>
              <w:top w:val="single" w:sz="4" w:space="0" w:color="auto"/>
              <w:left w:val="single" w:sz="4" w:space="0" w:color="000000"/>
              <w:bottom w:val="single" w:sz="4" w:space="0" w:color="000000"/>
              <w:right w:val="single" w:sz="4" w:space="0" w:color="000000"/>
            </w:tcBorders>
            <w:hideMark/>
          </w:tcPr>
          <w:p w14:paraId="7166B8F9" w14:textId="77777777" w:rsidR="00597CDD" w:rsidRPr="003D46C3" w:rsidRDefault="00597CDD" w:rsidP="001209BE">
            <w:pPr>
              <w:ind w:hanging="60"/>
              <w:jc w:val="center"/>
            </w:pPr>
            <w:r w:rsidRPr="003D46C3">
              <w:t>100</w:t>
            </w:r>
          </w:p>
        </w:tc>
      </w:tr>
      <w:tr w:rsidR="001209BE" w:rsidRPr="003D46C3" w14:paraId="56C31986" w14:textId="77777777" w:rsidTr="00597CDD">
        <w:tc>
          <w:tcPr>
            <w:tcW w:w="2267" w:type="dxa"/>
            <w:tcBorders>
              <w:top w:val="nil"/>
              <w:left w:val="single" w:sz="4" w:space="0" w:color="000000"/>
              <w:bottom w:val="single" w:sz="4" w:space="0" w:color="000000"/>
              <w:right w:val="nil"/>
            </w:tcBorders>
            <w:hideMark/>
          </w:tcPr>
          <w:p w14:paraId="1C38E83B" w14:textId="147786F8" w:rsidR="00597CDD" w:rsidRPr="003D46C3" w:rsidRDefault="00597CDD" w:rsidP="001209BE">
            <w:pPr>
              <w:ind w:hanging="60"/>
              <w:jc w:val="center"/>
            </w:pPr>
            <w:r w:rsidRPr="003D46C3">
              <w:t>27,47 тыс. руб.</w:t>
            </w:r>
          </w:p>
        </w:tc>
        <w:tc>
          <w:tcPr>
            <w:tcW w:w="2126" w:type="dxa"/>
            <w:tcBorders>
              <w:top w:val="nil"/>
              <w:left w:val="single" w:sz="4" w:space="0" w:color="000000"/>
              <w:bottom w:val="single" w:sz="4" w:space="0" w:color="000000"/>
              <w:right w:val="nil"/>
            </w:tcBorders>
            <w:hideMark/>
          </w:tcPr>
          <w:p w14:paraId="4E31D648" w14:textId="48819B4E" w:rsidR="00597CDD" w:rsidRPr="003D46C3" w:rsidRDefault="00597CDD" w:rsidP="001209BE">
            <w:pPr>
              <w:ind w:hanging="60"/>
              <w:jc w:val="center"/>
            </w:pPr>
            <w:r w:rsidRPr="003D46C3">
              <w:t>26,14 тыс. руб.</w:t>
            </w:r>
          </w:p>
        </w:tc>
        <w:tc>
          <w:tcPr>
            <w:tcW w:w="2125" w:type="dxa"/>
            <w:tcBorders>
              <w:top w:val="nil"/>
              <w:left w:val="single" w:sz="4" w:space="0" w:color="000000"/>
              <w:bottom w:val="single" w:sz="4" w:space="0" w:color="000000"/>
              <w:right w:val="nil"/>
            </w:tcBorders>
            <w:hideMark/>
          </w:tcPr>
          <w:p w14:paraId="68F6607F" w14:textId="2F2FD68E" w:rsidR="00597CDD" w:rsidRPr="003D46C3" w:rsidRDefault="00597CDD" w:rsidP="001209BE">
            <w:pPr>
              <w:ind w:hanging="60"/>
              <w:jc w:val="center"/>
            </w:pPr>
            <w:r w:rsidRPr="003D46C3">
              <w:t>25,0 тыс.руб.</w:t>
            </w:r>
          </w:p>
        </w:tc>
        <w:tc>
          <w:tcPr>
            <w:tcW w:w="1700" w:type="dxa"/>
            <w:tcBorders>
              <w:top w:val="nil"/>
              <w:left w:val="single" w:sz="4" w:space="0" w:color="000000"/>
              <w:bottom w:val="single" w:sz="4" w:space="0" w:color="000000"/>
              <w:right w:val="nil"/>
            </w:tcBorders>
            <w:hideMark/>
          </w:tcPr>
          <w:p w14:paraId="4EE0C7E5" w14:textId="77777777" w:rsidR="00597CDD" w:rsidRPr="003D46C3" w:rsidRDefault="00597CDD" w:rsidP="001209BE">
            <w:pPr>
              <w:ind w:hanging="60"/>
              <w:jc w:val="center"/>
            </w:pPr>
            <w:r w:rsidRPr="003D46C3">
              <w:t>104</w:t>
            </w:r>
          </w:p>
        </w:tc>
        <w:tc>
          <w:tcPr>
            <w:tcW w:w="1562" w:type="dxa"/>
            <w:tcBorders>
              <w:top w:val="nil"/>
              <w:left w:val="single" w:sz="4" w:space="0" w:color="000000"/>
              <w:bottom w:val="single" w:sz="4" w:space="0" w:color="000000"/>
              <w:right w:val="single" w:sz="4" w:space="0" w:color="000000"/>
            </w:tcBorders>
            <w:hideMark/>
          </w:tcPr>
          <w:p w14:paraId="20617B47" w14:textId="77777777" w:rsidR="00597CDD" w:rsidRPr="003D46C3" w:rsidRDefault="00597CDD" w:rsidP="001209BE">
            <w:pPr>
              <w:ind w:hanging="60"/>
              <w:jc w:val="center"/>
            </w:pPr>
            <w:r w:rsidRPr="003D46C3">
              <w:t>105</w:t>
            </w:r>
          </w:p>
        </w:tc>
      </w:tr>
    </w:tbl>
    <w:p w14:paraId="0AACEA34" w14:textId="77777777" w:rsidR="001209BE" w:rsidRPr="003D46C3" w:rsidRDefault="001209BE" w:rsidP="00597CDD">
      <w:pPr>
        <w:ind w:firstLine="709"/>
      </w:pPr>
    </w:p>
    <w:p w14:paraId="15B71581" w14:textId="0D0B6EF8" w:rsidR="00597CDD" w:rsidRPr="003D46C3" w:rsidRDefault="00597CDD" w:rsidP="00597CDD">
      <w:pPr>
        <w:ind w:firstLine="709"/>
      </w:pPr>
      <w:r w:rsidRPr="003D46C3">
        <w:t xml:space="preserve">14) Пенсия по старости в соответствии с Законом Удмуртской Республики от 28.06.2005 № 28-РЗ «О пожарной безопасности в Удмуртской Республики»: </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3D46C3" w:rsidRPr="003D46C3" w14:paraId="311E752D" w14:textId="77777777" w:rsidTr="00597CDD">
        <w:tc>
          <w:tcPr>
            <w:tcW w:w="2267" w:type="dxa"/>
            <w:tcBorders>
              <w:top w:val="single" w:sz="4" w:space="0" w:color="000000"/>
              <w:left w:val="single" w:sz="4" w:space="0" w:color="000000"/>
              <w:bottom w:val="single" w:sz="4" w:space="0" w:color="auto"/>
              <w:right w:val="nil"/>
            </w:tcBorders>
            <w:hideMark/>
          </w:tcPr>
          <w:p w14:paraId="2BC0B7F4" w14:textId="102B34F6" w:rsidR="00597CDD" w:rsidRPr="003D46C3" w:rsidRDefault="00597CDD" w:rsidP="001209BE">
            <w:pPr>
              <w:jc w:val="center"/>
            </w:pPr>
            <w:r w:rsidRPr="003D46C3">
              <w:t>за 9 месяцев 2024 г.</w:t>
            </w:r>
          </w:p>
        </w:tc>
        <w:tc>
          <w:tcPr>
            <w:tcW w:w="2126" w:type="dxa"/>
            <w:tcBorders>
              <w:top w:val="single" w:sz="4" w:space="0" w:color="000000"/>
              <w:left w:val="single" w:sz="4" w:space="0" w:color="000000"/>
              <w:bottom w:val="single" w:sz="4" w:space="0" w:color="auto"/>
              <w:right w:val="nil"/>
            </w:tcBorders>
            <w:hideMark/>
          </w:tcPr>
          <w:p w14:paraId="1B5DC710" w14:textId="77777777" w:rsidR="00597CDD" w:rsidRPr="003D46C3" w:rsidRDefault="00597CDD" w:rsidP="001209BE">
            <w:pPr>
              <w:jc w:val="center"/>
            </w:pPr>
            <w:r w:rsidRPr="003D46C3">
              <w:t>за 9 месяцев 2023 г.</w:t>
            </w:r>
          </w:p>
        </w:tc>
        <w:tc>
          <w:tcPr>
            <w:tcW w:w="2125" w:type="dxa"/>
            <w:tcBorders>
              <w:top w:val="single" w:sz="4" w:space="0" w:color="000000"/>
              <w:left w:val="single" w:sz="4" w:space="0" w:color="000000"/>
              <w:bottom w:val="single" w:sz="4" w:space="0" w:color="auto"/>
              <w:right w:val="nil"/>
            </w:tcBorders>
            <w:hideMark/>
          </w:tcPr>
          <w:p w14:paraId="77AA65DC" w14:textId="77777777" w:rsidR="00597CDD" w:rsidRPr="003D46C3" w:rsidRDefault="00597CDD" w:rsidP="001209BE">
            <w:pPr>
              <w:jc w:val="center"/>
            </w:pPr>
            <w:r w:rsidRPr="003D46C3">
              <w:t>Прогноз на 2024 год</w:t>
            </w:r>
          </w:p>
        </w:tc>
        <w:tc>
          <w:tcPr>
            <w:tcW w:w="1700" w:type="dxa"/>
            <w:tcBorders>
              <w:top w:val="single" w:sz="4" w:space="0" w:color="000000"/>
              <w:left w:val="single" w:sz="4" w:space="0" w:color="000000"/>
              <w:bottom w:val="single" w:sz="4" w:space="0" w:color="auto"/>
              <w:right w:val="nil"/>
            </w:tcBorders>
            <w:hideMark/>
          </w:tcPr>
          <w:p w14:paraId="5F1299D6" w14:textId="77777777" w:rsidR="00597CDD" w:rsidRPr="003D46C3" w:rsidRDefault="00597CDD" w:rsidP="001209BE">
            <w:pPr>
              <w:jc w:val="center"/>
            </w:pPr>
            <w:r w:rsidRPr="003D46C3">
              <w:t>% выполнения к плану</w:t>
            </w:r>
          </w:p>
        </w:tc>
        <w:tc>
          <w:tcPr>
            <w:tcW w:w="1562" w:type="dxa"/>
            <w:tcBorders>
              <w:top w:val="single" w:sz="4" w:space="0" w:color="000000"/>
              <w:left w:val="single" w:sz="4" w:space="0" w:color="000000"/>
              <w:bottom w:val="single" w:sz="4" w:space="0" w:color="auto"/>
              <w:right w:val="single" w:sz="4" w:space="0" w:color="000000"/>
            </w:tcBorders>
            <w:hideMark/>
          </w:tcPr>
          <w:p w14:paraId="67A49CC1" w14:textId="77777777" w:rsidR="00597CDD" w:rsidRPr="003D46C3" w:rsidRDefault="00597CDD" w:rsidP="001209BE">
            <w:pPr>
              <w:jc w:val="center"/>
            </w:pPr>
            <w:r w:rsidRPr="003D46C3">
              <w:t>Темп роста</w:t>
            </w:r>
          </w:p>
        </w:tc>
      </w:tr>
      <w:tr w:rsidR="003D46C3" w:rsidRPr="003D46C3" w14:paraId="04A86F76" w14:textId="77777777" w:rsidTr="00597CDD">
        <w:tc>
          <w:tcPr>
            <w:tcW w:w="2267" w:type="dxa"/>
            <w:tcBorders>
              <w:top w:val="single" w:sz="4" w:space="0" w:color="auto"/>
              <w:left w:val="single" w:sz="4" w:space="0" w:color="000000"/>
              <w:bottom w:val="single" w:sz="4" w:space="0" w:color="000000"/>
              <w:right w:val="nil"/>
            </w:tcBorders>
            <w:hideMark/>
          </w:tcPr>
          <w:p w14:paraId="788209C0" w14:textId="649B7EE2" w:rsidR="00597CDD" w:rsidRPr="003D46C3" w:rsidRDefault="00597CDD" w:rsidP="001209BE">
            <w:pPr>
              <w:jc w:val="center"/>
            </w:pPr>
            <w:r w:rsidRPr="003D46C3">
              <w:t>3 чел.</w:t>
            </w:r>
          </w:p>
        </w:tc>
        <w:tc>
          <w:tcPr>
            <w:tcW w:w="2126" w:type="dxa"/>
            <w:tcBorders>
              <w:top w:val="single" w:sz="4" w:space="0" w:color="auto"/>
              <w:left w:val="single" w:sz="4" w:space="0" w:color="000000"/>
              <w:bottom w:val="single" w:sz="4" w:space="0" w:color="000000"/>
              <w:right w:val="nil"/>
            </w:tcBorders>
            <w:hideMark/>
          </w:tcPr>
          <w:p w14:paraId="2FBCF2C0" w14:textId="3C5F82D0" w:rsidR="00597CDD" w:rsidRPr="003D46C3" w:rsidRDefault="00597CDD" w:rsidP="001209BE">
            <w:pPr>
              <w:jc w:val="center"/>
            </w:pPr>
            <w:r w:rsidRPr="003D46C3">
              <w:t>3 чел.</w:t>
            </w:r>
          </w:p>
        </w:tc>
        <w:tc>
          <w:tcPr>
            <w:tcW w:w="2125" w:type="dxa"/>
            <w:tcBorders>
              <w:top w:val="single" w:sz="4" w:space="0" w:color="auto"/>
              <w:left w:val="single" w:sz="4" w:space="0" w:color="000000"/>
              <w:bottom w:val="single" w:sz="4" w:space="0" w:color="000000"/>
              <w:right w:val="nil"/>
            </w:tcBorders>
            <w:hideMark/>
          </w:tcPr>
          <w:p w14:paraId="7EB98E15" w14:textId="372A2FD1" w:rsidR="00597CDD" w:rsidRPr="003D46C3" w:rsidRDefault="00597CDD" w:rsidP="001209BE">
            <w:pPr>
              <w:jc w:val="center"/>
            </w:pPr>
            <w:r w:rsidRPr="003D46C3">
              <w:t>3 чел.</w:t>
            </w:r>
          </w:p>
        </w:tc>
        <w:tc>
          <w:tcPr>
            <w:tcW w:w="1700" w:type="dxa"/>
            <w:tcBorders>
              <w:top w:val="single" w:sz="4" w:space="0" w:color="auto"/>
              <w:left w:val="single" w:sz="4" w:space="0" w:color="000000"/>
              <w:bottom w:val="single" w:sz="4" w:space="0" w:color="000000"/>
              <w:right w:val="nil"/>
            </w:tcBorders>
            <w:hideMark/>
          </w:tcPr>
          <w:p w14:paraId="2F8CAFC5" w14:textId="77777777" w:rsidR="00597CDD" w:rsidRPr="003D46C3" w:rsidRDefault="00597CDD" w:rsidP="001209BE">
            <w:pPr>
              <w:jc w:val="center"/>
            </w:pPr>
            <w:r w:rsidRPr="003D46C3">
              <w:t>100</w:t>
            </w:r>
          </w:p>
        </w:tc>
        <w:tc>
          <w:tcPr>
            <w:tcW w:w="1562" w:type="dxa"/>
            <w:tcBorders>
              <w:top w:val="single" w:sz="4" w:space="0" w:color="auto"/>
              <w:left w:val="single" w:sz="4" w:space="0" w:color="000000"/>
              <w:bottom w:val="single" w:sz="4" w:space="0" w:color="000000"/>
              <w:right w:val="single" w:sz="4" w:space="0" w:color="000000"/>
            </w:tcBorders>
            <w:hideMark/>
          </w:tcPr>
          <w:p w14:paraId="433FE106" w14:textId="77777777" w:rsidR="00597CDD" w:rsidRPr="003D46C3" w:rsidRDefault="00597CDD" w:rsidP="001209BE">
            <w:pPr>
              <w:jc w:val="center"/>
            </w:pPr>
            <w:r w:rsidRPr="003D46C3">
              <w:t>100</w:t>
            </w:r>
          </w:p>
        </w:tc>
      </w:tr>
      <w:tr w:rsidR="001209BE" w:rsidRPr="003D46C3" w14:paraId="6FC87D47" w14:textId="77777777" w:rsidTr="00597CDD">
        <w:tc>
          <w:tcPr>
            <w:tcW w:w="2267" w:type="dxa"/>
            <w:tcBorders>
              <w:top w:val="nil"/>
              <w:left w:val="single" w:sz="4" w:space="0" w:color="000000"/>
              <w:bottom w:val="single" w:sz="4" w:space="0" w:color="000000"/>
              <w:right w:val="nil"/>
            </w:tcBorders>
            <w:hideMark/>
          </w:tcPr>
          <w:p w14:paraId="4CC8B1E5" w14:textId="68793EFD" w:rsidR="00597CDD" w:rsidRPr="003D46C3" w:rsidRDefault="00597CDD" w:rsidP="001209BE">
            <w:pPr>
              <w:jc w:val="center"/>
            </w:pPr>
            <w:r w:rsidRPr="003D46C3">
              <w:t>187,12 тыс. руб.</w:t>
            </w:r>
          </w:p>
        </w:tc>
        <w:tc>
          <w:tcPr>
            <w:tcW w:w="2126" w:type="dxa"/>
            <w:tcBorders>
              <w:top w:val="nil"/>
              <w:left w:val="single" w:sz="4" w:space="0" w:color="000000"/>
              <w:bottom w:val="single" w:sz="4" w:space="0" w:color="000000"/>
              <w:right w:val="nil"/>
            </w:tcBorders>
            <w:hideMark/>
          </w:tcPr>
          <w:p w14:paraId="4A5D8897" w14:textId="0E72567E" w:rsidR="00597CDD" w:rsidRPr="003D46C3" w:rsidRDefault="00597CDD" w:rsidP="001209BE">
            <w:pPr>
              <w:jc w:val="center"/>
            </w:pPr>
            <w:r w:rsidRPr="003D46C3">
              <w:t>179,06 тыс. руб.</w:t>
            </w:r>
          </w:p>
        </w:tc>
        <w:tc>
          <w:tcPr>
            <w:tcW w:w="2125" w:type="dxa"/>
            <w:tcBorders>
              <w:top w:val="nil"/>
              <w:left w:val="single" w:sz="4" w:space="0" w:color="000000"/>
              <w:bottom w:val="single" w:sz="4" w:space="0" w:color="000000"/>
              <w:right w:val="nil"/>
            </w:tcBorders>
            <w:hideMark/>
          </w:tcPr>
          <w:p w14:paraId="014DE000" w14:textId="536CC670" w:rsidR="00597CDD" w:rsidRPr="003D46C3" w:rsidRDefault="00597CDD" w:rsidP="001209BE">
            <w:pPr>
              <w:jc w:val="center"/>
            </w:pPr>
            <w:r w:rsidRPr="003D46C3">
              <w:t>180,0 тыс.руб.</w:t>
            </w:r>
          </w:p>
        </w:tc>
        <w:tc>
          <w:tcPr>
            <w:tcW w:w="1700" w:type="dxa"/>
            <w:tcBorders>
              <w:top w:val="nil"/>
              <w:left w:val="single" w:sz="4" w:space="0" w:color="000000"/>
              <w:bottom w:val="single" w:sz="4" w:space="0" w:color="000000"/>
              <w:right w:val="nil"/>
            </w:tcBorders>
            <w:hideMark/>
          </w:tcPr>
          <w:p w14:paraId="23971CFE" w14:textId="77777777" w:rsidR="00597CDD" w:rsidRPr="003D46C3" w:rsidRDefault="00597CDD" w:rsidP="001209BE">
            <w:pPr>
              <w:jc w:val="center"/>
            </w:pPr>
            <w:r w:rsidRPr="003D46C3">
              <w:t>104</w:t>
            </w:r>
          </w:p>
        </w:tc>
        <w:tc>
          <w:tcPr>
            <w:tcW w:w="1562" w:type="dxa"/>
            <w:tcBorders>
              <w:top w:val="nil"/>
              <w:left w:val="single" w:sz="4" w:space="0" w:color="000000"/>
              <w:bottom w:val="single" w:sz="4" w:space="0" w:color="000000"/>
              <w:right w:val="single" w:sz="4" w:space="0" w:color="000000"/>
            </w:tcBorders>
            <w:hideMark/>
          </w:tcPr>
          <w:p w14:paraId="77401091" w14:textId="77777777" w:rsidR="00597CDD" w:rsidRPr="003D46C3" w:rsidRDefault="00597CDD" w:rsidP="001209BE">
            <w:pPr>
              <w:jc w:val="center"/>
            </w:pPr>
            <w:r w:rsidRPr="003D46C3">
              <w:t>105</w:t>
            </w:r>
          </w:p>
        </w:tc>
      </w:tr>
    </w:tbl>
    <w:p w14:paraId="61F3EED2" w14:textId="77777777" w:rsidR="001209BE" w:rsidRPr="003D46C3" w:rsidRDefault="001209BE" w:rsidP="00597CDD">
      <w:pPr>
        <w:ind w:firstLine="709"/>
      </w:pPr>
    </w:p>
    <w:p w14:paraId="797AF2EB" w14:textId="0F05860A" w:rsidR="00597CDD" w:rsidRPr="003D46C3" w:rsidRDefault="00597CDD" w:rsidP="00597CDD">
      <w:pPr>
        <w:ind w:firstLine="709"/>
      </w:pPr>
      <w:r w:rsidRPr="003D46C3">
        <w:t xml:space="preserve">15) Компенсация расходов на уплату взноса на капитальный ремонт общего имущества в многоквартирном доме:  </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3D46C3" w:rsidRPr="003D46C3" w14:paraId="7A05719D" w14:textId="77777777" w:rsidTr="00597CDD">
        <w:tc>
          <w:tcPr>
            <w:tcW w:w="2267" w:type="dxa"/>
            <w:tcBorders>
              <w:top w:val="single" w:sz="4" w:space="0" w:color="000000"/>
              <w:left w:val="single" w:sz="4" w:space="0" w:color="000000"/>
              <w:bottom w:val="single" w:sz="4" w:space="0" w:color="auto"/>
              <w:right w:val="nil"/>
            </w:tcBorders>
            <w:hideMark/>
          </w:tcPr>
          <w:p w14:paraId="7CC61163" w14:textId="433EA8E7" w:rsidR="00597CDD" w:rsidRPr="003D46C3" w:rsidRDefault="00597CDD" w:rsidP="001209BE">
            <w:pPr>
              <w:jc w:val="center"/>
            </w:pPr>
            <w:r w:rsidRPr="003D46C3">
              <w:t>за 9 месяцев 2024 г.</w:t>
            </w:r>
          </w:p>
        </w:tc>
        <w:tc>
          <w:tcPr>
            <w:tcW w:w="2126" w:type="dxa"/>
            <w:tcBorders>
              <w:top w:val="single" w:sz="4" w:space="0" w:color="000000"/>
              <w:left w:val="single" w:sz="4" w:space="0" w:color="000000"/>
              <w:bottom w:val="single" w:sz="4" w:space="0" w:color="auto"/>
              <w:right w:val="nil"/>
            </w:tcBorders>
            <w:hideMark/>
          </w:tcPr>
          <w:p w14:paraId="5595F215" w14:textId="77777777" w:rsidR="00597CDD" w:rsidRPr="003D46C3" w:rsidRDefault="00597CDD" w:rsidP="001209BE">
            <w:pPr>
              <w:jc w:val="center"/>
            </w:pPr>
            <w:r w:rsidRPr="003D46C3">
              <w:t>за 9 месяцев 2023 г.</w:t>
            </w:r>
          </w:p>
        </w:tc>
        <w:tc>
          <w:tcPr>
            <w:tcW w:w="2125" w:type="dxa"/>
            <w:tcBorders>
              <w:top w:val="single" w:sz="4" w:space="0" w:color="000000"/>
              <w:left w:val="single" w:sz="4" w:space="0" w:color="000000"/>
              <w:bottom w:val="single" w:sz="4" w:space="0" w:color="auto"/>
              <w:right w:val="nil"/>
            </w:tcBorders>
            <w:hideMark/>
          </w:tcPr>
          <w:p w14:paraId="7474F7DA" w14:textId="77777777" w:rsidR="00597CDD" w:rsidRPr="003D46C3" w:rsidRDefault="00597CDD" w:rsidP="001209BE">
            <w:pPr>
              <w:jc w:val="center"/>
            </w:pPr>
            <w:r w:rsidRPr="003D46C3">
              <w:t>Прогноз на 2024 год</w:t>
            </w:r>
          </w:p>
        </w:tc>
        <w:tc>
          <w:tcPr>
            <w:tcW w:w="1700" w:type="dxa"/>
            <w:tcBorders>
              <w:top w:val="single" w:sz="4" w:space="0" w:color="000000"/>
              <w:left w:val="single" w:sz="4" w:space="0" w:color="000000"/>
              <w:bottom w:val="single" w:sz="4" w:space="0" w:color="auto"/>
              <w:right w:val="nil"/>
            </w:tcBorders>
            <w:hideMark/>
          </w:tcPr>
          <w:p w14:paraId="4655596F" w14:textId="77777777" w:rsidR="00597CDD" w:rsidRPr="003D46C3" w:rsidRDefault="00597CDD" w:rsidP="001209BE">
            <w:pPr>
              <w:jc w:val="center"/>
            </w:pPr>
            <w:r w:rsidRPr="003D46C3">
              <w:t>% выполнения к плану</w:t>
            </w:r>
          </w:p>
        </w:tc>
        <w:tc>
          <w:tcPr>
            <w:tcW w:w="1562" w:type="dxa"/>
            <w:tcBorders>
              <w:top w:val="single" w:sz="4" w:space="0" w:color="000000"/>
              <w:left w:val="single" w:sz="4" w:space="0" w:color="000000"/>
              <w:bottom w:val="single" w:sz="4" w:space="0" w:color="auto"/>
              <w:right w:val="single" w:sz="4" w:space="0" w:color="000000"/>
            </w:tcBorders>
            <w:hideMark/>
          </w:tcPr>
          <w:p w14:paraId="5354DF40" w14:textId="020562C2" w:rsidR="00597CDD" w:rsidRPr="003D46C3" w:rsidRDefault="00597CDD" w:rsidP="001209BE">
            <w:pPr>
              <w:jc w:val="center"/>
            </w:pPr>
            <w:r w:rsidRPr="003D46C3">
              <w:t>Темп роста</w:t>
            </w:r>
            <w:r w:rsidR="001209BE" w:rsidRPr="003D46C3">
              <w:t>, %</w:t>
            </w:r>
          </w:p>
        </w:tc>
      </w:tr>
      <w:tr w:rsidR="003D46C3" w:rsidRPr="003D46C3" w14:paraId="519520C3" w14:textId="77777777" w:rsidTr="00597CDD">
        <w:tc>
          <w:tcPr>
            <w:tcW w:w="2267" w:type="dxa"/>
            <w:tcBorders>
              <w:top w:val="single" w:sz="4" w:space="0" w:color="auto"/>
              <w:left w:val="single" w:sz="4" w:space="0" w:color="000000"/>
              <w:bottom w:val="single" w:sz="4" w:space="0" w:color="000000"/>
              <w:right w:val="nil"/>
            </w:tcBorders>
            <w:hideMark/>
          </w:tcPr>
          <w:p w14:paraId="3DE48C4C" w14:textId="55E2903D" w:rsidR="00597CDD" w:rsidRPr="003D46C3" w:rsidRDefault="00597CDD" w:rsidP="001209BE">
            <w:pPr>
              <w:jc w:val="center"/>
            </w:pPr>
            <w:r w:rsidRPr="003D46C3">
              <w:t>33 чел.</w:t>
            </w:r>
          </w:p>
        </w:tc>
        <w:tc>
          <w:tcPr>
            <w:tcW w:w="2126" w:type="dxa"/>
            <w:tcBorders>
              <w:top w:val="single" w:sz="4" w:space="0" w:color="auto"/>
              <w:left w:val="single" w:sz="4" w:space="0" w:color="000000"/>
              <w:bottom w:val="single" w:sz="4" w:space="0" w:color="000000"/>
              <w:right w:val="nil"/>
            </w:tcBorders>
            <w:hideMark/>
          </w:tcPr>
          <w:p w14:paraId="03E7079F" w14:textId="6FC46AB2" w:rsidR="00597CDD" w:rsidRPr="003D46C3" w:rsidRDefault="00597CDD" w:rsidP="001209BE">
            <w:pPr>
              <w:jc w:val="center"/>
            </w:pPr>
            <w:r w:rsidRPr="003D46C3">
              <w:t>36 чел.</w:t>
            </w:r>
          </w:p>
        </w:tc>
        <w:tc>
          <w:tcPr>
            <w:tcW w:w="2125" w:type="dxa"/>
            <w:tcBorders>
              <w:top w:val="single" w:sz="4" w:space="0" w:color="auto"/>
              <w:left w:val="single" w:sz="4" w:space="0" w:color="000000"/>
              <w:bottom w:val="single" w:sz="4" w:space="0" w:color="000000"/>
              <w:right w:val="nil"/>
            </w:tcBorders>
            <w:hideMark/>
          </w:tcPr>
          <w:p w14:paraId="511C013A" w14:textId="5D3E1623" w:rsidR="00597CDD" w:rsidRPr="003D46C3" w:rsidRDefault="00597CDD" w:rsidP="001209BE">
            <w:pPr>
              <w:jc w:val="center"/>
            </w:pPr>
            <w:r w:rsidRPr="003D46C3">
              <w:t>60 чел.</w:t>
            </w:r>
          </w:p>
        </w:tc>
        <w:tc>
          <w:tcPr>
            <w:tcW w:w="1700" w:type="dxa"/>
            <w:tcBorders>
              <w:top w:val="single" w:sz="4" w:space="0" w:color="auto"/>
              <w:left w:val="single" w:sz="4" w:space="0" w:color="000000"/>
              <w:bottom w:val="single" w:sz="4" w:space="0" w:color="000000"/>
              <w:right w:val="nil"/>
            </w:tcBorders>
            <w:hideMark/>
          </w:tcPr>
          <w:p w14:paraId="3A67FD31" w14:textId="77777777" w:rsidR="00597CDD" w:rsidRPr="003D46C3" w:rsidRDefault="00597CDD" w:rsidP="001209BE">
            <w:pPr>
              <w:jc w:val="center"/>
            </w:pPr>
            <w:r w:rsidRPr="003D46C3">
              <w:t>55</w:t>
            </w:r>
          </w:p>
        </w:tc>
        <w:tc>
          <w:tcPr>
            <w:tcW w:w="1562" w:type="dxa"/>
            <w:tcBorders>
              <w:top w:val="single" w:sz="4" w:space="0" w:color="auto"/>
              <w:left w:val="single" w:sz="4" w:space="0" w:color="000000"/>
              <w:bottom w:val="single" w:sz="4" w:space="0" w:color="000000"/>
              <w:right w:val="single" w:sz="4" w:space="0" w:color="000000"/>
            </w:tcBorders>
            <w:hideMark/>
          </w:tcPr>
          <w:p w14:paraId="42690297" w14:textId="77777777" w:rsidR="00597CDD" w:rsidRPr="003D46C3" w:rsidRDefault="00597CDD" w:rsidP="001209BE">
            <w:pPr>
              <w:jc w:val="center"/>
            </w:pPr>
            <w:r w:rsidRPr="003D46C3">
              <w:t>92</w:t>
            </w:r>
          </w:p>
        </w:tc>
      </w:tr>
      <w:tr w:rsidR="001209BE" w:rsidRPr="003D46C3" w14:paraId="3320248B" w14:textId="77777777" w:rsidTr="00597CDD">
        <w:tc>
          <w:tcPr>
            <w:tcW w:w="2267" w:type="dxa"/>
            <w:tcBorders>
              <w:top w:val="nil"/>
              <w:left w:val="single" w:sz="4" w:space="0" w:color="000000"/>
              <w:bottom w:val="single" w:sz="4" w:space="0" w:color="000000"/>
              <w:right w:val="nil"/>
            </w:tcBorders>
            <w:hideMark/>
          </w:tcPr>
          <w:p w14:paraId="6116C4BC" w14:textId="31E43713" w:rsidR="00597CDD" w:rsidRPr="003D46C3" w:rsidRDefault="00597CDD" w:rsidP="001209BE">
            <w:pPr>
              <w:jc w:val="center"/>
            </w:pPr>
            <w:r w:rsidRPr="003D46C3">
              <w:t>41,33 тыс. руб.</w:t>
            </w:r>
          </w:p>
        </w:tc>
        <w:tc>
          <w:tcPr>
            <w:tcW w:w="2126" w:type="dxa"/>
            <w:tcBorders>
              <w:top w:val="nil"/>
              <w:left w:val="single" w:sz="4" w:space="0" w:color="000000"/>
              <w:bottom w:val="single" w:sz="4" w:space="0" w:color="000000"/>
              <w:right w:val="nil"/>
            </w:tcBorders>
            <w:hideMark/>
          </w:tcPr>
          <w:p w14:paraId="41864FB7" w14:textId="1B219F22" w:rsidR="00597CDD" w:rsidRPr="003D46C3" w:rsidRDefault="00597CDD" w:rsidP="001209BE">
            <w:pPr>
              <w:jc w:val="center"/>
            </w:pPr>
            <w:r w:rsidRPr="003D46C3">
              <w:t>37,61 тыс. руб.</w:t>
            </w:r>
          </w:p>
        </w:tc>
        <w:tc>
          <w:tcPr>
            <w:tcW w:w="2125" w:type="dxa"/>
            <w:tcBorders>
              <w:top w:val="nil"/>
              <w:left w:val="single" w:sz="4" w:space="0" w:color="000000"/>
              <w:bottom w:val="single" w:sz="4" w:space="0" w:color="000000"/>
              <w:right w:val="nil"/>
            </w:tcBorders>
            <w:hideMark/>
          </w:tcPr>
          <w:p w14:paraId="58ACFD24" w14:textId="73E29CE9" w:rsidR="00597CDD" w:rsidRPr="003D46C3" w:rsidRDefault="00597CDD" w:rsidP="001209BE">
            <w:pPr>
              <w:jc w:val="center"/>
            </w:pPr>
            <w:r w:rsidRPr="003D46C3">
              <w:t>62,0 тыс.руб.</w:t>
            </w:r>
          </w:p>
        </w:tc>
        <w:tc>
          <w:tcPr>
            <w:tcW w:w="1700" w:type="dxa"/>
            <w:tcBorders>
              <w:top w:val="nil"/>
              <w:left w:val="single" w:sz="4" w:space="0" w:color="000000"/>
              <w:bottom w:val="single" w:sz="4" w:space="0" w:color="000000"/>
              <w:right w:val="nil"/>
            </w:tcBorders>
            <w:hideMark/>
          </w:tcPr>
          <w:p w14:paraId="7F7829DD" w14:textId="77777777" w:rsidR="00597CDD" w:rsidRPr="003D46C3" w:rsidRDefault="00597CDD" w:rsidP="001209BE">
            <w:pPr>
              <w:jc w:val="center"/>
            </w:pPr>
            <w:r w:rsidRPr="003D46C3">
              <w:t>67</w:t>
            </w:r>
          </w:p>
        </w:tc>
        <w:tc>
          <w:tcPr>
            <w:tcW w:w="1562" w:type="dxa"/>
            <w:tcBorders>
              <w:top w:val="nil"/>
              <w:left w:val="single" w:sz="4" w:space="0" w:color="000000"/>
              <w:bottom w:val="single" w:sz="4" w:space="0" w:color="000000"/>
              <w:right w:val="single" w:sz="4" w:space="0" w:color="000000"/>
            </w:tcBorders>
            <w:hideMark/>
          </w:tcPr>
          <w:p w14:paraId="3FEAF0AE" w14:textId="77777777" w:rsidR="00597CDD" w:rsidRPr="003D46C3" w:rsidRDefault="00597CDD" w:rsidP="001209BE">
            <w:pPr>
              <w:jc w:val="center"/>
            </w:pPr>
            <w:r w:rsidRPr="003D46C3">
              <w:t>110</w:t>
            </w:r>
          </w:p>
        </w:tc>
      </w:tr>
    </w:tbl>
    <w:p w14:paraId="460AF8EC" w14:textId="77777777" w:rsidR="001209BE" w:rsidRPr="003D46C3" w:rsidRDefault="001209BE" w:rsidP="00597CDD">
      <w:pPr>
        <w:ind w:firstLine="709"/>
      </w:pPr>
    </w:p>
    <w:p w14:paraId="7326C076" w14:textId="57AA9460" w:rsidR="00597CDD" w:rsidRPr="003D46C3" w:rsidRDefault="00597CDD" w:rsidP="00597CDD">
      <w:pPr>
        <w:ind w:firstLine="709"/>
      </w:pPr>
      <w:r w:rsidRPr="003D46C3">
        <w:t>16) Предоставлена субсидия на проведение газификации домовладения отдельным категориям граждан (аванс):</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269"/>
        <w:gridCol w:w="2268"/>
        <w:gridCol w:w="1414"/>
        <w:gridCol w:w="1562"/>
      </w:tblGrid>
      <w:tr w:rsidR="003D46C3" w:rsidRPr="003D46C3" w14:paraId="68C9F626" w14:textId="77777777" w:rsidTr="00597CDD">
        <w:tc>
          <w:tcPr>
            <w:tcW w:w="2267" w:type="dxa"/>
            <w:tcBorders>
              <w:top w:val="single" w:sz="4" w:space="0" w:color="000000"/>
              <w:left w:val="single" w:sz="4" w:space="0" w:color="000000"/>
              <w:bottom w:val="single" w:sz="4" w:space="0" w:color="000000"/>
              <w:right w:val="nil"/>
            </w:tcBorders>
            <w:hideMark/>
          </w:tcPr>
          <w:p w14:paraId="30B25226" w14:textId="0F417E44" w:rsidR="00597CDD" w:rsidRPr="003D46C3" w:rsidRDefault="00597CDD" w:rsidP="001209BE">
            <w:pPr>
              <w:jc w:val="center"/>
            </w:pPr>
            <w:r w:rsidRPr="003D46C3">
              <w:t>за 9 месяцев 2024 г.</w:t>
            </w:r>
          </w:p>
        </w:tc>
        <w:tc>
          <w:tcPr>
            <w:tcW w:w="2269" w:type="dxa"/>
            <w:tcBorders>
              <w:top w:val="single" w:sz="4" w:space="0" w:color="000000"/>
              <w:left w:val="single" w:sz="4" w:space="0" w:color="000000"/>
              <w:bottom w:val="single" w:sz="4" w:space="0" w:color="000000"/>
              <w:right w:val="nil"/>
            </w:tcBorders>
            <w:hideMark/>
          </w:tcPr>
          <w:p w14:paraId="44064935" w14:textId="77777777" w:rsidR="00597CDD" w:rsidRPr="003D46C3" w:rsidRDefault="00597CDD" w:rsidP="001209BE">
            <w:pPr>
              <w:jc w:val="center"/>
            </w:pPr>
            <w:r w:rsidRPr="003D46C3">
              <w:t>за 9 месяцев 2023 г.</w:t>
            </w:r>
          </w:p>
        </w:tc>
        <w:tc>
          <w:tcPr>
            <w:tcW w:w="2268" w:type="dxa"/>
            <w:tcBorders>
              <w:top w:val="single" w:sz="4" w:space="0" w:color="000000"/>
              <w:left w:val="single" w:sz="4" w:space="0" w:color="000000"/>
              <w:bottom w:val="single" w:sz="4" w:space="0" w:color="000000"/>
              <w:right w:val="nil"/>
            </w:tcBorders>
            <w:hideMark/>
          </w:tcPr>
          <w:p w14:paraId="40334215" w14:textId="77777777" w:rsidR="00597CDD" w:rsidRPr="003D46C3" w:rsidRDefault="00597CDD" w:rsidP="001209BE">
            <w:pPr>
              <w:jc w:val="center"/>
            </w:pPr>
            <w:r w:rsidRPr="003D46C3">
              <w:t>Прогноз на 2023 год</w:t>
            </w:r>
          </w:p>
        </w:tc>
        <w:tc>
          <w:tcPr>
            <w:tcW w:w="1414" w:type="dxa"/>
            <w:tcBorders>
              <w:top w:val="single" w:sz="4" w:space="0" w:color="000000"/>
              <w:left w:val="single" w:sz="4" w:space="0" w:color="000000"/>
              <w:bottom w:val="single" w:sz="4" w:space="0" w:color="000000"/>
              <w:right w:val="nil"/>
            </w:tcBorders>
            <w:hideMark/>
          </w:tcPr>
          <w:p w14:paraId="097AF294" w14:textId="77777777" w:rsidR="00597CDD" w:rsidRPr="003D46C3" w:rsidRDefault="00597CDD" w:rsidP="001209BE">
            <w:pPr>
              <w:jc w:val="center"/>
            </w:pPr>
            <w:r w:rsidRPr="003D46C3">
              <w:t>% выполнения к плану</w:t>
            </w:r>
          </w:p>
        </w:tc>
        <w:tc>
          <w:tcPr>
            <w:tcW w:w="1562" w:type="dxa"/>
            <w:tcBorders>
              <w:top w:val="single" w:sz="4" w:space="0" w:color="000000"/>
              <w:left w:val="single" w:sz="4" w:space="0" w:color="000000"/>
              <w:bottom w:val="single" w:sz="4" w:space="0" w:color="000000"/>
              <w:right w:val="single" w:sz="4" w:space="0" w:color="000000"/>
            </w:tcBorders>
            <w:hideMark/>
          </w:tcPr>
          <w:p w14:paraId="4CB8CE2A" w14:textId="57482C73" w:rsidR="00597CDD" w:rsidRPr="003D46C3" w:rsidRDefault="00597CDD" w:rsidP="001209BE">
            <w:pPr>
              <w:jc w:val="center"/>
            </w:pPr>
            <w:r w:rsidRPr="003D46C3">
              <w:t>Темп роста</w:t>
            </w:r>
            <w:r w:rsidR="001209BE" w:rsidRPr="003D46C3">
              <w:t>, %</w:t>
            </w:r>
          </w:p>
        </w:tc>
      </w:tr>
      <w:tr w:rsidR="003D46C3" w:rsidRPr="003D46C3" w14:paraId="2837335E" w14:textId="77777777" w:rsidTr="00597CDD">
        <w:tc>
          <w:tcPr>
            <w:tcW w:w="2267" w:type="dxa"/>
            <w:tcBorders>
              <w:top w:val="nil"/>
              <w:left w:val="single" w:sz="4" w:space="0" w:color="000000"/>
              <w:bottom w:val="single" w:sz="4" w:space="0" w:color="000000"/>
              <w:right w:val="nil"/>
            </w:tcBorders>
            <w:hideMark/>
          </w:tcPr>
          <w:p w14:paraId="26F5084B" w14:textId="5E95BD95" w:rsidR="00597CDD" w:rsidRPr="003D46C3" w:rsidRDefault="00597CDD" w:rsidP="001209BE">
            <w:pPr>
              <w:jc w:val="center"/>
            </w:pPr>
            <w:r w:rsidRPr="003D46C3">
              <w:t>56 чел.</w:t>
            </w:r>
          </w:p>
        </w:tc>
        <w:tc>
          <w:tcPr>
            <w:tcW w:w="2269" w:type="dxa"/>
            <w:tcBorders>
              <w:top w:val="nil"/>
              <w:left w:val="single" w:sz="4" w:space="0" w:color="000000"/>
              <w:bottom w:val="single" w:sz="4" w:space="0" w:color="000000"/>
              <w:right w:val="nil"/>
            </w:tcBorders>
            <w:hideMark/>
          </w:tcPr>
          <w:p w14:paraId="214BDBB9" w14:textId="3196F6E3" w:rsidR="00597CDD" w:rsidRPr="003D46C3" w:rsidRDefault="00597CDD" w:rsidP="001209BE">
            <w:pPr>
              <w:jc w:val="center"/>
            </w:pPr>
            <w:r w:rsidRPr="003D46C3">
              <w:t>27 чел.</w:t>
            </w:r>
          </w:p>
        </w:tc>
        <w:tc>
          <w:tcPr>
            <w:tcW w:w="2268" w:type="dxa"/>
            <w:tcBorders>
              <w:top w:val="nil"/>
              <w:left w:val="single" w:sz="4" w:space="0" w:color="000000"/>
              <w:bottom w:val="single" w:sz="4" w:space="0" w:color="000000"/>
              <w:right w:val="nil"/>
            </w:tcBorders>
            <w:hideMark/>
          </w:tcPr>
          <w:p w14:paraId="7638FDB4" w14:textId="078A42AD" w:rsidR="00597CDD" w:rsidRPr="003D46C3" w:rsidRDefault="00597CDD" w:rsidP="001209BE">
            <w:pPr>
              <w:jc w:val="center"/>
            </w:pPr>
            <w:r w:rsidRPr="003D46C3">
              <w:t>60 чел.</w:t>
            </w:r>
          </w:p>
        </w:tc>
        <w:tc>
          <w:tcPr>
            <w:tcW w:w="1414" w:type="dxa"/>
            <w:tcBorders>
              <w:top w:val="nil"/>
              <w:left w:val="single" w:sz="4" w:space="0" w:color="000000"/>
              <w:bottom w:val="single" w:sz="4" w:space="0" w:color="000000"/>
              <w:right w:val="nil"/>
            </w:tcBorders>
            <w:hideMark/>
          </w:tcPr>
          <w:p w14:paraId="0369D6C2" w14:textId="77777777" w:rsidR="00597CDD" w:rsidRPr="003D46C3" w:rsidRDefault="00597CDD" w:rsidP="001209BE">
            <w:pPr>
              <w:jc w:val="center"/>
            </w:pPr>
            <w:r w:rsidRPr="003D46C3">
              <w:t>93</w:t>
            </w:r>
          </w:p>
        </w:tc>
        <w:tc>
          <w:tcPr>
            <w:tcW w:w="1562" w:type="dxa"/>
            <w:tcBorders>
              <w:top w:val="nil"/>
              <w:left w:val="single" w:sz="4" w:space="0" w:color="000000"/>
              <w:bottom w:val="single" w:sz="4" w:space="0" w:color="000000"/>
              <w:right w:val="single" w:sz="4" w:space="0" w:color="000000"/>
            </w:tcBorders>
            <w:hideMark/>
          </w:tcPr>
          <w:p w14:paraId="0E608767" w14:textId="77777777" w:rsidR="00597CDD" w:rsidRPr="003D46C3" w:rsidRDefault="00597CDD" w:rsidP="001209BE">
            <w:pPr>
              <w:jc w:val="center"/>
            </w:pPr>
            <w:r w:rsidRPr="003D46C3">
              <w:t>207</w:t>
            </w:r>
          </w:p>
        </w:tc>
      </w:tr>
      <w:tr w:rsidR="003D46C3" w:rsidRPr="003D46C3" w14:paraId="5B645EE2" w14:textId="77777777" w:rsidTr="00597CDD">
        <w:tc>
          <w:tcPr>
            <w:tcW w:w="2267" w:type="dxa"/>
            <w:tcBorders>
              <w:top w:val="nil"/>
              <w:left w:val="single" w:sz="4" w:space="0" w:color="000000"/>
              <w:bottom w:val="single" w:sz="4" w:space="0" w:color="000000"/>
              <w:right w:val="nil"/>
            </w:tcBorders>
            <w:hideMark/>
          </w:tcPr>
          <w:p w14:paraId="68BA526C" w14:textId="5E2CA303" w:rsidR="00597CDD" w:rsidRPr="003D46C3" w:rsidRDefault="00597CDD" w:rsidP="001209BE">
            <w:pPr>
              <w:jc w:val="center"/>
            </w:pPr>
            <w:r w:rsidRPr="003D46C3">
              <w:t>3378,01 тыс. руб.</w:t>
            </w:r>
          </w:p>
        </w:tc>
        <w:tc>
          <w:tcPr>
            <w:tcW w:w="2269" w:type="dxa"/>
            <w:tcBorders>
              <w:top w:val="nil"/>
              <w:left w:val="single" w:sz="4" w:space="0" w:color="000000"/>
              <w:bottom w:val="single" w:sz="4" w:space="0" w:color="000000"/>
              <w:right w:val="nil"/>
            </w:tcBorders>
            <w:hideMark/>
          </w:tcPr>
          <w:p w14:paraId="4EF8D8B1" w14:textId="7176A4D2" w:rsidR="00597CDD" w:rsidRPr="003D46C3" w:rsidRDefault="00597CDD" w:rsidP="001209BE">
            <w:pPr>
              <w:jc w:val="center"/>
            </w:pPr>
            <w:r w:rsidRPr="003D46C3">
              <w:t>1301,10 тыс.руб.</w:t>
            </w:r>
          </w:p>
        </w:tc>
        <w:tc>
          <w:tcPr>
            <w:tcW w:w="2268" w:type="dxa"/>
            <w:tcBorders>
              <w:top w:val="nil"/>
              <w:left w:val="single" w:sz="4" w:space="0" w:color="000000"/>
              <w:bottom w:val="single" w:sz="4" w:space="0" w:color="000000"/>
              <w:right w:val="nil"/>
            </w:tcBorders>
            <w:hideMark/>
          </w:tcPr>
          <w:p w14:paraId="3B9DE7E0" w14:textId="6F9DFA5B" w:rsidR="00597CDD" w:rsidRPr="003D46C3" w:rsidRDefault="00597CDD" w:rsidP="001209BE">
            <w:pPr>
              <w:jc w:val="center"/>
            </w:pPr>
            <w:r w:rsidRPr="003D46C3">
              <w:t>3000,00 тыс.руб.</w:t>
            </w:r>
          </w:p>
        </w:tc>
        <w:tc>
          <w:tcPr>
            <w:tcW w:w="1414" w:type="dxa"/>
            <w:tcBorders>
              <w:top w:val="nil"/>
              <w:left w:val="single" w:sz="4" w:space="0" w:color="000000"/>
              <w:bottom w:val="single" w:sz="4" w:space="0" w:color="000000"/>
              <w:right w:val="nil"/>
            </w:tcBorders>
            <w:hideMark/>
          </w:tcPr>
          <w:p w14:paraId="33D55398" w14:textId="77777777" w:rsidR="00597CDD" w:rsidRPr="003D46C3" w:rsidRDefault="00597CDD" w:rsidP="001209BE">
            <w:pPr>
              <w:jc w:val="center"/>
            </w:pPr>
            <w:r w:rsidRPr="003D46C3">
              <w:t>113</w:t>
            </w:r>
          </w:p>
        </w:tc>
        <w:tc>
          <w:tcPr>
            <w:tcW w:w="1562" w:type="dxa"/>
            <w:tcBorders>
              <w:top w:val="nil"/>
              <w:left w:val="single" w:sz="4" w:space="0" w:color="000000"/>
              <w:bottom w:val="single" w:sz="4" w:space="0" w:color="000000"/>
              <w:right w:val="single" w:sz="4" w:space="0" w:color="000000"/>
            </w:tcBorders>
            <w:hideMark/>
          </w:tcPr>
          <w:p w14:paraId="19F4B22E" w14:textId="77777777" w:rsidR="00597CDD" w:rsidRPr="003D46C3" w:rsidRDefault="00597CDD" w:rsidP="001209BE">
            <w:pPr>
              <w:jc w:val="center"/>
            </w:pPr>
            <w:r w:rsidRPr="003D46C3">
              <w:t>260</w:t>
            </w:r>
          </w:p>
        </w:tc>
      </w:tr>
    </w:tbl>
    <w:p w14:paraId="3498EB94" w14:textId="3B3970D2" w:rsidR="00597CDD" w:rsidRPr="003D46C3" w:rsidRDefault="001209BE" w:rsidP="00597CDD">
      <w:pPr>
        <w:ind w:firstLine="709"/>
      </w:pPr>
      <w:r w:rsidRPr="003D46C3">
        <w:t>Увеличение обусловлено расширением списка</w:t>
      </w:r>
      <w:r w:rsidR="00597CDD" w:rsidRPr="003D46C3">
        <w:t xml:space="preserve"> категорий получателей, в том числе увеличилось количество получателей-участников СВО.</w:t>
      </w:r>
    </w:p>
    <w:p w14:paraId="699260AF" w14:textId="2BDB5CF3" w:rsidR="00597CDD" w:rsidRPr="003D46C3" w:rsidRDefault="00597CDD" w:rsidP="00597CDD">
      <w:pPr>
        <w:ind w:firstLine="709"/>
      </w:pPr>
      <w:r w:rsidRPr="003D46C3">
        <w:t>Кроме того</w:t>
      </w:r>
      <w:r w:rsidR="001209BE" w:rsidRPr="003D46C3">
        <w:t>,</w:t>
      </w:r>
      <w:r w:rsidRPr="003D46C3">
        <w:t xml:space="preserve"> в 2024 году выплачен остаток по газификации за 2023 год 58 гражданам на общую сумму 2119,98 тыс.руб.</w:t>
      </w:r>
    </w:p>
    <w:p w14:paraId="07990CB9" w14:textId="77777777" w:rsidR="001209BE" w:rsidRPr="003D46C3" w:rsidRDefault="001209BE" w:rsidP="00597CDD">
      <w:pPr>
        <w:ind w:firstLine="709"/>
      </w:pPr>
    </w:p>
    <w:p w14:paraId="2F940433" w14:textId="25AA0BF2" w:rsidR="00597CDD" w:rsidRPr="003D46C3" w:rsidRDefault="00597CDD" w:rsidP="00597CDD">
      <w:pPr>
        <w:ind w:firstLine="709"/>
      </w:pPr>
      <w:r w:rsidRPr="003D46C3">
        <w:t>17) Предоставлена субсидия на оплату жилого помещения и коммунальных услуг малоимущим гражданам:</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269"/>
        <w:gridCol w:w="2268"/>
        <w:gridCol w:w="1414"/>
        <w:gridCol w:w="1562"/>
      </w:tblGrid>
      <w:tr w:rsidR="003D46C3" w:rsidRPr="003D46C3" w14:paraId="27461033" w14:textId="77777777" w:rsidTr="00597CDD">
        <w:tc>
          <w:tcPr>
            <w:tcW w:w="2267" w:type="dxa"/>
            <w:tcBorders>
              <w:top w:val="single" w:sz="4" w:space="0" w:color="000000"/>
              <w:left w:val="single" w:sz="4" w:space="0" w:color="000000"/>
              <w:bottom w:val="single" w:sz="4" w:space="0" w:color="000000"/>
              <w:right w:val="nil"/>
            </w:tcBorders>
            <w:hideMark/>
          </w:tcPr>
          <w:p w14:paraId="5C71DE36" w14:textId="4007620F" w:rsidR="00597CDD" w:rsidRPr="003D46C3" w:rsidRDefault="00597CDD" w:rsidP="001209BE">
            <w:pPr>
              <w:jc w:val="center"/>
            </w:pPr>
            <w:r w:rsidRPr="003D46C3">
              <w:t>за 9 месяцев 2024 г.</w:t>
            </w:r>
          </w:p>
        </w:tc>
        <w:tc>
          <w:tcPr>
            <w:tcW w:w="2269" w:type="dxa"/>
            <w:tcBorders>
              <w:top w:val="single" w:sz="4" w:space="0" w:color="000000"/>
              <w:left w:val="single" w:sz="4" w:space="0" w:color="000000"/>
              <w:bottom w:val="single" w:sz="4" w:space="0" w:color="000000"/>
              <w:right w:val="nil"/>
            </w:tcBorders>
            <w:hideMark/>
          </w:tcPr>
          <w:p w14:paraId="1766949D" w14:textId="77777777" w:rsidR="00597CDD" w:rsidRPr="003D46C3" w:rsidRDefault="00597CDD" w:rsidP="001209BE">
            <w:pPr>
              <w:jc w:val="center"/>
            </w:pPr>
            <w:r w:rsidRPr="003D46C3">
              <w:t>за 9 месяцев 2023 г.</w:t>
            </w:r>
          </w:p>
        </w:tc>
        <w:tc>
          <w:tcPr>
            <w:tcW w:w="2268" w:type="dxa"/>
            <w:tcBorders>
              <w:top w:val="single" w:sz="4" w:space="0" w:color="000000"/>
              <w:left w:val="single" w:sz="4" w:space="0" w:color="000000"/>
              <w:bottom w:val="single" w:sz="4" w:space="0" w:color="000000"/>
              <w:right w:val="nil"/>
            </w:tcBorders>
            <w:hideMark/>
          </w:tcPr>
          <w:p w14:paraId="555FFA17" w14:textId="77777777" w:rsidR="00597CDD" w:rsidRPr="003D46C3" w:rsidRDefault="00597CDD" w:rsidP="001209BE">
            <w:pPr>
              <w:jc w:val="center"/>
            </w:pPr>
            <w:r w:rsidRPr="003D46C3">
              <w:t>Прогноз на 2024 год</w:t>
            </w:r>
          </w:p>
        </w:tc>
        <w:tc>
          <w:tcPr>
            <w:tcW w:w="1414" w:type="dxa"/>
            <w:tcBorders>
              <w:top w:val="single" w:sz="4" w:space="0" w:color="000000"/>
              <w:left w:val="single" w:sz="4" w:space="0" w:color="000000"/>
              <w:bottom w:val="single" w:sz="4" w:space="0" w:color="000000"/>
              <w:right w:val="nil"/>
            </w:tcBorders>
            <w:hideMark/>
          </w:tcPr>
          <w:p w14:paraId="5E0A20E4" w14:textId="77777777" w:rsidR="00597CDD" w:rsidRPr="003D46C3" w:rsidRDefault="00597CDD" w:rsidP="001209BE">
            <w:pPr>
              <w:jc w:val="center"/>
            </w:pPr>
            <w:r w:rsidRPr="003D46C3">
              <w:t>% выполнения к плану</w:t>
            </w:r>
          </w:p>
        </w:tc>
        <w:tc>
          <w:tcPr>
            <w:tcW w:w="1562" w:type="dxa"/>
            <w:tcBorders>
              <w:top w:val="single" w:sz="4" w:space="0" w:color="000000"/>
              <w:left w:val="single" w:sz="4" w:space="0" w:color="000000"/>
              <w:bottom w:val="single" w:sz="4" w:space="0" w:color="000000"/>
              <w:right w:val="single" w:sz="4" w:space="0" w:color="000000"/>
            </w:tcBorders>
            <w:hideMark/>
          </w:tcPr>
          <w:p w14:paraId="459CB12E" w14:textId="74D3B7FE" w:rsidR="00597CDD" w:rsidRPr="003D46C3" w:rsidRDefault="00597CDD" w:rsidP="001209BE">
            <w:pPr>
              <w:jc w:val="center"/>
            </w:pPr>
            <w:r w:rsidRPr="003D46C3">
              <w:t>Темп роста</w:t>
            </w:r>
            <w:r w:rsidR="001209BE" w:rsidRPr="003D46C3">
              <w:t>, %</w:t>
            </w:r>
          </w:p>
        </w:tc>
      </w:tr>
      <w:tr w:rsidR="003D46C3" w:rsidRPr="003D46C3" w14:paraId="72E1165F" w14:textId="77777777" w:rsidTr="00597CDD">
        <w:tc>
          <w:tcPr>
            <w:tcW w:w="2267" w:type="dxa"/>
            <w:tcBorders>
              <w:top w:val="nil"/>
              <w:left w:val="single" w:sz="4" w:space="0" w:color="000000"/>
              <w:bottom w:val="single" w:sz="4" w:space="0" w:color="000000"/>
              <w:right w:val="nil"/>
            </w:tcBorders>
            <w:hideMark/>
          </w:tcPr>
          <w:p w14:paraId="45E829E0" w14:textId="7649C139" w:rsidR="00597CDD" w:rsidRPr="003D46C3" w:rsidRDefault="00597CDD" w:rsidP="001209BE">
            <w:pPr>
              <w:jc w:val="center"/>
            </w:pPr>
            <w:r w:rsidRPr="003D46C3">
              <w:t>119 чел.</w:t>
            </w:r>
          </w:p>
        </w:tc>
        <w:tc>
          <w:tcPr>
            <w:tcW w:w="2269" w:type="dxa"/>
            <w:tcBorders>
              <w:top w:val="nil"/>
              <w:left w:val="single" w:sz="4" w:space="0" w:color="000000"/>
              <w:bottom w:val="single" w:sz="4" w:space="0" w:color="000000"/>
              <w:right w:val="nil"/>
            </w:tcBorders>
            <w:hideMark/>
          </w:tcPr>
          <w:p w14:paraId="769B5CCD" w14:textId="06869781" w:rsidR="00597CDD" w:rsidRPr="003D46C3" w:rsidRDefault="00597CDD" w:rsidP="001209BE">
            <w:pPr>
              <w:jc w:val="center"/>
            </w:pPr>
            <w:r w:rsidRPr="003D46C3">
              <w:t>177 чел.</w:t>
            </w:r>
          </w:p>
        </w:tc>
        <w:tc>
          <w:tcPr>
            <w:tcW w:w="2268" w:type="dxa"/>
            <w:tcBorders>
              <w:top w:val="nil"/>
              <w:left w:val="single" w:sz="4" w:space="0" w:color="000000"/>
              <w:bottom w:val="single" w:sz="4" w:space="0" w:color="000000"/>
              <w:right w:val="nil"/>
            </w:tcBorders>
            <w:hideMark/>
          </w:tcPr>
          <w:p w14:paraId="414409ED" w14:textId="746EE3A3" w:rsidR="00597CDD" w:rsidRPr="003D46C3" w:rsidRDefault="00597CDD" w:rsidP="001209BE">
            <w:pPr>
              <w:jc w:val="center"/>
            </w:pPr>
            <w:r w:rsidRPr="003D46C3">
              <w:t>150 чел.</w:t>
            </w:r>
          </w:p>
        </w:tc>
        <w:tc>
          <w:tcPr>
            <w:tcW w:w="1414" w:type="dxa"/>
            <w:tcBorders>
              <w:top w:val="nil"/>
              <w:left w:val="single" w:sz="4" w:space="0" w:color="000000"/>
              <w:bottom w:val="single" w:sz="4" w:space="0" w:color="000000"/>
              <w:right w:val="nil"/>
            </w:tcBorders>
            <w:hideMark/>
          </w:tcPr>
          <w:p w14:paraId="6A3DA0D6" w14:textId="77777777" w:rsidR="00597CDD" w:rsidRPr="003D46C3" w:rsidRDefault="00597CDD" w:rsidP="001209BE">
            <w:pPr>
              <w:jc w:val="center"/>
            </w:pPr>
            <w:r w:rsidRPr="003D46C3">
              <w:t>79</w:t>
            </w:r>
          </w:p>
        </w:tc>
        <w:tc>
          <w:tcPr>
            <w:tcW w:w="1562" w:type="dxa"/>
            <w:tcBorders>
              <w:top w:val="nil"/>
              <w:left w:val="single" w:sz="4" w:space="0" w:color="000000"/>
              <w:bottom w:val="single" w:sz="4" w:space="0" w:color="000000"/>
              <w:right w:val="single" w:sz="4" w:space="0" w:color="000000"/>
            </w:tcBorders>
            <w:hideMark/>
          </w:tcPr>
          <w:p w14:paraId="5950267B" w14:textId="77777777" w:rsidR="00597CDD" w:rsidRPr="003D46C3" w:rsidRDefault="00597CDD" w:rsidP="001209BE">
            <w:pPr>
              <w:jc w:val="center"/>
            </w:pPr>
            <w:r w:rsidRPr="003D46C3">
              <w:t>67</w:t>
            </w:r>
          </w:p>
        </w:tc>
      </w:tr>
      <w:tr w:rsidR="003D46C3" w:rsidRPr="003D46C3" w14:paraId="4B8F9B06" w14:textId="77777777" w:rsidTr="00597CDD">
        <w:tc>
          <w:tcPr>
            <w:tcW w:w="2267" w:type="dxa"/>
            <w:tcBorders>
              <w:top w:val="nil"/>
              <w:left w:val="single" w:sz="4" w:space="0" w:color="000000"/>
              <w:bottom w:val="single" w:sz="4" w:space="0" w:color="000000"/>
              <w:right w:val="nil"/>
            </w:tcBorders>
            <w:hideMark/>
          </w:tcPr>
          <w:p w14:paraId="4024249C" w14:textId="77777777" w:rsidR="00597CDD" w:rsidRPr="003D46C3" w:rsidRDefault="00597CDD" w:rsidP="001209BE">
            <w:pPr>
              <w:jc w:val="center"/>
            </w:pPr>
            <w:r w:rsidRPr="003D46C3">
              <w:t>1515,35 тыс. руб.</w:t>
            </w:r>
          </w:p>
        </w:tc>
        <w:tc>
          <w:tcPr>
            <w:tcW w:w="2269" w:type="dxa"/>
            <w:tcBorders>
              <w:top w:val="nil"/>
              <w:left w:val="single" w:sz="4" w:space="0" w:color="000000"/>
              <w:bottom w:val="single" w:sz="4" w:space="0" w:color="000000"/>
              <w:right w:val="nil"/>
            </w:tcBorders>
            <w:hideMark/>
          </w:tcPr>
          <w:p w14:paraId="459D564E" w14:textId="5D1FD1C2" w:rsidR="00597CDD" w:rsidRPr="003D46C3" w:rsidRDefault="00597CDD" w:rsidP="001209BE">
            <w:pPr>
              <w:jc w:val="center"/>
            </w:pPr>
            <w:r w:rsidRPr="003D46C3">
              <w:t>2336,15 тыс.руб.</w:t>
            </w:r>
          </w:p>
        </w:tc>
        <w:tc>
          <w:tcPr>
            <w:tcW w:w="2268" w:type="dxa"/>
            <w:tcBorders>
              <w:top w:val="nil"/>
              <w:left w:val="single" w:sz="4" w:space="0" w:color="000000"/>
              <w:bottom w:val="single" w:sz="4" w:space="0" w:color="000000"/>
              <w:right w:val="nil"/>
            </w:tcBorders>
            <w:hideMark/>
          </w:tcPr>
          <w:p w14:paraId="4004BBD0" w14:textId="28BEEEE6" w:rsidR="00597CDD" w:rsidRPr="003D46C3" w:rsidRDefault="00597CDD" w:rsidP="001209BE">
            <w:pPr>
              <w:jc w:val="center"/>
            </w:pPr>
            <w:r w:rsidRPr="003D46C3">
              <w:t>3600,00 тыс.руб.</w:t>
            </w:r>
          </w:p>
        </w:tc>
        <w:tc>
          <w:tcPr>
            <w:tcW w:w="1414" w:type="dxa"/>
            <w:tcBorders>
              <w:top w:val="nil"/>
              <w:left w:val="single" w:sz="4" w:space="0" w:color="000000"/>
              <w:bottom w:val="single" w:sz="4" w:space="0" w:color="000000"/>
              <w:right w:val="nil"/>
            </w:tcBorders>
            <w:hideMark/>
          </w:tcPr>
          <w:p w14:paraId="10A5ED5D" w14:textId="77777777" w:rsidR="00597CDD" w:rsidRPr="003D46C3" w:rsidRDefault="00597CDD" w:rsidP="001209BE">
            <w:pPr>
              <w:jc w:val="center"/>
            </w:pPr>
            <w:r w:rsidRPr="003D46C3">
              <w:t>42</w:t>
            </w:r>
          </w:p>
        </w:tc>
        <w:tc>
          <w:tcPr>
            <w:tcW w:w="1562" w:type="dxa"/>
            <w:tcBorders>
              <w:top w:val="nil"/>
              <w:left w:val="single" w:sz="4" w:space="0" w:color="000000"/>
              <w:bottom w:val="single" w:sz="4" w:space="0" w:color="000000"/>
              <w:right w:val="single" w:sz="4" w:space="0" w:color="000000"/>
            </w:tcBorders>
            <w:hideMark/>
          </w:tcPr>
          <w:p w14:paraId="488FB13F" w14:textId="77777777" w:rsidR="00597CDD" w:rsidRPr="003D46C3" w:rsidRDefault="00597CDD" w:rsidP="001209BE">
            <w:pPr>
              <w:jc w:val="center"/>
            </w:pPr>
            <w:r w:rsidRPr="003D46C3">
              <w:t>65</w:t>
            </w:r>
          </w:p>
        </w:tc>
      </w:tr>
    </w:tbl>
    <w:p w14:paraId="5F3B068D" w14:textId="77777777" w:rsidR="00597CDD" w:rsidRPr="003D46C3" w:rsidRDefault="00597CDD" w:rsidP="00597CDD">
      <w:pPr>
        <w:ind w:firstLine="709"/>
      </w:pPr>
      <w:r w:rsidRPr="003D46C3">
        <w:t xml:space="preserve">Уменьшение произошло в связи с увеличением доходов граждан. </w:t>
      </w:r>
    </w:p>
    <w:p w14:paraId="01C41AFD" w14:textId="77777777" w:rsidR="001209BE" w:rsidRPr="003D46C3" w:rsidRDefault="001209BE" w:rsidP="00597CDD">
      <w:pPr>
        <w:ind w:firstLine="709"/>
      </w:pPr>
    </w:p>
    <w:p w14:paraId="76773319" w14:textId="1E8FB631" w:rsidR="00597CDD" w:rsidRPr="003D46C3" w:rsidRDefault="001209BE" w:rsidP="00597CDD">
      <w:pPr>
        <w:ind w:firstLine="709"/>
      </w:pPr>
      <w:r w:rsidRPr="003D46C3">
        <w:t xml:space="preserve">Вознаграждение за знак «Родительская слава» </w:t>
      </w:r>
      <w:r w:rsidR="00597CDD" w:rsidRPr="003D46C3">
        <w:t>выплачено</w:t>
      </w:r>
      <w:r w:rsidRPr="003D46C3">
        <w:t>:</w:t>
      </w:r>
      <w:r w:rsidR="00597CDD" w:rsidRPr="003D46C3">
        <w:t xml:space="preserve"> </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3D46C3" w:rsidRPr="003D46C3" w14:paraId="6D8C736F" w14:textId="77777777" w:rsidTr="00597CDD">
        <w:tc>
          <w:tcPr>
            <w:tcW w:w="2267" w:type="dxa"/>
            <w:tcBorders>
              <w:top w:val="single" w:sz="4" w:space="0" w:color="000000"/>
              <w:left w:val="single" w:sz="4" w:space="0" w:color="000000"/>
              <w:bottom w:val="single" w:sz="4" w:space="0" w:color="000000"/>
              <w:right w:val="nil"/>
            </w:tcBorders>
            <w:hideMark/>
          </w:tcPr>
          <w:p w14:paraId="55F04B27" w14:textId="1155D50D" w:rsidR="00597CDD" w:rsidRPr="003D46C3" w:rsidRDefault="00597CDD" w:rsidP="001209BE">
            <w:pPr>
              <w:jc w:val="center"/>
            </w:pPr>
            <w:r w:rsidRPr="003D46C3">
              <w:t>за 9 месяцев 2024 г.</w:t>
            </w:r>
          </w:p>
        </w:tc>
        <w:tc>
          <w:tcPr>
            <w:tcW w:w="2126" w:type="dxa"/>
            <w:tcBorders>
              <w:top w:val="single" w:sz="4" w:space="0" w:color="000000"/>
              <w:left w:val="single" w:sz="4" w:space="0" w:color="000000"/>
              <w:bottom w:val="single" w:sz="4" w:space="0" w:color="000000"/>
              <w:right w:val="nil"/>
            </w:tcBorders>
            <w:hideMark/>
          </w:tcPr>
          <w:p w14:paraId="7E8007C8" w14:textId="77777777" w:rsidR="00597CDD" w:rsidRPr="003D46C3" w:rsidRDefault="00597CDD" w:rsidP="001209BE">
            <w:pPr>
              <w:jc w:val="center"/>
            </w:pPr>
            <w:r w:rsidRPr="003D46C3">
              <w:t>за 9 месяцев 2023 г.</w:t>
            </w:r>
          </w:p>
        </w:tc>
        <w:tc>
          <w:tcPr>
            <w:tcW w:w="2125" w:type="dxa"/>
            <w:tcBorders>
              <w:top w:val="single" w:sz="4" w:space="0" w:color="000000"/>
              <w:left w:val="single" w:sz="4" w:space="0" w:color="000000"/>
              <w:bottom w:val="single" w:sz="4" w:space="0" w:color="000000"/>
              <w:right w:val="nil"/>
            </w:tcBorders>
            <w:hideMark/>
          </w:tcPr>
          <w:p w14:paraId="10B78416" w14:textId="77777777" w:rsidR="00597CDD" w:rsidRPr="003D46C3" w:rsidRDefault="00597CDD" w:rsidP="001209BE">
            <w:pPr>
              <w:jc w:val="center"/>
            </w:pPr>
            <w:r w:rsidRPr="003D46C3">
              <w:t>Прогноз на 2024 год</w:t>
            </w:r>
          </w:p>
        </w:tc>
        <w:tc>
          <w:tcPr>
            <w:tcW w:w="1700" w:type="dxa"/>
            <w:tcBorders>
              <w:top w:val="single" w:sz="4" w:space="0" w:color="000000"/>
              <w:left w:val="single" w:sz="4" w:space="0" w:color="000000"/>
              <w:bottom w:val="single" w:sz="4" w:space="0" w:color="000000"/>
              <w:right w:val="nil"/>
            </w:tcBorders>
            <w:hideMark/>
          </w:tcPr>
          <w:p w14:paraId="6B53005A" w14:textId="77777777" w:rsidR="00597CDD" w:rsidRPr="003D46C3" w:rsidRDefault="00597CDD" w:rsidP="001209BE">
            <w:pPr>
              <w:jc w:val="center"/>
            </w:pPr>
            <w:r w:rsidRPr="003D46C3">
              <w:t>% выполнения к плану</w:t>
            </w:r>
          </w:p>
        </w:tc>
        <w:tc>
          <w:tcPr>
            <w:tcW w:w="1562" w:type="dxa"/>
            <w:tcBorders>
              <w:top w:val="single" w:sz="4" w:space="0" w:color="000000"/>
              <w:left w:val="single" w:sz="4" w:space="0" w:color="000000"/>
              <w:bottom w:val="single" w:sz="4" w:space="0" w:color="000000"/>
              <w:right w:val="single" w:sz="4" w:space="0" w:color="000000"/>
            </w:tcBorders>
            <w:hideMark/>
          </w:tcPr>
          <w:p w14:paraId="6A417E05" w14:textId="0DF8E8CE" w:rsidR="00597CDD" w:rsidRPr="003D46C3" w:rsidRDefault="00597CDD" w:rsidP="001209BE">
            <w:pPr>
              <w:jc w:val="center"/>
            </w:pPr>
            <w:r w:rsidRPr="003D46C3">
              <w:t>Темп роста</w:t>
            </w:r>
            <w:r w:rsidR="001209BE" w:rsidRPr="003D46C3">
              <w:t>, %</w:t>
            </w:r>
          </w:p>
        </w:tc>
      </w:tr>
      <w:tr w:rsidR="003D46C3" w:rsidRPr="003D46C3" w14:paraId="7930B72A" w14:textId="77777777" w:rsidTr="00597CDD">
        <w:tc>
          <w:tcPr>
            <w:tcW w:w="2267" w:type="dxa"/>
            <w:tcBorders>
              <w:top w:val="nil"/>
              <w:left w:val="single" w:sz="4" w:space="0" w:color="000000"/>
              <w:bottom w:val="single" w:sz="4" w:space="0" w:color="000000"/>
              <w:right w:val="nil"/>
            </w:tcBorders>
            <w:hideMark/>
          </w:tcPr>
          <w:p w14:paraId="40355F90" w14:textId="24DB1836" w:rsidR="00597CDD" w:rsidRPr="003D46C3" w:rsidRDefault="00597CDD" w:rsidP="001209BE">
            <w:pPr>
              <w:jc w:val="center"/>
            </w:pPr>
            <w:r w:rsidRPr="003D46C3">
              <w:lastRenderedPageBreak/>
              <w:t>1 чел.</w:t>
            </w:r>
          </w:p>
        </w:tc>
        <w:tc>
          <w:tcPr>
            <w:tcW w:w="2126" w:type="dxa"/>
            <w:tcBorders>
              <w:top w:val="nil"/>
              <w:left w:val="single" w:sz="4" w:space="0" w:color="000000"/>
              <w:bottom w:val="single" w:sz="4" w:space="0" w:color="000000"/>
              <w:right w:val="nil"/>
            </w:tcBorders>
            <w:hideMark/>
          </w:tcPr>
          <w:p w14:paraId="5A9FE310" w14:textId="77777777" w:rsidR="00597CDD" w:rsidRPr="003D46C3" w:rsidRDefault="00597CDD" w:rsidP="001209BE">
            <w:pPr>
              <w:jc w:val="center"/>
            </w:pPr>
            <w:r w:rsidRPr="003D46C3">
              <w:t>1 чел.</w:t>
            </w:r>
          </w:p>
        </w:tc>
        <w:tc>
          <w:tcPr>
            <w:tcW w:w="2125" w:type="dxa"/>
            <w:tcBorders>
              <w:top w:val="nil"/>
              <w:left w:val="single" w:sz="4" w:space="0" w:color="000000"/>
              <w:bottom w:val="single" w:sz="4" w:space="0" w:color="000000"/>
              <w:right w:val="nil"/>
            </w:tcBorders>
            <w:hideMark/>
          </w:tcPr>
          <w:p w14:paraId="42D6CF27" w14:textId="043C83D9" w:rsidR="00597CDD" w:rsidRPr="003D46C3" w:rsidRDefault="00597CDD" w:rsidP="001209BE">
            <w:pPr>
              <w:jc w:val="center"/>
            </w:pPr>
            <w:r w:rsidRPr="003D46C3">
              <w:t>1 чел.</w:t>
            </w:r>
          </w:p>
        </w:tc>
        <w:tc>
          <w:tcPr>
            <w:tcW w:w="1700" w:type="dxa"/>
            <w:tcBorders>
              <w:top w:val="nil"/>
              <w:left w:val="single" w:sz="4" w:space="0" w:color="000000"/>
              <w:bottom w:val="single" w:sz="4" w:space="0" w:color="000000"/>
              <w:right w:val="nil"/>
            </w:tcBorders>
            <w:hideMark/>
          </w:tcPr>
          <w:p w14:paraId="45D5EC0D" w14:textId="77777777" w:rsidR="00597CDD" w:rsidRPr="003D46C3" w:rsidRDefault="00597CDD" w:rsidP="001209BE">
            <w:pPr>
              <w:jc w:val="center"/>
            </w:pPr>
            <w:r w:rsidRPr="003D46C3">
              <w:t>100</w:t>
            </w:r>
          </w:p>
        </w:tc>
        <w:tc>
          <w:tcPr>
            <w:tcW w:w="1562" w:type="dxa"/>
            <w:tcBorders>
              <w:top w:val="nil"/>
              <w:left w:val="single" w:sz="4" w:space="0" w:color="000000"/>
              <w:bottom w:val="single" w:sz="4" w:space="0" w:color="000000"/>
              <w:right w:val="single" w:sz="4" w:space="0" w:color="000000"/>
            </w:tcBorders>
            <w:hideMark/>
          </w:tcPr>
          <w:p w14:paraId="3ACD833E" w14:textId="77777777" w:rsidR="00597CDD" w:rsidRPr="003D46C3" w:rsidRDefault="00597CDD" w:rsidP="001209BE">
            <w:pPr>
              <w:jc w:val="center"/>
            </w:pPr>
            <w:r w:rsidRPr="003D46C3">
              <w:t>100</w:t>
            </w:r>
          </w:p>
        </w:tc>
      </w:tr>
      <w:tr w:rsidR="001209BE" w:rsidRPr="003D46C3" w14:paraId="0A665E33" w14:textId="77777777" w:rsidTr="00597CDD">
        <w:tc>
          <w:tcPr>
            <w:tcW w:w="2267" w:type="dxa"/>
            <w:tcBorders>
              <w:top w:val="nil"/>
              <w:left w:val="single" w:sz="4" w:space="0" w:color="000000"/>
              <w:bottom w:val="single" w:sz="4" w:space="0" w:color="000000"/>
              <w:right w:val="nil"/>
            </w:tcBorders>
            <w:hideMark/>
          </w:tcPr>
          <w:p w14:paraId="5CEFB7B3" w14:textId="209AC019" w:rsidR="00597CDD" w:rsidRPr="003D46C3" w:rsidRDefault="00597CDD" w:rsidP="001209BE">
            <w:pPr>
              <w:jc w:val="center"/>
            </w:pPr>
            <w:r w:rsidRPr="003D46C3">
              <w:t>20,00 тыс. руб.</w:t>
            </w:r>
          </w:p>
        </w:tc>
        <w:tc>
          <w:tcPr>
            <w:tcW w:w="2126" w:type="dxa"/>
            <w:tcBorders>
              <w:top w:val="nil"/>
              <w:left w:val="single" w:sz="4" w:space="0" w:color="000000"/>
              <w:bottom w:val="single" w:sz="4" w:space="0" w:color="000000"/>
              <w:right w:val="nil"/>
            </w:tcBorders>
            <w:hideMark/>
          </w:tcPr>
          <w:p w14:paraId="7367282A" w14:textId="6BC8559F" w:rsidR="00597CDD" w:rsidRPr="003D46C3" w:rsidRDefault="00597CDD" w:rsidP="001209BE">
            <w:pPr>
              <w:jc w:val="center"/>
            </w:pPr>
            <w:r w:rsidRPr="003D46C3">
              <w:t>20,00 тыс.руб.</w:t>
            </w:r>
          </w:p>
        </w:tc>
        <w:tc>
          <w:tcPr>
            <w:tcW w:w="2125" w:type="dxa"/>
            <w:tcBorders>
              <w:top w:val="nil"/>
              <w:left w:val="single" w:sz="4" w:space="0" w:color="000000"/>
              <w:bottom w:val="single" w:sz="4" w:space="0" w:color="000000"/>
              <w:right w:val="nil"/>
            </w:tcBorders>
            <w:hideMark/>
          </w:tcPr>
          <w:p w14:paraId="577CC0CD" w14:textId="7F89AD18" w:rsidR="00597CDD" w:rsidRPr="003D46C3" w:rsidRDefault="00597CDD" w:rsidP="001209BE">
            <w:pPr>
              <w:jc w:val="center"/>
            </w:pPr>
            <w:r w:rsidRPr="003D46C3">
              <w:t>20,00 тыс.руб.</w:t>
            </w:r>
          </w:p>
        </w:tc>
        <w:tc>
          <w:tcPr>
            <w:tcW w:w="1700" w:type="dxa"/>
            <w:tcBorders>
              <w:top w:val="nil"/>
              <w:left w:val="single" w:sz="4" w:space="0" w:color="000000"/>
              <w:bottom w:val="single" w:sz="4" w:space="0" w:color="000000"/>
              <w:right w:val="nil"/>
            </w:tcBorders>
            <w:hideMark/>
          </w:tcPr>
          <w:p w14:paraId="67FD67E4" w14:textId="77777777" w:rsidR="00597CDD" w:rsidRPr="003D46C3" w:rsidRDefault="00597CDD" w:rsidP="001209BE">
            <w:pPr>
              <w:jc w:val="center"/>
            </w:pPr>
            <w:r w:rsidRPr="003D46C3">
              <w:t>100</w:t>
            </w:r>
          </w:p>
        </w:tc>
        <w:tc>
          <w:tcPr>
            <w:tcW w:w="1562" w:type="dxa"/>
            <w:tcBorders>
              <w:top w:val="nil"/>
              <w:left w:val="single" w:sz="4" w:space="0" w:color="000000"/>
              <w:bottom w:val="single" w:sz="4" w:space="0" w:color="000000"/>
              <w:right w:val="single" w:sz="4" w:space="0" w:color="000000"/>
            </w:tcBorders>
            <w:hideMark/>
          </w:tcPr>
          <w:p w14:paraId="7F87737C" w14:textId="77777777" w:rsidR="00597CDD" w:rsidRPr="003D46C3" w:rsidRDefault="00597CDD" w:rsidP="001209BE">
            <w:pPr>
              <w:jc w:val="center"/>
            </w:pPr>
            <w:r w:rsidRPr="003D46C3">
              <w:t>100</w:t>
            </w:r>
          </w:p>
        </w:tc>
      </w:tr>
    </w:tbl>
    <w:p w14:paraId="3FFB4F1B" w14:textId="77777777" w:rsidR="001209BE" w:rsidRPr="003D46C3" w:rsidRDefault="001209BE" w:rsidP="00597CDD">
      <w:pPr>
        <w:ind w:firstLine="709"/>
      </w:pPr>
    </w:p>
    <w:p w14:paraId="143891A3" w14:textId="5FC26721" w:rsidR="00597CDD" w:rsidRPr="003D46C3" w:rsidRDefault="00597CDD" w:rsidP="00597CDD">
      <w:pPr>
        <w:ind w:firstLine="709"/>
      </w:pPr>
      <w:r w:rsidRPr="003D46C3">
        <w:t>18) Филиалом проводилась работа с многодетными семьями:</w:t>
      </w:r>
    </w:p>
    <w:p w14:paraId="5937DC27" w14:textId="2107F01E" w:rsidR="00597CDD" w:rsidRPr="003D46C3" w:rsidRDefault="00597CDD" w:rsidP="00597CDD">
      <w:pPr>
        <w:ind w:firstLine="709"/>
      </w:pPr>
      <w:r w:rsidRPr="003D46C3">
        <w:t>за 9 месяцев 2024 года на учете в филиале состояло 497 многодетных семей (за 9 месяцев 2023</w:t>
      </w:r>
      <w:r w:rsidR="001209BE" w:rsidRPr="003D46C3">
        <w:t xml:space="preserve"> </w:t>
      </w:r>
      <w:r w:rsidRPr="003D46C3">
        <w:t xml:space="preserve">г. - 490 многодетных семьи), из них 282 многодетных малоимущих семей (за 9 месяцев 2022г. - 261 многодетных малоимущих семей); </w:t>
      </w:r>
    </w:p>
    <w:p w14:paraId="4F059803" w14:textId="77777777" w:rsidR="00597CDD" w:rsidRPr="003D46C3" w:rsidRDefault="00597CDD" w:rsidP="00597CDD">
      <w:pPr>
        <w:ind w:firstLine="709"/>
      </w:pPr>
      <w:r w:rsidRPr="003D46C3">
        <w:t xml:space="preserve">выдано проездных билетов детям из многодетных семей, являющихся учащимися общеобразовательных школ и образовательных учреждений начального профессионального образования. </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126"/>
        <w:gridCol w:w="2125"/>
        <w:gridCol w:w="1700"/>
        <w:gridCol w:w="1562"/>
      </w:tblGrid>
      <w:tr w:rsidR="003D46C3" w:rsidRPr="003D46C3" w14:paraId="2C4F0A16" w14:textId="77777777" w:rsidTr="00597CDD">
        <w:tc>
          <w:tcPr>
            <w:tcW w:w="2267" w:type="dxa"/>
            <w:tcBorders>
              <w:top w:val="single" w:sz="4" w:space="0" w:color="000000"/>
              <w:left w:val="single" w:sz="4" w:space="0" w:color="000000"/>
              <w:bottom w:val="single" w:sz="4" w:space="0" w:color="auto"/>
              <w:right w:val="nil"/>
            </w:tcBorders>
            <w:hideMark/>
          </w:tcPr>
          <w:p w14:paraId="24A58EBF" w14:textId="0ED0A650" w:rsidR="00597CDD" w:rsidRPr="003D46C3" w:rsidRDefault="00597CDD" w:rsidP="001209BE">
            <w:pPr>
              <w:jc w:val="center"/>
            </w:pPr>
            <w:r w:rsidRPr="003D46C3">
              <w:t>за 9 месяцев 2024 г.</w:t>
            </w:r>
          </w:p>
        </w:tc>
        <w:tc>
          <w:tcPr>
            <w:tcW w:w="2126" w:type="dxa"/>
            <w:tcBorders>
              <w:top w:val="single" w:sz="4" w:space="0" w:color="000000"/>
              <w:left w:val="single" w:sz="4" w:space="0" w:color="000000"/>
              <w:bottom w:val="single" w:sz="4" w:space="0" w:color="auto"/>
              <w:right w:val="nil"/>
            </w:tcBorders>
            <w:hideMark/>
          </w:tcPr>
          <w:p w14:paraId="7E61FF30" w14:textId="77777777" w:rsidR="00597CDD" w:rsidRPr="003D46C3" w:rsidRDefault="00597CDD" w:rsidP="001209BE">
            <w:pPr>
              <w:jc w:val="center"/>
            </w:pPr>
            <w:r w:rsidRPr="003D46C3">
              <w:t>за 9 месяцев 2023 г.</w:t>
            </w:r>
          </w:p>
        </w:tc>
        <w:tc>
          <w:tcPr>
            <w:tcW w:w="2125" w:type="dxa"/>
            <w:tcBorders>
              <w:top w:val="single" w:sz="4" w:space="0" w:color="000000"/>
              <w:left w:val="single" w:sz="4" w:space="0" w:color="000000"/>
              <w:bottom w:val="single" w:sz="4" w:space="0" w:color="auto"/>
              <w:right w:val="nil"/>
            </w:tcBorders>
            <w:hideMark/>
          </w:tcPr>
          <w:p w14:paraId="1087D16C" w14:textId="77777777" w:rsidR="00597CDD" w:rsidRPr="003D46C3" w:rsidRDefault="00597CDD" w:rsidP="001209BE">
            <w:pPr>
              <w:jc w:val="center"/>
            </w:pPr>
            <w:r w:rsidRPr="003D46C3">
              <w:t>Прогноз на 2024 год</w:t>
            </w:r>
          </w:p>
        </w:tc>
        <w:tc>
          <w:tcPr>
            <w:tcW w:w="1700" w:type="dxa"/>
            <w:tcBorders>
              <w:top w:val="single" w:sz="4" w:space="0" w:color="000000"/>
              <w:left w:val="single" w:sz="4" w:space="0" w:color="000000"/>
              <w:bottom w:val="single" w:sz="4" w:space="0" w:color="auto"/>
              <w:right w:val="nil"/>
            </w:tcBorders>
            <w:hideMark/>
          </w:tcPr>
          <w:p w14:paraId="4579CED0" w14:textId="77777777" w:rsidR="00597CDD" w:rsidRPr="003D46C3" w:rsidRDefault="00597CDD" w:rsidP="001209BE">
            <w:pPr>
              <w:jc w:val="center"/>
            </w:pPr>
            <w:r w:rsidRPr="003D46C3">
              <w:t>% выполнения к плану</w:t>
            </w:r>
          </w:p>
        </w:tc>
        <w:tc>
          <w:tcPr>
            <w:tcW w:w="1562" w:type="dxa"/>
            <w:tcBorders>
              <w:top w:val="single" w:sz="4" w:space="0" w:color="000000"/>
              <w:left w:val="single" w:sz="4" w:space="0" w:color="000000"/>
              <w:bottom w:val="single" w:sz="4" w:space="0" w:color="auto"/>
              <w:right w:val="single" w:sz="4" w:space="0" w:color="000000"/>
            </w:tcBorders>
            <w:hideMark/>
          </w:tcPr>
          <w:p w14:paraId="6CFFCC57" w14:textId="77777777" w:rsidR="00597CDD" w:rsidRPr="003D46C3" w:rsidRDefault="00597CDD" w:rsidP="001209BE">
            <w:pPr>
              <w:jc w:val="center"/>
            </w:pPr>
            <w:r w:rsidRPr="003D46C3">
              <w:t>Темп роста</w:t>
            </w:r>
          </w:p>
        </w:tc>
      </w:tr>
      <w:tr w:rsidR="003D46C3" w:rsidRPr="003D46C3" w14:paraId="397FDD1C" w14:textId="77777777" w:rsidTr="00597CDD">
        <w:tc>
          <w:tcPr>
            <w:tcW w:w="2267" w:type="dxa"/>
            <w:tcBorders>
              <w:top w:val="single" w:sz="4" w:space="0" w:color="auto"/>
              <w:left w:val="single" w:sz="4" w:space="0" w:color="000000"/>
              <w:bottom w:val="single" w:sz="4" w:space="0" w:color="000000"/>
              <w:right w:val="nil"/>
            </w:tcBorders>
            <w:hideMark/>
          </w:tcPr>
          <w:p w14:paraId="6F42B7CB" w14:textId="7588FED6" w:rsidR="00597CDD" w:rsidRPr="003D46C3" w:rsidRDefault="00597CDD" w:rsidP="001209BE">
            <w:pPr>
              <w:jc w:val="center"/>
            </w:pPr>
            <w:r w:rsidRPr="003D46C3">
              <w:t>6 чел.</w:t>
            </w:r>
          </w:p>
        </w:tc>
        <w:tc>
          <w:tcPr>
            <w:tcW w:w="2126" w:type="dxa"/>
            <w:tcBorders>
              <w:top w:val="single" w:sz="4" w:space="0" w:color="auto"/>
              <w:left w:val="single" w:sz="4" w:space="0" w:color="000000"/>
              <w:bottom w:val="single" w:sz="4" w:space="0" w:color="000000"/>
              <w:right w:val="nil"/>
            </w:tcBorders>
            <w:hideMark/>
          </w:tcPr>
          <w:p w14:paraId="6D91E3B9" w14:textId="23A5454A" w:rsidR="00597CDD" w:rsidRPr="003D46C3" w:rsidRDefault="00597CDD" w:rsidP="001209BE">
            <w:pPr>
              <w:jc w:val="center"/>
            </w:pPr>
            <w:r w:rsidRPr="003D46C3">
              <w:t>4 чел.</w:t>
            </w:r>
          </w:p>
        </w:tc>
        <w:tc>
          <w:tcPr>
            <w:tcW w:w="2125" w:type="dxa"/>
            <w:tcBorders>
              <w:top w:val="single" w:sz="4" w:space="0" w:color="auto"/>
              <w:left w:val="single" w:sz="4" w:space="0" w:color="000000"/>
              <w:bottom w:val="single" w:sz="4" w:space="0" w:color="000000"/>
              <w:right w:val="nil"/>
            </w:tcBorders>
            <w:hideMark/>
          </w:tcPr>
          <w:p w14:paraId="10DA2F83" w14:textId="165FF0F1" w:rsidR="00597CDD" w:rsidRPr="003D46C3" w:rsidRDefault="00597CDD" w:rsidP="001209BE">
            <w:pPr>
              <w:jc w:val="center"/>
            </w:pPr>
            <w:r w:rsidRPr="003D46C3">
              <w:t>13 чел.</w:t>
            </w:r>
          </w:p>
        </w:tc>
        <w:tc>
          <w:tcPr>
            <w:tcW w:w="1700" w:type="dxa"/>
            <w:tcBorders>
              <w:top w:val="single" w:sz="4" w:space="0" w:color="auto"/>
              <w:left w:val="single" w:sz="4" w:space="0" w:color="000000"/>
              <w:bottom w:val="single" w:sz="4" w:space="0" w:color="000000"/>
              <w:right w:val="nil"/>
            </w:tcBorders>
            <w:hideMark/>
          </w:tcPr>
          <w:p w14:paraId="1D5D7F72" w14:textId="77777777" w:rsidR="00597CDD" w:rsidRPr="003D46C3" w:rsidRDefault="00597CDD" w:rsidP="001209BE">
            <w:pPr>
              <w:jc w:val="center"/>
            </w:pPr>
            <w:r w:rsidRPr="003D46C3">
              <w:t>46</w:t>
            </w:r>
          </w:p>
        </w:tc>
        <w:tc>
          <w:tcPr>
            <w:tcW w:w="1562" w:type="dxa"/>
            <w:tcBorders>
              <w:top w:val="single" w:sz="4" w:space="0" w:color="auto"/>
              <w:left w:val="single" w:sz="4" w:space="0" w:color="000000"/>
              <w:bottom w:val="single" w:sz="4" w:space="0" w:color="000000"/>
              <w:right w:val="single" w:sz="4" w:space="0" w:color="000000"/>
            </w:tcBorders>
            <w:hideMark/>
          </w:tcPr>
          <w:p w14:paraId="26EEFD80" w14:textId="77777777" w:rsidR="00597CDD" w:rsidRPr="003D46C3" w:rsidRDefault="00597CDD" w:rsidP="001209BE">
            <w:pPr>
              <w:jc w:val="center"/>
            </w:pPr>
            <w:r w:rsidRPr="003D46C3">
              <w:t>150</w:t>
            </w:r>
          </w:p>
        </w:tc>
      </w:tr>
    </w:tbl>
    <w:p w14:paraId="79524B31" w14:textId="18A8803E" w:rsidR="00597CDD" w:rsidRPr="003D46C3" w:rsidRDefault="00597CDD" w:rsidP="00597CDD">
      <w:pPr>
        <w:ind w:firstLine="709"/>
      </w:pPr>
      <w:r w:rsidRPr="003D46C3">
        <w:t xml:space="preserve">всего с начала года воспользовалось проездными </w:t>
      </w:r>
      <w:r w:rsidR="001209BE" w:rsidRPr="003D46C3">
        <w:t>билетами 15 детей</w:t>
      </w:r>
      <w:r w:rsidRPr="003D46C3">
        <w:t xml:space="preserve"> из малоимущих многодетных семей (за 9 </w:t>
      </w:r>
      <w:r w:rsidR="001209BE" w:rsidRPr="003D46C3">
        <w:t>месяцев 2023 года –</w:t>
      </w:r>
      <w:r w:rsidRPr="003D46C3">
        <w:t xml:space="preserve"> 11 детей).</w:t>
      </w:r>
    </w:p>
    <w:p w14:paraId="651B96B4" w14:textId="77777777" w:rsidR="00597CDD" w:rsidRPr="003D46C3" w:rsidRDefault="00597CDD" w:rsidP="00597CDD">
      <w:pPr>
        <w:ind w:firstLine="709"/>
      </w:pPr>
      <w:r w:rsidRPr="003D46C3">
        <w:t>выплачена компенсация расходов на приобретение одежды и обуви для поступивших в 1 класс детей из малоимущих многодетных семей:</w:t>
      </w:r>
    </w:p>
    <w:p w14:paraId="7887B7CC" w14:textId="77777777" w:rsidR="001209BE" w:rsidRPr="003D46C3" w:rsidRDefault="001209BE" w:rsidP="00597CDD">
      <w:pPr>
        <w:ind w:firstLine="709"/>
      </w:pP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269"/>
        <w:gridCol w:w="1982"/>
        <w:gridCol w:w="1700"/>
        <w:gridCol w:w="1562"/>
      </w:tblGrid>
      <w:tr w:rsidR="003D46C3" w:rsidRPr="003D46C3" w14:paraId="18667A0A" w14:textId="77777777" w:rsidTr="00597CDD">
        <w:tc>
          <w:tcPr>
            <w:tcW w:w="2267" w:type="dxa"/>
            <w:tcBorders>
              <w:top w:val="single" w:sz="4" w:space="0" w:color="000000"/>
              <w:left w:val="single" w:sz="4" w:space="0" w:color="000000"/>
              <w:bottom w:val="single" w:sz="4" w:space="0" w:color="auto"/>
              <w:right w:val="nil"/>
            </w:tcBorders>
            <w:hideMark/>
          </w:tcPr>
          <w:p w14:paraId="6E7153A0" w14:textId="5E2C021C" w:rsidR="00597CDD" w:rsidRPr="003D46C3" w:rsidRDefault="00597CDD" w:rsidP="001209BE">
            <w:pPr>
              <w:jc w:val="center"/>
            </w:pPr>
            <w:r w:rsidRPr="003D46C3">
              <w:t>за 9 месяцев 2024 г.</w:t>
            </w:r>
          </w:p>
        </w:tc>
        <w:tc>
          <w:tcPr>
            <w:tcW w:w="2269" w:type="dxa"/>
            <w:tcBorders>
              <w:top w:val="single" w:sz="4" w:space="0" w:color="000000"/>
              <w:left w:val="single" w:sz="4" w:space="0" w:color="000000"/>
              <w:bottom w:val="single" w:sz="4" w:space="0" w:color="auto"/>
              <w:right w:val="nil"/>
            </w:tcBorders>
            <w:hideMark/>
          </w:tcPr>
          <w:p w14:paraId="0CA211F8" w14:textId="77777777" w:rsidR="00597CDD" w:rsidRPr="003D46C3" w:rsidRDefault="00597CDD" w:rsidP="001209BE">
            <w:pPr>
              <w:jc w:val="center"/>
            </w:pPr>
            <w:r w:rsidRPr="003D46C3">
              <w:t>за 9 месяцев 2023 г.</w:t>
            </w:r>
          </w:p>
        </w:tc>
        <w:tc>
          <w:tcPr>
            <w:tcW w:w="1982" w:type="dxa"/>
            <w:tcBorders>
              <w:top w:val="single" w:sz="4" w:space="0" w:color="000000"/>
              <w:left w:val="single" w:sz="4" w:space="0" w:color="000000"/>
              <w:bottom w:val="single" w:sz="4" w:space="0" w:color="auto"/>
              <w:right w:val="nil"/>
            </w:tcBorders>
            <w:hideMark/>
          </w:tcPr>
          <w:p w14:paraId="40981FD9" w14:textId="77777777" w:rsidR="00597CDD" w:rsidRPr="003D46C3" w:rsidRDefault="00597CDD" w:rsidP="001209BE">
            <w:pPr>
              <w:jc w:val="center"/>
            </w:pPr>
            <w:r w:rsidRPr="003D46C3">
              <w:t>Прогноз на 2024 год</w:t>
            </w:r>
          </w:p>
        </w:tc>
        <w:tc>
          <w:tcPr>
            <w:tcW w:w="1700" w:type="dxa"/>
            <w:tcBorders>
              <w:top w:val="single" w:sz="4" w:space="0" w:color="000000"/>
              <w:left w:val="single" w:sz="4" w:space="0" w:color="000000"/>
              <w:bottom w:val="single" w:sz="4" w:space="0" w:color="auto"/>
              <w:right w:val="nil"/>
            </w:tcBorders>
            <w:hideMark/>
          </w:tcPr>
          <w:p w14:paraId="270AAFFC" w14:textId="77777777" w:rsidR="00597CDD" w:rsidRPr="003D46C3" w:rsidRDefault="00597CDD" w:rsidP="001209BE">
            <w:pPr>
              <w:jc w:val="center"/>
            </w:pPr>
            <w:r w:rsidRPr="003D46C3">
              <w:t>% выполнения к плану</w:t>
            </w:r>
          </w:p>
        </w:tc>
        <w:tc>
          <w:tcPr>
            <w:tcW w:w="1562" w:type="dxa"/>
            <w:tcBorders>
              <w:top w:val="single" w:sz="4" w:space="0" w:color="000000"/>
              <w:left w:val="single" w:sz="4" w:space="0" w:color="000000"/>
              <w:bottom w:val="single" w:sz="4" w:space="0" w:color="auto"/>
              <w:right w:val="single" w:sz="4" w:space="0" w:color="000000"/>
            </w:tcBorders>
            <w:hideMark/>
          </w:tcPr>
          <w:p w14:paraId="600E1C74" w14:textId="77777777" w:rsidR="00597CDD" w:rsidRPr="003D46C3" w:rsidRDefault="00597CDD" w:rsidP="001209BE">
            <w:pPr>
              <w:jc w:val="center"/>
            </w:pPr>
            <w:r w:rsidRPr="003D46C3">
              <w:t>Темп роста</w:t>
            </w:r>
          </w:p>
        </w:tc>
      </w:tr>
      <w:tr w:rsidR="003D46C3" w:rsidRPr="003D46C3" w14:paraId="2A3F04FC" w14:textId="77777777" w:rsidTr="00597CDD">
        <w:tc>
          <w:tcPr>
            <w:tcW w:w="2267" w:type="dxa"/>
            <w:tcBorders>
              <w:top w:val="single" w:sz="4" w:space="0" w:color="auto"/>
              <w:left w:val="single" w:sz="4" w:space="0" w:color="000000"/>
              <w:bottom w:val="single" w:sz="4" w:space="0" w:color="000000"/>
              <w:right w:val="nil"/>
            </w:tcBorders>
            <w:hideMark/>
          </w:tcPr>
          <w:p w14:paraId="2E649AB0" w14:textId="5959C32A" w:rsidR="00597CDD" w:rsidRPr="003D46C3" w:rsidRDefault="00597CDD" w:rsidP="001209BE">
            <w:pPr>
              <w:jc w:val="center"/>
            </w:pPr>
            <w:r w:rsidRPr="003D46C3">
              <w:t>38 чел.</w:t>
            </w:r>
          </w:p>
        </w:tc>
        <w:tc>
          <w:tcPr>
            <w:tcW w:w="2269" w:type="dxa"/>
            <w:tcBorders>
              <w:top w:val="single" w:sz="4" w:space="0" w:color="auto"/>
              <w:left w:val="single" w:sz="4" w:space="0" w:color="000000"/>
              <w:bottom w:val="single" w:sz="4" w:space="0" w:color="000000"/>
              <w:right w:val="nil"/>
            </w:tcBorders>
            <w:hideMark/>
          </w:tcPr>
          <w:p w14:paraId="648F2F99" w14:textId="63A0F7AD" w:rsidR="00597CDD" w:rsidRPr="003D46C3" w:rsidRDefault="00597CDD" w:rsidP="001209BE">
            <w:pPr>
              <w:jc w:val="center"/>
            </w:pPr>
            <w:r w:rsidRPr="003D46C3">
              <w:t>44 чел.</w:t>
            </w:r>
          </w:p>
        </w:tc>
        <w:tc>
          <w:tcPr>
            <w:tcW w:w="1982" w:type="dxa"/>
            <w:tcBorders>
              <w:top w:val="single" w:sz="4" w:space="0" w:color="auto"/>
              <w:left w:val="single" w:sz="4" w:space="0" w:color="000000"/>
              <w:bottom w:val="single" w:sz="4" w:space="0" w:color="000000"/>
              <w:right w:val="nil"/>
            </w:tcBorders>
            <w:hideMark/>
          </w:tcPr>
          <w:p w14:paraId="6421DC5E" w14:textId="314A8463" w:rsidR="00597CDD" w:rsidRPr="003D46C3" w:rsidRDefault="00597CDD" w:rsidP="001209BE">
            <w:pPr>
              <w:jc w:val="center"/>
            </w:pPr>
            <w:r w:rsidRPr="003D46C3">
              <w:t>55 чел.</w:t>
            </w:r>
          </w:p>
        </w:tc>
        <w:tc>
          <w:tcPr>
            <w:tcW w:w="1700" w:type="dxa"/>
            <w:tcBorders>
              <w:top w:val="single" w:sz="4" w:space="0" w:color="auto"/>
              <w:left w:val="single" w:sz="4" w:space="0" w:color="000000"/>
              <w:bottom w:val="single" w:sz="4" w:space="0" w:color="000000"/>
              <w:right w:val="nil"/>
            </w:tcBorders>
            <w:hideMark/>
          </w:tcPr>
          <w:p w14:paraId="020FEF8C" w14:textId="77777777" w:rsidR="00597CDD" w:rsidRPr="003D46C3" w:rsidRDefault="00597CDD" w:rsidP="001209BE">
            <w:pPr>
              <w:jc w:val="center"/>
            </w:pPr>
            <w:r w:rsidRPr="003D46C3">
              <w:t>69</w:t>
            </w:r>
          </w:p>
        </w:tc>
        <w:tc>
          <w:tcPr>
            <w:tcW w:w="1562" w:type="dxa"/>
            <w:tcBorders>
              <w:top w:val="single" w:sz="4" w:space="0" w:color="auto"/>
              <w:left w:val="single" w:sz="4" w:space="0" w:color="000000"/>
              <w:bottom w:val="single" w:sz="4" w:space="0" w:color="000000"/>
              <w:right w:val="single" w:sz="4" w:space="0" w:color="000000"/>
            </w:tcBorders>
            <w:hideMark/>
          </w:tcPr>
          <w:p w14:paraId="386588D4" w14:textId="77777777" w:rsidR="00597CDD" w:rsidRPr="003D46C3" w:rsidRDefault="00597CDD" w:rsidP="001209BE">
            <w:pPr>
              <w:jc w:val="center"/>
            </w:pPr>
            <w:r w:rsidRPr="003D46C3">
              <w:t>86</w:t>
            </w:r>
          </w:p>
        </w:tc>
      </w:tr>
      <w:tr w:rsidR="00597CDD" w:rsidRPr="003D46C3" w14:paraId="62EF1C0C" w14:textId="77777777" w:rsidTr="00597CDD">
        <w:tc>
          <w:tcPr>
            <w:tcW w:w="2267" w:type="dxa"/>
            <w:tcBorders>
              <w:top w:val="nil"/>
              <w:left w:val="single" w:sz="4" w:space="0" w:color="000000"/>
              <w:bottom w:val="single" w:sz="4" w:space="0" w:color="000000"/>
              <w:right w:val="nil"/>
            </w:tcBorders>
            <w:hideMark/>
          </w:tcPr>
          <w:p w14:paraId="4EAF0B77" w14:textId="12C589F5" w:rsidR="00597CDD" w:rsidRPr="003D46C3" w:rsidRDefault="00597CDD" w:rsidP="001209BE">
            <w:pPr>
              <w:jc w:val="center"/>
            </w:pPr>
            <w:r w:rsidRPr="003D46C3">
              <w:t>168,0 тыс. руб.</w:t>
            </w:r>
          </w:p>
        </w:tc>
        <w:tc>
          <w:tcPr>
            <w:tcW w:w="2269" w:type="dxa"/>
            <w:tcBorders>
              <w:top w:val="nil"/>
              <w:left w:val="single" w:sz="4" w:space="0" w:color="000000"/>
              <w:bottom w:val="single" w:sz="4" w:space="0" w:color="000000"/>
              <w:right w:val="nil"/>
            </w:tcBorders>
            <w:hideMark/>
          </w:tcPr>
          <w:p w14:paraId="2C57BEDB" w14:textId="3F4A3420" w:rsidR="00597CDD" w:rsidRPr="003D46C3" w:rsidRDefault="00597CDD" w:rsidP="001209BE">
            <w:pPr>
              <w:jc w:val="center"/>
            </w:pPr>
            <w:r w:rsidRPr="003D46C3">
              <w:t>153,0 тыс. руб.</w:t>
            </w:r>
          </w:p>
        </w:tc>
        <w:tc>
          <w:tcPr>
            <w:tcW w:w="1982" w:type="dxa"/>
            <w:tcBorders>
              <w:top w:val="nil"/>
              <w:left w:val="single" w:sz="4" w:space="0" w:color="000000"/>
              <w:bottom w:val="single" w:sz="4" w:space="0" w:color="000000"/>
              <w:right w:val="nil"/>
            </w:tcBorders>
            <w:hideMark/>
          </w:tcPr>
          <w:p w14:paraId="3D419D3E" w14:textId="1CBE8B57" w:rsidR="00597CDD" w:rsidRPr="003D46C3" w:rsidRDefault="00597CDD" w:rsidP="001209BE">
            <w:pPr>
              <w:jc w:val="center"/>
            </w:pPr>
            <w:r w:rsidRPr="003D46C3">
              <w:t>187,0 тыс.руб.</w:t>
            </w:r>
          </w:p>
        </w:tc>
        <w:tc>
          <w:tcPr>
            <w:tcW w:w="1700" w:type="dxa"/>
            <w:tcBorders>
              <w:top w:val="nil"/>
              <w:left w:val="single" w:sz="4" w:space="0" w:color="000000"/>
              <w:bottom w:val="single" w:sz="4" w:space="0" w:color="000000"/>
              <w:right w:val="nil"/>
            </w:tcBorders>
            <w:hideMark/>
          </w:tcPr>
          <w:p w14:paraId="193A2A85" w14:textId="77777777" w:rsidR="00597CDD" w:rsidRPr="003D46C3" w:rsidRDefault="00597CDD" w:rsidP="001209BE">
            <w:pPr>
              <w:jc w:val="center"/>
            </w:pPr>
            <w:r w:rsidRPr="003D46C3">
              <w:t>90</w:t>
            </w:r>
          </w:p>
        </w:tc>
        <w:tc>
          <w:tcPr>
            <w:tcW w:w="1562" w:type="dxa"/>
            <w:tcBorders>
              <w:top w:val="nil"/>
              <w:left w:val="single" w:sz="4" w:space="0" w:color="000000"/>
              <w:bottom w:val="single" w:sz="4" w:space="0" w:color="000000"/>
              <w:right w:val="single" w:sz="4" w:space="0" w:color="000000"/>
            </w:tcBorders>
            <w:hideMark/>
          </w:tcPr>
          <w:p w14:paraId="677DDF5F" w14:textId="77777777" w:rsidR="00597CDD" w:rsidRPr="003D46C3" w:rsidRDefault="00597CDD" w:rsidP="001209BE">
            <w:pPr>
              <w:jc w:val="center"/>
            </w:pPr>
            <w:r w:rsidRPr="003D46C3">
              <w:t>110</w:t>
            </w:r>
          </w:p>
        </w:tc>
      </w:tr>
    </w:tbl>
    <w:p w14:paraId="4FCF6166" w14:textId="77777777" w:rsidR="001209BE" w:rsidRPr="003D46C3" w:rsidRDefault="001209BE" w:rsidP="00597CDD">
      <w:pPr>
        <w:ind w:firstLine="709"/>
      </w:pPr>
    </w:p>
    <w:p w14:paraId="0A13DEB7" w14:textId="09A310FD" w:rsidR="00597CDD" w:rsidRPr="003D46C3" w:rsidRDefault="00597CDD" w:rsidP="00597CDD">
      <w:pPr>
        <w:ind w:firstLine="709"/>
      </w:pPr>
      <w:r w:rsidRPr="003D46C3">
        <w:t>выплачена компенсация расходов на оплату коммунальных услуг многодетным семьям:</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269"/>
        <w:gridCol w:w="2268"/>
        <w:gridCol w:w="1414"/>
        <w:gridCol w:w="1562"/>
      </w:tblGrid>
      <w:tr w:rsidR="003D46C3" w:rsidRPr="003D46C3" w14:paraId="65945905" w14:textId="77777777" w:rsidTr="00597CDD">
        <w:tc>
          <w:tcPr>
            <w:tcW w:w="2267" w:type="dxa"/>
            <w:tcBorders>
              <w:top w:val="single" w:sz="4" w:space="0" w:color="000000"/>
              <w:left w:val="single" w:sz="4" w:space="0" w:color="000000"/>
              <w:bottom w:val="single" w:sz="4" w:space="0" w:color="000000"/>
              <w:right w:val="nil"/>
            </w:tcBorders>
            <w:hideMark/>
          </w:tcPr>
          <w:p w14:paraId="3753CA9A" w14:textId="366A033B" w:rsidR="00597CDD" w:rsidRPr="003D46C3" w:rsidRDefault="00597CDD" w:rsidP="001209BE">
            <w:pPr>
              <w:jc w:val="center"/>
            </w:pPr>
            <w:r w:rsidRPr="003D46C3">
              <w:t>за 9 месяцев 2024 г.</w:t>
            </w:r>
          </w:p>
        </w:tc>
        <w:tc>
          <w:tcPr>
            <w:tcW w:w="2269" w:type="dxa"/>
            <w:tcBorders>
              <w:top w:val="single" w:sz="4" w:space="0" w:color="000000"/>
              <w:left w:val="single" w:sz="4" w:space="0" w:color="000000"/>
              <w:bottom w:val="single" w:sz="4" w:space="0" w:color="000000"/>
              <w:right w:val="nil"/>
            </w:tcBorders>
            <w:hideMark/>
          </w:tcPr>
          <w:p w14:paraId="249051A9" w14:textId="77777777" w:rsidR="00597CDD" w:rsidRPr="003D46C3" w:rsidRDefault="00597CDD" w:rsidP="001209BE">
            <w:pPr>
              <w:jc w:val="center"/>
            </w:pPr>
            <w:r w:rsidRPr="003D46C3">
              <w:t>за 9 месяцев 2023 г.</w:t>
            </w:r>
          </w:p>
        </w:tc>
        <w:tc>
          <w:tcPr>
            <w:tcW w:w="2268" w:type="dxa"/>
            <w:tcBorders>
              <w:top w:val="single" w:sz="4" w:space="0" w:color="000000"/>
              <w:left w:val="single" w:sz="4" w:space="0" w:color="000000"/>
              <w:bottom w:val="single" w:sz="4" w:space="0" w:color="000000"/>
              <w:right w:val="nil"/>
            </w:tcBorders>
            <w:hideMark/>
          </w:tcPr>
          <w:p w14:paraId="4F998075" w14:textId="77777777" w:rsidR="00597CDD" w:rsidRPr="003D46C3" w:rsidRDefault="00597CDD" w:rsidP="001209BE">
            <w:pPr>
              <w:jc w:val="center"/>
            </w:pPr>
            <w:r w:rsidRPr="003D46C3">
              <w:t>Прогноз на 2024 год</w:t>
            </w:r>
          </w:p>
        </w:tc>
        <w:tc>
          <w:tcPr>
            <w:tcW w:w="1414" w:type="dxa"/>
            <w:tcBorders>
              <w:top w:val="single" w:sz="4" w:space="0" w:color="000000"/>
              <w:left w:val="single" w:sz="4" w:space="0" w:color="000000"/>
              <w:bottom w:val="single" w:sz="4" w:space="0" w:color="000000"/>
              <w:right w:val="nil"/>
            </w:tcBorders>
            <w:hideMark/>
          </w:tcPr>
          <w:p w14:paraId="4EE1EDF5" w14:textId="77777777" w:rsidR="00597CDD" w:rsidRPr="003D46C3" w:rsidRDefault="00597CDD" w:rsidP="001209BE">
            <w:pPr>
              <w:jc w:val="center"/>
            </w:pPr>
            <w:r w:rsidRPr="003D46C3">
              <w:t>% выполнения к плану</w:t>
            </w:r>
          </w:p>
        </w:tc>
        <w:tc>
          <w:tcPr>
            <w:tcW w:w="1562" w:type="dxa"/>
            <w:tcBorders>
              <w:top w:val="single" w:sz="4" w:space="0" w:color="000000"/>
              <w:left w:val="single" w:sz="4" w:space="0" w:color="000000"/>
              <w:bottom w:val="single" w:sz="4" w:space="0" w:color="000000"/>
              <w:right w:val="single" w:sz="4" w:space="0" w:color="000000"/>
            </w:tcBorders>
            <w:hideMark/>
          </w:tcPr>
          <w:p w14:paraId="4C72A798" w14:textId="1152F79E" w:rsidR="00597CDD" w:rsidRPr="003D46C3" w:rsidRDefault="00597CDD" w:rsidP="001209BE">
            <w:pPr>
              <w:jc w:val="center"/>
            </w:pPr>
            <w:r w:rsidRPr="003D46C3">
              <w:t>Темп роста</w:t>
            </w:r>
            <w:r w:rsidR="00FF39AD" w:rsidRPr="003D46C3">
              <w:t>, %</w:t>
            </w:r>
          </w:p>
        </w:tc>
      </w:tr>
      <w:tr w:rsidR="003D46C3" w:rsidRPr="003D46C3" w14:paraId="39EB806F" w14:textId="77777777" w:rsidTr="00597CDD">
        <w:tc>
          <w:tcPr>
            <w:tcW w:w="2267" w:type="dxa"/>
            <w:tcBorders>
              <w:top w:val="nil"/>
              <w:left w:val="single" w:sz="4" w:space="0" w:color="000000"/>
              <w:bottom w:val="single" w:sz="4" w:space="0" w:color="000000"/>
              <w:right w:val="nil"/>
            </w:tcBorders>
            <w:hideMark/>
          </w:tcPr>
          <w:p w14:paraId="0727F6C0" w14:textId="1C0ABA90" w:rsidR="00597CDD" w:rsidRPr="003D46C3" w:rsidRDefault="00597CDD" w:rsidP="001209BE">
            <w:pPr>
              <w:jc w:val="center"/>
            </w:pPr>
            <w:r w:rsidRPr="003D46C3">
              <w:t>155 чел.</w:t>
            </w:r>
          </w:p>
        </w:tc>
        <w:tc>
          <w:tcPr>
            <w:tcW w:w="2269" w:type="dxa"/>
            <w:tcBorders>
              <w:top w:val="nil"/>
              <w:left w:val="single" w:sz="4" w:space="0" w:color="000000"/>
              <w:bottom w:val="single" w:sz="4" w:space="0" w:color="000000"/>
              <w:right w:val="nil"/>
            </w:tcBorders>
            <w:hideMark/>
          </w:tcPr>
          <w:p w14:paraId="2331E6BD" w14:textId="62A3EEC4" w:rsidR="00597CDD" w:rsidRPr="003D46C3" w:rsidRDefault="00597CDD" w:rsidP="001209BE">
            <w:pPr>
              <w:jc w:val="center"/>
            </w:pPr>
            <w:r w:rsidRPr="003D46C3">
              <w:t>170 чел.</w:t>
            </w:r>
          </w:p>
        </w:tc>
        <w:tc>
          <w:tcPr>
            <w:tcW w:w="2268" w:type="dxa"/>
            <w:tcBorders>
              <w:top w:val="nil"/>
              <w:left w:val="single" w:sz="4" w:space="0" w:color="000000"/>
              <w:bottom w:val="single" w:sz="4" w:space="0" w:color="000000"/>
              <w:right w:val="nil"/>
            </w:tcBorders>
            <w:hideMark/>
          </w:tcPr>
          <w:p w14:paraId="4C6DA2F9" w14:textId="460BC7D8" w:rsidR="00597CDD" w:rsidRPr="003D46C3" w:rsidRDefault="00597CDD" w:rsidP="001209BE">
            <w:pPr>
              <w:jc w:val="center"/>
            </w:pPr>
            <w:r w:rsidRPr="003D46C3">
              <w:t>180 чел.</w:t>
            </w:r>
          </w:p>
        </w:tc>
        <w:tc>
          <w:tcPr>
            <w:tcW w:w="1414" w:type="dxa"/>
            <w:tcBorders>
              <w:top w:val="nil"/>
              <w:left w:val="single" w:sz="4" w:space="0" w:color="000000"/>
              <w:bottom w:val="single" w:sz="4" w:space="0" w:color="000000"/>
              <w:right w:val="nil"/>
            </w:tcBorders>
            <w:hideMark/>
          </w:tcPr>
          <w:p w14:paraId="2511FAC8" w14:textId="77777777" w:rsidR="00597CDD" w:rsidRPr="003D46C3" w:rsidRDefault="00597CDD" w:rsidP="001209BE">
            <w:pPr>
              <w:jc w:val="center"/>
            </w:pPr>
            <w:r w:rsidRPr="003D46C3">
              <w:t>86</w:t>
            </w:r>
          </w:p>
        </w:tc>
        <w:tc>
          <w:tcPr>
            <w:tcW w:w="1562" w:type="dxa"/>
            <w:tcBorders>
              <w:top w:val="nil"/>
              <w:left w:val="single" w:sz="4" w:space="0" w:color="000000"/>
              <w:bottom w:val="single" w:sz="4" w:space="0" w:color="000000"/>
              <w:right w:val="single" w:sz="4" w:space="0" w:color="000000"/>
            </w:tcBorders>
            <w:hideMark/>
          </w:tcPr>
          <w:p w14:paraId="3DCE99B5" w14:textId="77777777" w:rsidR="00597CDD" w:rsidRPr="003D46C3" w:rsidRDefault="00597CDD" w:rsidP="001209BE">
            <w:pPr>
              <w:jc w:val="center"/>
            </w:pPr>
            <w:r w:rsidRPr="003D46C3">
              <w:t>91</w:t>
            </w:r>
          </w:p>
        </w:tc>
      </w:tr>
      <w:tr w:rsidR="00597CDD" w:rsidRPr="003D46C3" w14:paraId="0E5597E6" w14:textId="77777777" w:rsidTr="00597CDD">
        <w:tc>
          <w:tcPr>
            <w:tcW w:w="2267" w:type="dxa"/>
            <w:tcBorders>
              <w:top w:val="nil"/>
              <w:left w:val="single" w:sz="4" w:space="0" w:color="000000"/>
              <w:bottom w:val="single" w:sz="4" w:space="0" w:color="000000"/>
              <w:right w:val="nil"/>
            </w:tcBorders>
            <w:hideMark/>
          </w:tcPr>
          <w:p w14:paraId="1AAAE756" w14:textId="4CFE7FDC" w:rsidR="00597CDD" w:rsidRPr="003D46C3" w:rsidRDefault="00597CDD" w:rsidP="001209BE">
            <w:pPr>
              <w:jc w:val="center"/>
            </w:pPr>
            <w:r w:rsidRPr="003D46C3">
              <w:t>477,95 тыс. руб.</w:t>
            </w:r>
          </w:p>
        </w:tc>
        <w:tc>
          <w:tcPr>
            <w:tcW w:w="2269" w:type="dxa"/>
            <w:tcBorders>
              <w:top w:val="nil"/>
              <w:left w:val="single" w:sz="4" w:space="0" w:color="000000"/>
              <w:bottom w:val="single" w:sz="4" w:space="0" w:color="000000"/>
              <w:right w:val="nil"/>
            </w:tcBorders>
            <w:hideMark/>
          </w:tcPr>
          <w:p w14:paraId="29798CE2" w14:textId="5A7C0552" w:rsidR="00597CDD" w:rsidRPr="003D46C3" w:rsidRDefault="00597CDD" w:rsidP="001209BE">
            <w:pPr>
              <w:jc w:val="center"/>
            </w:pPr>
            <w:r w:rsidRPr="003D46C3">
              <w:t>703,65 тыс.руб.</w:t>
            </w:r>
          </w:p>
        </w:tc>
        <w:tc>
          <w:tcPr>
            <w:tcW w:w="2268" w:type="dxa"/>
            <w:tcBorders>
              <w:top w:val="nil"/>
              <w:left w:val="single" w:sz="4" w:space="0" w:color="000000"/>
              <w:bottom w:val="single" w:sz="4" w:space="0" w:color="000000"/>
              <w:right w:val="nil"/>
            </w:tcBorders>
            <w:hideMark/>
          </w:tcPr>
          <w:p w14:paraId="371E8E3F" w14:textId="62E4F1EE" w:rsidR="00597CDD" w:rsidRPr="003D46C3" w:rsidRDefault="00597CDD" w:rsidP="001209BE">
            <w:pPr>
              <w:jc w:val="center"/>
            </w:pPr>
            <w:r w:rsidRPr="003D46C3">
              <w:t>800,00 тыс.руб.</w:t>
            </w:r>
          </w:p>
        </w:tc>
        <w:tc>
          <w:tcPr>
            <w:tcW w:w="1414" w:type="dxa"/>
            <w:tcBorders>
              <w:top w:val="nil"/>
              <w:left w:val="single" w:sz="4" w:space="0" w:color="000000"/>
              <w:bottom w:val="single" w:sz="4" w:space="0" w:color="000000"/>
              <w:right w:val="nil"/>
            </w:tcBorders>
            <w:hideMark/>
          </w:tcPr>
          <w:p w14:paraId="2A43E00E" w14:textId="77777777" w:rsidR="00597CDD" w:rsidRPr="003D46C3" w:rsidRDefault="00597CDD" w:rsidP="001209BE">
            <w:pPr>
              <w:jc w:val="center"/>
            </w:pPr>
            <w:r w:rsidRPr="003D46C3">
              <w:t>60</w:t>
            </w:r>
          </w:p>
        </w:tc>
        <w:tc>
          <w:tcPr>
            <w:tcW w:w="1562" w:type="dxa"/>
            <w:tcBorders>
              <w:top w:val="nil"/>
              <w:left w:val="single" w:sz="4" w:space="0" w:color="000000"/>
              <w:bottom w:val="single" w:sz="4" w:space="0" w:color="000000"/>
              <w:right w:val="single" w:sz="4" w:space="0" w:color="000000"/>
            </w:tcBorders>
            <w:hideMark/>
          </w:tcPr>
          <w:p w14:paraId="08F73269" w14:textId="77777777" w:rsidR="00597CDD" w:rsidRPr="003D46C3" w:rsidRDefault="00597CDD" w:rsidP="001209BE">
            <w:pPr>
              <w:jc w:val="center"/>
            </w:pPr>
            <w:r w:rsidRPr="003D46C3">
              <w:t>68</w:t>
            </w:r>
          </w:p>
        </w:tc>
      </w:tr>
    </w:tbl>
    <w:p w14:paraId="2B6B9839" w14:textId="77777777" w:rsidR="001209BE" w:rsidRPr="003D46C3" w:rsidRDefault="001209BE" w:rsidP="00597CDD">
      <w:pPr>
        <w:ind w:firstLine="709"/>
      </w:pPr>
    </w:p>
    <w:p w14:paraId="04B11D69" w14:textId="04221AD2" w:rsidR="00597CDD" w:rsidRPr="003D46C3" w:rsidRDefault="00597CDD" w:rsidP="00597CDD">
      <w:pPr>
        <w:ind w:firstLine="709"/>
      </w:pPr>
      <w:r w:rsidRPr="003D46C3">
        <w:t>выплачена компенсация расходов на приобретение твердого топлива многодетным семьям:</w:t>
      </w:r>
    </w:p>
    <w:tbl>
      <w:tblPr>
        <w:tblW w:w="9780" w:type="dxa"/>
        <w:tblInd w:w="55" w:type="dxa"/>
        <w:tblLayout w:type="fixed"/>
        <w:tblCellMar>
          <w:top w:w="55" w:type="dxa"/>
          <w:left w:w="55" w:type="dxa"/>
          <w:bottom w:w="55" w:type="dxa"/>
          <w:right w:w="55" w:type="dxa"/>
        </w:tblCellMar>
        <w:tblLook w:val="04A0" w:firstRow="1" w:lastRow="0" w:firstColumn="1" w:lastColumn="0" w:noHBand="0" w:noVBand="1"/>
      </w:tblPr>
      <w:tblGrid>
        <w:gridCol w:w="2267"/>
        <w:gridCol w:w="2269"/>
        <w:gridCol w:w="2268"/>
        <w:gridCol w:w="1414"/>
        <w:gridCol w:w="1562"/>
      </w:tblGrid>
      <w:tr w:rsidR="003D46C3" w:rsidRPr="003D46C3" w14:paraId="79754F37" w14:textId="77777777" w:rsidTr="00597CDD">
        <w:tc>
          <w:tcPr>
            <w:tcW w:w="2267" w:type="dxa"/>
            <w:tcBorders>
              <w:top w:val="single" w:sz="4" w:space="0" w:color="000000"/>
              <w:left w:val="single" w:sz="4" w:space="0" w:color="000000"/>
              <w:bottom w:val="single" w:sz="4" w:space="0" w:color="000000"/>
              <w:right w:val="nil"/>
            </w:tcBorders>
            <w:hideMark/>
          </w:tcPr>
          <w:p w14:paraId="19C20A3B" w14:textId="4490E407" w:rsidR="00597CDD" w:rsidRPr="003D46C3" w:rsidRDefault="00597CDD" w:rsidP="001209BE">
            <w:pPr>
              <w:jc w:val="center"/>
            </w:pPr>
            <w:r w:rsidRPr="003D46C3">
              <w:t>за 9 месяцев 2024 г.</w:t>
            </w:r>
          </w:p>
        </w:tc>
        <w:tc>
          <w:tcPr>
            <w:tcW w:w="2269" w:type="dxa"/>
            <w:tcBorders>
              <w:top w:val="single" w:sz="4" w:space="0" w:color="000000"/>
              <w:left w:val="single" w:sz="4" w:space="0" w:color="000000"/>
              <w:bottom w:val="single" w:sz="4" w:space="0" w:color="000000"/>
              <w:right w:val="nil"/>
            </w:tcBorders>
            <w:hideMark/>
          </w:tcPr>
          <w:p w14:paraId="440F3F0B" w14:textId="77777777" w:rsidR="00597CDD" w:rsidRPr="003D46C3" w:rsidRDefault="00597CDD" w:rsidP="001209BE">
            <w:pPr>
              <w:jc w:val="center"/>
            </w:pPr>
            <w:r w:rsidRPr="003D46C3">
              <w:t>за 9 месяцев 2023 г.</w:t>
            </w:r>
          </w:p>
        </w:tc>
        <w:tc>
          <w:tcPr>
            <w:tcW w:w="2268" w:type="dxa"/>
            <w:tcBorders>
              <w:top w:val="single" w:sz="4" w:space="0" w:color="000000"/>
              <w:left w:val="single" w:sz="4" w:space="0" w:color="000000"/>
              <w:bottom w:val="single" w:sz="4" w:space="0" w:color="000000"/>
              <w:right w:val="nil"/>
            </w:tcBorders>
            <w:hideMark/>
          </w:tcPr>
          <w:p w14:paraId="17F25906" w14:textId="77777777" w:rsidR="00597CDD" w:rsidRPr="003D46C3" w:rsidRDefault="00597CDD" w:rsidP="001209BE">
            <w:pPr>
              <w:jc w:val="center"/>
            </w:pPr>
            <w:r w:rsidRPr="003D46C3">
              <w:t>Прогноз на 2024 год</w:t>
            </w:r>
          </w:p>
        </w:tc>
        <w:tc>
          <w:tcPr>
            <w:tcW w:w="1414" w:type="dxa"/>
            <w:tcBorders>
              <w:top w:val="single" w:sz="4" w:space="0" w:color="000000"/>
              <w:left w:val="single" w:sz="4" w:space="0" w:color="000000"/>
              <w:bottom w:val="single" w:sz="4" w:space="0" w:color="000000"/>
              <w:right w:val="nil"/>
            </w:tcBorders>
            <w:hideMark/>
          </w:tcPr>
          <w:p w14:paraId="474DEE5B" w14:textId="77777777" w:rsidR="00597CDD" w:rsidRPr="003D46C3" w:rsidRDefault="00597CDD" w:rsidP="001209BE">
            <w:pPr>
              <w:jc w:val="center"/>
            </w:pPr>
            <w:r w:rsidRPr="003D46C3">
              <w:t>% выполнения к плану</w:t>
            </w:r>
          </w:p>
        </w:tc>
        <w:tc>
          <w:tcPr>
            <w:tcW w:w="1562" w:type="dxa"/>
            <w:tcBorders>
              <w:top w:val="single" w:sz="4" w:space="0" w:color="000000"/>
              <w:left w:val="single" w:sz="4" w:space="0" w:color="000000"/>
              <w:bottom w:val="single" w:sz="4" w:space="0" w:color="000000"/>
              <w:right w:val="single" w:sz="4" w:space="0" w:color="000000"/>
            </w:tcBorders>
            <w:hideMark/>
          </w:tcPr>
          <w:p w14:paraId="13BDF539" w14:textId="36696422" w:rsidR="00597CDD" w:rsidRPr="003D46C3" w:rsidRDefault="00597CDD" w:rsidP="001209BE">
            <w:pPr>
              <w:jc w:val="center"/>
            </w:pPr>
            <w:r w:rsidRPr="003D46C3">
              <w:t xml:space="preserve">Темп </w:t>
            </w:r>
            <w:r w:rsidR="00FF39AD" w:rsidRPr="003D46C3">
              <w:t>роста, %</w:t>
            </w:r>
          </w:p>
        </w:tc>
      </w:tr>
      <w:tr w:rsidR="003D46C3" w:rsidRPr="003D46C3" w14:paraId="7817D119" w14:textId="77777777" w:rsidTr="00597CDD">
        <w:tc>
          <w:tcPr>
            <w:tcW w:w="2267" w:type="dxa"/>
            <w:tcBorders>
              <w:top w:val="nil"/>
              <w:left w:val="single" w:sz="4" w:space="0" w:color="000000"/>
              <w:bottom w:val="single" w:sz="4" w:space="0" w:color="000000"/>
              <w:right w:val="nil"/>
            </w:tcBorders>
            <w:hideMark/>
          </w:tcPr>
          <w:p w14:paraId="246CE413" w14:textId="0588C0D4" w:rsidR="00597CDD" w:rsidRPr="003D46C3" w:rsidRDefault="00597CDD" w:rsidP="001209BE">
            <w:pPr>
              <w:jc w:val="center"/>
            </w:pPr>
            <w:r w:rsidRPr="003D46C3">
              <w:t>119 чел.</w:t>
            </w:r>
          </w:p>
        </w:tc>
        <w:tc>
          <w:tcPr>
            <w:tcW w:w="2269" w:type="dxa"/>
            <w:tcBorders>
              <w:top w:val="nil"/>
              <w:left w:val="single" w:sz="4" w:space="0" w:color="000000"/>
              <w:bottom w:val="single" w:sz="4" w:space="0" w:color="000000"/>
              <w:right w:val="nil"/>
            </w:tcBorders>
            <w:hideMark/>
          </w:tcPr>
          <w:p w14:paraId="00766062" w14:textId="6A5A4826" w:rsidR="00597CDD" w:rsidRPr="003D46C3" w:rsidRDefault="00597CDD" w:rsidP="001209BE">
            <w:pPr>
              <w:jc w:val="center"/>
            </w:pPr>
            <w:r w:rsidRPr="003D46C3">
              <w:t>96 чел.</w:t>
            </w:r>
          </w:p>
        </w:tc>
        <w:tc>
          <w:tcPr>
            <w:tcW w:w="2268" w:type="dxa"/>
            <w:tcBorders>
              <w:top w:val="nil"/>
              <w:left w:val="single" w:sz="4" w:space="0" w:color="000000"/>
              <w:bottom w:val="single" w:sz="4" w:space="0" w:color="000000"/>
              <w:right w:val="nil"/>
            </w:tcBorders>
            <w:hideMark/>
          </w:tcPr>
          <w:p w14:paraId="585C3AE9" w14:textId="248ED06B" w:rsidR="00597CDD" w:rsidRPr="003D46C3" w:rsidRDefault="00597CDD" w:rsidP="001209BE">
            <w:pPr>
              <w:jc w:val="center"/>
            </w:pPr>
            <w:r w:rsidRPr="003D46C3">
              <w:t>120 чел.</w:t>
            </w:r>
          </w:p>
        </w:tc>
        <w:tc>
          <w:tcPr>
            <w:tcW w:w="1414" w:type="dxa"/>
            <w:tcBorders>
              <w:top w:val="nil"/>
              <w:left w:val="single" w:sz="4" w:space="0" w:color="000000"/>
              <w:bottom w:val="single" w:sz="4" w:space="0" w:color="000000"/>
              <w:right w:val="nil"/>
            </w:tcBorders>
            <w:hideMark/>
          </w:tcPr>
          <w:p w14:paraId="654CD608" w14:textId="77777777" w:rsidR="00597CDD" w:rsidRPr="003D46C3" w:rsidRDefault="00597CDD" w:rsidP="001209BE">
            <w:pPr>
              <w:jc w:val="center"/>
            </w:pPr>
            <w:r w:rsidRPr="003D46C3">
              <w:t>99</w:t>
            </w:r>
          </w:p>
        </w:tc>
        <w:tc>
          <w:tcPr>
            <w:tcW w:w="1562" w:type="dxa"/>
            <w:tcBorders>
              <w:top w:val="nil"/>
              <w:left w:val="single" w:sz="4" w:space="0" w:color="000000"/>
              <w:bottom w:val="single" w:sz="4" w:space="0" w:color="000000"/>
              <w:right w:val="single" w:sz="4" w:space="0" w:color="000000"/>
            </w:tcBorders>
            <w:hideMark/>
          </w:tcPr>
          <w:p w14:paraId="4FBBF0F5" w14:textId="77777777" w:rsidR="00597CDD" w:rsidRPr="003D46C3" w:rsidRDefault="00597CDD" w:rsidP="001209BE">
            <w:pPr>
              <w:jc w:val="center"/>
            </w:pPr>
            <w:r w:rsidRPr="003D46C3">
              <w:t>124</w:t>
            </w:r>
          </w:p>
        </w:tc>
      </w:tr>
      <w:tr w:rsidR="00597CDD" w:rsidRPr="003D46C3" w14:paraId="5E441639" w14:textId="77777777" w:rsidTr="00597CDD">
        <w:tc>
          <w:tcPr>
            <w:tcW w:w="2267" w:type="dxa"/>
            <w:tcBorders>
              <w:top w:val="nil"/>
              <w:left w:val="single" w:sz="4" w:space="0" w:color="000000"/>
              <w:bottom w:val="single" w:sz="4" w:space="0" w:color="000000"/>
              <w:right w:val="nil"/>
            </w:tcBorders>
            <w:hideMark/>
          </w:tcPr>
          <w:p w14:paraId="44BDB414" w14:textId="15DE60F4" w:rsidR="00597CDD" w:rsidRPr="003D46C3" w:rsidRDefault="00597CDD" w:rsidP="001209BE">
            <w:pPr>
              <w:jc w:val="center"/>
            </w:pPr>
            <w:r w:rsidRPr="003D46C3">
              <w:t>405,68 тыс. руб.</w:t>
            </w:r>
          </w:p>
        </w:tc>
        <w:tc>
          <w:tcPr>
            <w:tcW w:w="2269" w:type="dxa"/>
            <w:tcBorders>
              <w:top w:val="nil"/>
              <w:left w:val="single" w:sz="4" w:space="0" w:color="000000"/>
              <w:bottom w:val="single" w:sz="4" w:space="0" w:color="000000"/>
              <w:right w:val="nil"/>
            </w:tcBorders>
            <w:hideMark/>
          </w:tcPr>
          <w:p w14:paraId="3CB230D1" w14:textId="0F3A4071" w:rsidR="00597CDD" w:rsidRPr="003D46C3" w:rsidRDefault="00597CDD" w:rsidP="001209BE">
            <w:pPr>
              <w:jc w:val="center"/>
            </w:pPr>
            <w:r w:rsidRPr="003D46C3">
              <w:t>290,36 тыс.руб.</w:t>
            </w:r>
          </w:p>
        </w:tc>
        <w:tc>
          <w:tcPr>
            <w:tcW w:w="2268" w:type="dxa"/>
            <w:tcBorders>
              <w:top w:val="nil"/>
              <w:left w:val="single" w:sz="4" w:space="0" w:color="000000"/>
              <w:bottom w:val="single" w:sz="4" w:space="0" w:color="000000"/>
              <w:right w:val="nil"/>
            </w:tcBorders>
            <w:hideMark/>
          </w:tcPr>
          <w:p w14:paraId="1B079BB1" w14:textId="48C6F3AF" w:rsidR="00597CDD" w:rsidRPr="003D46C3" w:rsidRDefault="00597CDD" w:rsidP="001209BE">
            <w:pPr>
              <w:jc w:val="center"/>
            </w:pPr>
            <w:r w:rsidRPr="003D46C3">
              <w:t>500,00 тыс.руб.</w:t>
            </w:r>
          </w:p>
        </w:tc>
        <w:tc>
          <w:tcPr>
            <w:tcW w:w="1414" w:type="dxa"/>
            <w:tcBorders>
              <w:top w:val="nil"/>
              <w:left w:val="single" w:sz="4" w:space="0" w:color="000000"/>
              <w:bottom w:val="single" w:sz="4" w:space="0" w:color="000000"/>
              <w:right w:val="nil"/>
            </w:tcBorders>
            <w:hideMark/>
          </w:tcPr>
          <w:p w14:paraId="0DECA002" w14:textId="77777777" w:rsidR="00597CDD" w:rsidRPr="003D46C3" w:rsidRDefault="00597CDD" w:rsidP="001209BE">
            <w:pPr>
              <w:jc w:val="center"/>
            </w:pPr>
            <w:r w:rsidRPr="003D46C3">
              <w:t>81</w:t>
            </w:r>
          </w:p>
        </w:tc>
        <w:tc>
          <w:tcPr>
            <w:tcW w:w="1562" w:type="dxa"/>
            <w:tcBorders>
              <w:top w:val="nil"/>
              <w:left w:val="single" w:sz="4" w:space="0" w:color="000000"/>
              <w:bottom w:val="single" w:sz="4" w:space="0" w:color="000000"/>
              <w:right w:val="single" w:sz="4" w:space="0" w:color="000000"/>
            </w:tcBorders>
            <w:hideMark/>
          </w:tcPr>
          <w:p w14:paraId="49C323E0" w14:textId="77777777" w:rsidR="00597CDD" w:rsidRPr="003D46C3" w:rsidRDefault="00597CDD" w:rsidP="001209BE">
            <w:pPr>
              <w:jc w:val="center"/>
            </w:pPr>
            <w:r w:rsidRPr="003D46C3">
              <w:t>140</w:t>
            </w:r>
          </w:p>
        </w:tc>
      </w:tr>
    </w:tbl>
    <w:p w14:paraId="0E5DCE7E" w14:textId="77777777" w:rsidR="00E9123E" w:rsidRPr="003D46C3" w:rsidRDefault="00E9123E" w:rsidP="00287213">
      <w:pPr>
        <w:ind w:firstLine="709"/>
      </w:pPr>
    </w:p>
    <w:p w14:paraId="18637944" w14:textId="565AE195" w:rsidR="00FB5CE5" w:rsidRPr="003D46C3" w:rsidRDefault="00AD420D" w:rsidP="00AD420D">
      <w:pPr>
        <w:jc w:val="center"/>
      </w:pPr>
      <w:r w:rsidRPr="003D46C3">
        <w:rPr>
          <w:b/>
          <w:bCs/>
          <w:sz w:val="28"/>
          <w:szCs w:val="28"/>
        </w:rPr>
        <w:t>----------------------------------------</w:t>
      </w:r>
    </w:p>
    <w:p w14:paraId="3577CDB6" w14:textId="77777777" w:rsidR="00FB5CE5" w:rsidRPr="003D46C3" w:rsidRDefault="00FB5CE5" w:rsidP="00D42BE6"/>
    <w:p w14:paraId="74E16D83" w14:textId="63590342" w:rsidR="007E304E" w:rsidRPr="00016C70" w:rsidRDefault="0027208B" w:rsidP="009E150E">
      <w:pPr>
        <w:jc w:val="right"/>
        <w:rPr>
          <w:b/>
          <w:i/>
        </w:rPr>
      </w:pPr>
      <w:r>
        <w:tab/>
      </w:r>
    </w:p>
    <w:sectPr w:rsidR="007E304E" w:rsidRPr="00016C70" w:rsidSect="00961085">
      <w:pgSz w:w="11905" w:h="16836" w:code="9"/>
      <w:pgMar w:top="1134" w:right="706" w:bottom="1134" w:left="1418" w:header="720" w:footer="72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Yu Gothic"/>
    <w:charset w:val="80"/>
    <w:family w:val="auto"/>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ndale Sans UI">
    <w:altName w:val="Calibri"/>
    <w:charset w:val="CC"/>
    <w:family w:val="auto"/>
    <w:pitch w:val="variable"/>
  </w:font>
  <w:font w:name="Verdana">
    <w:panose1 w:val="020B0604030504040204"/>
    <w:charset w:val="CC"/>
    <w:family w:val="swiss"/>
    <w:pitch w:val="variable"/>
    <w:sig w:usb0="A00006FF" w:usb1="4000205B" w:usb2="00000010" w:usb3="00000000" w:csb0="0000019F" w:csb1="00000000"/>
  </w:font>
  <w:font w:name="TimesNewRomanPSMT">
    <w:altName w:val="MS Mincho"/>
    <w:panose1 w:val="00000000000000000000"/>
    <w:charset w:val="80"/>
    <w:family w:val="auto"/>
    <w:notTrueType/>
    <w:pitch w:val="default"/>
    <w:sig w:usb0="00000000" w:usb1="08070000" w:usb2="00000010" w:usb3="00000000" w:csb0="00020000" w:csb1="00000000"/>
  </w:font>
  <w:font w:name="yandex-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 w15:restartNumberingAfterBreak="0">
    <w:nsid w:val="0C472BE1"/>
    <w:multiLevelType w:val="hybridMultilevel"/>
    <w:tmpl w:val="BD7CD45C"/>
    <w:lvl w:ilvl="0" w:tplc="8A38222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1C5619E"/>
    <w:multiLevelType w:val="hybridMultilevel"/>
    <w:tmpl w:val="802814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BB35DFA"/>
    <w:multiLevelType w:val="hybridMultilevel"/>
    <w:tmpl w:val="A69C610A"/>
    <w:lvl w:ilvl="0" w:tplc="04190011">
      <w:start w:val="1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9C3581D"/>
    <w:multiLevelType w:val="hybridMultilevel"/>
    <w:tmpl w:val="2F122288"/>
    <w:lvl w:ilvl="0" w:tplc="323C8E68">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2BDB1A15"/>
    <w:multiLevelType w:val="hybridMultilevel"/>
    <w:tmpl w:val="5364856E"/>
    <w:lvl w:ilvl="0" w:tplc="8DEC0746">
      <w:start w:val="1"/>
      <w:numFmt w:val="decimal"/>
      <w:lvlText w:val="%1."/>
      <w:lvlJc w:val="left"/>
      <w:pPr>
        <w:ind w:left="928" w:hanging="360"/>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7" w15:restartNumberingAfterBreak="0">
    <w:nsid w:val="45EE7F99"/>
    <w:multiLevelType w:val="hybridMultilevel"/>
    <w:tmpl w:val="DD1ADE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46823C2A"/>
    <w:multiLevelType w:val="hybridMultilevel"/>
    <w:tmpl w:val="941A3988"/>
    <w:lvl w:ilvl="0" w:tplc="1200E9F2">
      <w:start w:val="1"/>
      <w:numFmt w:val="decimal"/>
      <w:lvlText w:val="%1."/>
      <w:lvlJc w:val="left"/>
      <w:pPr>
        <w:ind w:left="36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ABC6318"/>
    <w:multiLevelType w:val="hybridMultilevel"/>
    <w:tmpl w:val="E17013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8043C3"/>
    <w:multiLevelType w:val="hybridMultilevel"/>
    <w:tmpl w:val="AE0CA352"/>
    <w:lvl w:ilvl="0" w:tplc="82545462">
      <w:start w:val="1"/>
      <w:numFmt w:val="decimal"/>
      <w:lvlText w:val="%1."/>
      <w:lvlJc w:val="left"/>
      <w:pPr>
        <w:ind w:left="420" w:hanging="360"/>
      </w:pPr>
      <w:rPr>
        <w:rFonts w:asciiTheme="minorHAnsi" w:hAnsiTheme="minorHAnsi" w:cstheme="minorBidi" w:hint="default"/>
        <w:color w:val="000000"/>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1" w15:restartNumberingAfterBreak="0">
    <w:nsid w:val="50994967"/>
    <w:multiLevelType w:val="hybridMultilevel"/>
    <w:tmpl w:val="7BB073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72D1E9B"/>
    <w:multiLevelType w:val="hybridMultilevel"/>
    <w:tmpl w:val="6F1E6D42"/>
    <w:lvl w:ilvl="0" w:tplc="9E1E58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CEA445C"/>
    <w:multiLevelType w:val="hybridMultilevel"/>
    <w:tmpl w:val="E93E74E4"/>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4" w15:restartNumberingAfterBreak="0">
    <w:nsid w:val="74FE7BD4"/>
    <w:multiLevelType w:val="hybridMultilevel"/>
    <w:tmpl w:val="E8940168"/>
    <w:lvl w:ilvl="0" w:tplc="04190001">
      <w:start w:val="1"/>
      <w:numFmt w:val="bullet"/>
      <w:lvlText w:val=""/>
      <w:lvlJc w:val="left"/>
      <w:pPr>
        <w:ind w:left="786"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AC47948"/>
    <w:multiLevelType w:val="hybridMultilevel"/>
    <w:tmpl w:val="4988663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16cid:durableId="553925971">
    <w:abstractNumId w:val="1"/>
  </w:num>
  <w:num w:numId="2" w16cid:durableId="1392995915">
    <w:abstractNumId w:val="15"/>
  </w:num>
  <w:num w:numId="3" w16cid:durableId="989137791">
    <w:abstractNumId w:val="8"/>
  </w:num>
  <w:num w:numId="4" w16cid:durableId="1623223962">
    <w:abstractNumId w:val="0"/>
  </w:num>
  <w:num w:numId="5" w16cid:durableId="878663710">
    <w:abstractNumId w:val="10"/>
  </w:num>
  <w:num w:numId="6" w16cid:durableId="839126101">
    <w:abstractNumId w:val="7"/>
  </w:num>
  <w:num w:numId="7" w16cid:durableId="465468602">
    <w:abstractNumId w:val="12"/>
  </w:num>
  <w:num w:numId="8" w16cid:durableId="1961641556">
    <w:abstractNumId w:val="2"/>
  </w:num>
  <w:num w:numId="9" w16cid:durableId="764420027">
    <w:abstractNumId w:val="9"/>
  </w:num>
  <w:num w:numId="10" w16cid:durableId="134158760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35123862">
    <w:abstractNumId w:val="5"/>
  </w:num>
  <w:num w:numId="12" w16cid:durableId="198667833">
    <w:abstractNumId w:val="13"/>
  </w:num>
  <w:num w:numId="13" w16cid:durableId="266548105">
    <w:abstractNumId w:val="14"/>
  </w:num>
  <w:num w:numId="14" w16cid:durableId="1157652926">
    <w:abstractNumId w:val="3"/>
  </w:num>
  <w:num w:numId="15" w16cid:durableId="1347290230">
    <w:abstractNumId w:val="11"/>
  </w:num>
  <w:num w:numId="16" w16cid:durableId="1825004451">
    <w:abstractNumId w:val="4"/>
  </w:num>
  <w:num w:numId="17" w16cid:durableId="13775069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drawingGridHorizontalSpacing w:val="120"/>
  <w:drawingGridVerticalSpacing w:val="163"/>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EF3"/>
    <w:rsid w:val="00000724"/>
    <w:rsid w:val="00001767"/>
    <w:rsid w:val="000022BD"/>
    <w:rsid w:val="000077E5"/>
    <w:rsid w:val="00010551"/>
    <w:rsid w:val="00014A4C"/>
    <w:rsid w:val="00016C70"/>
    <w:rsid w:val="00020038"/>
    <w:rsid w:val="00020165"/>
    <w:rsid w:val="000208D8"/>
    <w:rsid w:val="00021864"/>
    <w:rsid w:val="0002458A"/>
    <w:rsid w:val="0002573A"/>
    <w:rsid w:val="000264F8"/>
    <w:rsid w:val="000318FE"/>
    <w:rsid w:val="00033375"/>
    <w:rsid w:val="00034364"/>
    <w:rsid w:val="00037813"/>
    <w:rsid w:val="000425F0"/>
    <w:rsid w:val="00044C34"/>
    <w:rsid w:val="000478AD"/>
    <w:rsid w:val="00047A61"/>
    <w:rsid w:val="00050556"/>
    <w:rsid w:val="00050DF5"/>
    <w:rsid w:val="00051701"/>
    <w:rsid w:val="00052CD5"/>
    <w:rsid w:val="0005574E"/>
    <w:rsid w:val="000603C1"/>
    <w:rsid w:val="00060F2B"/>
    <w:rsid w:val="00066062"/>
    <w:rsid w:val="00070B51"/>
    <w:rsid w:val="000722ED"/>
    <w:rsid w:val="00076061"/>
    <w:rsid w:val="00090015"/>
    <w:rsid w:val="00090AF2"/>
    <w:rsid w:val="000924DD"/>
    <w:rsid w:val="0009386C"/>
    <w:rsid w:val="000A248D"/>
    <w:rsid w:val="000A73D8"/>
    <w:rsid w:val="000B0257"/>
    <w:rsid w:val="000B2EE4"/>
    <w:rsid w:val="000B56CA"/>
    <w:rsid w:val="000B7761"/>
    <w:rsid w:val="000C0C53"/>
    <w:rsid w:val="000C0E08"/>
    <w:rsid w:val="000D0375"/>
    <w:rsid w:val="000D7F7B"/>
    <w:rsid w:val="000E053C"/>
    <w:rsid w:val="000E587F"/>
    <w:rsid w:val="000F1A23"/>
    <w:rsid w:val="000F3331"/>
    <w:rsid w:val="000F4DC3"/>
    <w:rsid w:val="000F5F1C"/>
    <w:rsid w:val="00106AD4"/>
    <w:rsid w:val="0011322D"/>
    <w:rsid w:val="00113861"/>
    <w:rsid w:val="00115080"/>
    <w:rsid w:val="00115F44"/>
    <w:rsid w:val="001209BE"/>
    <w:rsid w:val="0012174D"/>
    <w:rsid w:val="00124155"/>
    <w:rsid w:val="00126987"/>
    <w:rsid w:val="00127180"/>
    <w:rsid w:val="0013233E"/>
    <w:rsid w:val="00135D97"/>
    <w:rsid w:val="00136BFB"/>
    <w:rsid w:val="00137F90"/>
    <w:rsid w:val="00141D6A"/>
    <w:rsid w:val="001434B7"/>
    <w:rsid w:val="00151766"/>
    <w:rsid w:val="00152716"/>
    <w:rsid w:val="00153B84"/>
    <w:rsid w:val="0016245E"/>
    <w:rsid w:val="001634FC"/>
    <w:rsid w:val="00163B79"/>
    <w:rsid w:val="00170BA4"/>
    <w:rsid w:val="00174F60"/>
    <w:rsid w:val="001772BB"/>
    <w:rsid w:val="00180F21"/>
    <w:rsid w:val="001820AA"/>
    <w:rsid w:val="001857D9"/>
    <w:rsid w:val="00187171"/>
    <w:rsid w:val="00187753"/>
    <w:rsid w:val="00187F89"/>
    <w:rsid w:val="001905D6"/>
    <w:rsid w:val="00195041"/>
    <w:rsid w:val="001972C2"/>
    <w:rsid w:val="001A0377"/>
    <w:rsid w:val="001A4E04"/>
    <w:rsid w:val="001A6EA7"/>
    <w:rsid w:val="001B106B"/>
    <w:rsid w:val="001B12A8"/>
    <w:rsid w:val="001C0084"/>
    <w:rsid w:val="001C07ED"/>
    <w:rsid w:val="001C51A0"/>
    <w:rsid w:val="001C68CB"/>
    <w:rsid w:val="001D0C1F"/>
    <w:rsid w:val="001D5B44"/>
    <w:rsid w:val="001D5B4C"/>
    <w:rsid w:val="001D6B96"/>
    <w:rsid w:val="001E4883"/>
    <w:rsid w:val="001E5BE3"/>
    <w:rsid w:val="001E6BE3"/>
    <w:rsid w:val="001F0386"/>
    <w:rsid w:val="001F12D3"/>
    <w:rsid w:val="001F34B3"/>
    <w:rsid w:val="001F469D"/>
    <w:rsid w:val="001F4EF0"/>
    <w:rsid w:val="002021F9"/>
    <w:rsid w:val="00204524"/>
    <w:rsid w:val="00205674"/>
    <w:rsid w:val="00205C55"/>
    <w:rsid w:val="00206130"/>
    <w:rsid w:val="00206622"/>
    <w:rsid w:val="00210D0C"/>
    <w:rsid w:val="0021134E"/>
    <w:rsid w:val="00214B35"/>
    <w:rsid w:val="002161F8"/>
    <w:rsid w:val="00217D43"/>
    <w:rsid w:val="00220CEF"/>
    <w:rsid w:val="00222038"/>
    <w:rsid w:val="00232F49"/>
    <w:rsid w:val="002401D5"/>
    <w:rsid w:val="00241ABC"/>
    <w:rsid w:val="00244B27"/>
    <w:rsid w:val="00244C45"/>
    <w:rsid w:val="00246DEF"/>
    <w:rsid w:val="00252ACA"/>
    <w:rsid w:val="0025758E"/>
    <w:rsid w:val="00257EA7"/>
    <w:rsid w:val="00261588"/>
    <w:rsid w:val="002637BC"/>
    <w:rsid w:val="00265798"/>
    <w:rsid w:val="00266846"/>
    <w:rsid w:val="00270558"/>
    <w:rsid w:val="0027208B"/>
    <w:rsid w:val="002727AE"/>
    <w:rsid w:val="0027392F"/>
    <w:rsid w:val="002800C2"/>
    <w:rsid w:val="002832E0"/>
    <w:rsid w:val="00284092"/>
    <w:rsid w:val="00284EC9"/>
    <w:rsid w:val="00285D59"/>
    <w:rsid w:val="002862F1"/>
    <w:rsid w:val="00287213"/>
    <w:rsid w:val="00291F4F"/>
    <w:rsid w:val="00293EF3"/>
    <w:rsid w:val="002946DA"/>
    <w:rsid w:val="0029587C"/>
    <w:rsid w:val="002A5C2C"/>
    <w:rsid w:val="002A7791"/>
    <w:rsid w:val="002B03A0"/>
    <w:rsid w:val="002B0729"/>
    <w:rsid w:val="002B5552"/>
    <w:rsid w:val="002B5FE1"/>
    <w:rsid w:val="002C0C0A"/>
    <w:rsid w:val="002C1B31"/>
    <w:rsid w:val="002C41ED"/>
    <w:rsid w:val="002C5EF9"/>
    <w:rsid w:val="002D0BD4"/>
    <w:rsid w:val="002D1CEB"/>
    <w:rsid w:val="002D262E"/>
    <w:rsid w:val="002D4C7E"/>
    <w:rsid w:val="002D6CDA"/>
    <w:rsid w:val="002E4917"/>
    <w:rsid w:val="002F2C20"/>
    <w:rsid w:val="0030024E"/>
    <w:rsid w:val="00302695"/>
    <w:rsid w:val="0030373B"/>
    <w:rsid w:val="00304FA5"/>
    <w:rsid w:val="00310D17"/>
    <w:rsid w:val="00311DFB"/>
    <w:rsid w:val="0031318E"/>
    <w:rsid w:val="0031320E"/>
    <w:rsid w:val="003138BF"/>
    <w:rsid w:val="00314247"/>
    <w:rsid w:val="003153D1"/>
    <w:rsid w:val="0032286A"/>
    <w:rsid w:val="00325457"/>
    <w:rsid w:val="003312F7"/>
    <w:rsid w:val="00337A00"/>
    <w:rsid w:val="00340E0E"/>
    <w:rsid w:val="00341256"/>
    <w:rsid w:val="003417D6"/>
    <w:rsid w:val="00342D3D"/>
    <w:rsid w:val="00344FB8"/>
    <w:rsid w:val="00345083"/>
    <w:rsid w:val="003522B2"/>
    <w:rsid w:val="003537D0"/>
    <w:rsid w:val="0036020F"/>
    <w:rsid w:val="0036041F"/>
    <w:rsid w:val="0036381B"/>
    <w:rsid w:val="00364AD2"/>
    <w:rsid w:val="0036730F"/>
    <w:rsid w:val="0036791A"/>
    <w:rsid w:val="003727DF"/>
    <w:rsid w:val="00375E09"/>
    <w:rsid w:val="00375EE3"/>
    <w:rsid w:val="0037616E"/>
    <w:rsid w:val="00377954"/>
    <w:rsid w:val="003809FF"/>
    <w:rsid w:val="003829CE"/>
    <w:rsid w:val="003857E4"/>
    <w:rsid w:val="00393036"/>
    <w:rsid w:val="003958AF"/>
    <w:rsid w:val="0039683D"/>
    <w:rsid w:val="00396BD5"/>
    <w:rsid w:val="003A1CB2"/>
    <w:rsid w:val="003A3E12"/>
    <w:rsid w:val="003A4097"/>
    <w:rsid w:val="003A464D"/>
    <w:rsid w:val="003A70B9"/>
    <w:rsid w:val="003A7947"/>
    <w:rsid w:val="003B3D9F"/>
    <w:rsid w:val="003B4351"/>
    <w:rsid w:val="003B4F2C"/>
    <w:rsid w:val="003B55D0"/>
    <w:rsid w:val="003C1ABB"/>
    <w:rsid w:val="003C248D"/>
    <w:rsid w:val="003C4EDD"/>
    <w:rsid w:val="003C6B69"/>
    <w:rsid w:val="003C6B96"/>
    <w:rsid w:val="003C7482"/>
    <w:rsid w:val="003D07A0"/>
    <w:rsid w:val="003D3853"/>
    <w:rsid w:val="003D46C3"/>
    <w:rsid w:val="003D6B9B"/>
    <w:rsid w:val="003D7B64"/>
    <w:rsid w:val="003E0DCA"/>
    <w:rsid w:val="003E1B98"/>
    <w:rsid w:val="003E72B2"/>
    <w:rsid w:val="003F109D"/>
    <w:rsid w:val="003F1577"/>
    <w:rsid w:val="003F2348"/>
    <w:rsid w:val="003F2F6F"/>
    <w:rsid w:val="003F4437"/>
    <w:rsid w:val="003F4A64"/>
    <w:rsid w:val="003F4B12"/>
    <w:rsid w:val="003F5073"/>
    <w:rsid w:val="00400AF8"/>
    <w:rsid w:val="004101DB"/>
    <w:rsid w:val="00416AE0"/>
    <w:rsid w:val="00417FD3"/>
    <w:rsid w:val="0042483D"/>
    <w:rsid w:val="00434DE5"/>
    <w:rsid w:val="00440023"/>
    <w:rsid w:val="004427EF"/>
    <w:rsid w:val="00442C81"/>
    <w:rsid w:val="00444B45"/>
    <w:rsid w:val="00451BFB"/>
    <w:rsid w:val="004545F8"/>
    <w:rsid w:val="00462049"/>
    <w:rsid w:val="004624CD"/>
    <w:rsid w:val="004635F1"/>
    <w:rsid w:val="00466A74"/>
    <w:rsid w:val="00470E6E"/>
    <w:rsid w:val="00472FA9"/>
    <w:rsid w:val="00474723"/>
    <w:rsid w:val="0047734F"/>
    <w:rsid w:val="00477C31"/>
    <w:rsid w:val="0048149F"/>
    <w:rsid w:val="00483D6E"/>
    <w:rsid w:val="0049003C"/>
    <w:rsid w:val="004915E2"/>
    <w:rsid w:val="00491D42"/>
    <w:rsid w:val="0049274B"/>
    <w:rsid w:val="00495AB8"/>
    <w:rsid w:val="00496C22"/>
    <w:rsid w:val="004A083D"/>
    <w:rsid w:val="004A3820"/>
    <w:rsid w:val="004A4CBE"/>
    <w:rsid w:val="004B3EAF"/>
    <w:rsid w:val="004B5D63"/>
    <w:rsid w:val="004C244C"/>
    <w:rsid w:val="004D19FD"/>
    <w:rsid w:val="004D2986"/>
    <w:rsid w:val="004D4A44"/>
    <w:rsid w:val="004D540C"/>
    <w:rsid w:val="004D5CEA"/>
    <w:rsid w:val="004D7DF6"/>
    <w:rsid w:val="004E174B"/>
    <w:rsid w:val="004E2F23"/>
    <w:rsid w:val="004E3805"/>
    <w:rsid w:val="004E498E"/>
    <w:rsid w:val="004E5C10"/>
    <w:rsid w:val="004E64F9"/>
    <w:rsid w:val="004E7913"/>
    <w:rsid w:val="004F4B9E"/>
    <w:rsid w:val="004F6614"/>
    <w:rsid w:val="00502551"/>
    <w:rsid w:val="00505674"/>
    <w:rsid w:val="005062FA"/>
    <w:rsid w:val="0051103B"/>
    <w:rsid w:val="005147F2"/>
    <w:rsid w:val="005163AF"/>
    <w:rsid w:val="00516A6B"/>
    <w:rsid w:val="005171DF"/>
    <w:rsid w:val="00520062"/>
    <w:rsid w:val="00520866"/>
    <w:rsid w:val="005242DE"/>
    <w:rsid w:val="0052430A"/>
    <w:rsid w:val="00526599"/>
    <w:rsid w:val="0052751B"/>
    <w:rsid w:val="00527BE4"/>
    <w:rsid w:val="00531921"/>
    <w:rsid w:val="00531975"/>
    <w:rsid w:val="00532E4C"/>
    <w:rsid w:val="005367E9"/>
    <w:rsid w:val="00550CF9"/>
    <w:rsid w:val="00552D31"/>
    <w:rsid w:val="00562845"/>
    <w:rsid w:val="005637BE"/>
    <w:rsid w:val="00563ED1"/>
    <w:rsid w:val="00564635"/>
    <w:rsid w:val="00564F27"/>
    <w:rsid w:val="005671C9"/>
    <w:rsid w:val="00567472"/>
    <w:rsid w:val="00570E40"/>
    <w:rsid w:val="0057131F"/>
    <w:rsid w:val="005739C2"/>
    <w:rsid w:val="00575C96"/>
    <w:rsid w:val="005812EA"/>
    <w:rsid w:val="005848A2"/>
    <w:rsid w:val="0058607A"/>
    <w:rsid w:val="00586250"/>
    <w:rsid w:val="005914FA"/>
    <w:rsid w:val="00592121"/>
    <w:rsid w:val="00595A06"/>
    <w:rsid w:val="005960FE"/>
    <w:rsid w:val="0059684C"/>
    <w:rsid w:val="00597CDD"/>
    <w:rsid w:val="005A00A9"/>
    <w:rsid w:val="005A06DA"/>
    <w:rsid w:val="005A7EB9"/>
    <w:rsid w:val="005B017A"/>
    <w:rsid w:val="005B0366"/>
    <w:rsid w:val="005B3108"/>
    <w:rsid w:val="005B4889"/>
    <w:rsid w:val="005B678B"/>
    <w:rsid w:val="005C181B"/>
    <w:rsid w:val="005C6F62"/>
    <w:rsid w:val="005D017E"/>
    <w:rsid w:val="005D106F"/>
    <w:rsid w:val="005E193C"/>
    <w:rsid w:val="005E1C9F"/>
    <w:rsid w:val="005E6DFC"/>
    <w:rsid w:val="005F065A"/>
    <w:rsid w:val="005F2FDB"/>
    <w:rsid w:val="005F7122"/>
    <w:rsid w:val="005F750E"/>
    <w:rsid w:val="0060105C"/>
    <w:rsid w:val="00601ADB"/>
    <w:rsid w:val="00604793"/>
    <w:rsid w:val="0060678B"/>
    <w:rsid w:val="00607A86"/>
    <w:rsid w:val="00610119"/>
    <w:rsid w:val="00613339"/>
    <w:rsid w:val="00613AAF"/>
    <w:rsid w:val="00614652"/>
    <w:rsid w:val="006157CA"/>
    <w:rsid w:val="0062254D"/>
    <w:rsid w:val="00624D8D"/>
    <w:rsid w:val="006256E8"/>
    <w:rsid w:val="0062639D"/>
    <w:rsid w:val="00632BE5"/>
    <w:rsid w:val="0063307F"/>
    <w:rsid w:val="00633690"/>
    <w:rsid w:val="00636054"/>
    <w:rsid w:val="0064193A"/>
    <w:rsid w:val="00641A7D"/>
    <w:rsid w:val="00642C12"/>
    <w:rsid w:val="00642DA9"/>
    <w:rsid w:val="00656610"/>
    <w:rsid w:val="0066048D"/>
    <w:rsid w:val="00665BC3"/>
    <w:rsid w:val="00666BA5"/>
    <w:rsid w:val="006803AA"/>
    <w:rsid w:val="00680E28"/>
    <w:rsid w:val="006815B3"/>
    <w:rsid w:val="00681F7F"/>
    <w:rsid w:val="0068376C"/>
    <w:rsid w:val="0068434C"/>
    <w:rsid w:val="00684F8F"/>
    <w:rsid w:val="00685CD0"/>
    <w:rsid w:val="00686EDE"/>
    <w:rsid w:val="006875BB"/>
    <w:rsid w:val="0069054D"/>
    <w:rsid w:val="006964A5"/>
    <w:rsid w:val="0069726A"/>
    <w:rsid w:val="00697370"/>
    <w:rsid w:val="006A0D67"/>
    <w:rsid w:val="006A24B8"/>
    <w:rsid w:val="006A3208"/>
    <w:rsid w:val="006A3E13"/>
    <w:rsid w:val="006A4D2B"/>
    <w:rsid w:val="006A54FA"/>
    <w:rsid w:val="006A6B93"/>
    <w:rsid w:val="006A7BBE"/>
    <w:rsid w:val="006B0002"/>
    <w:rsid w:val="006B0396"/>
    <w:rsid w:val="006B0E61"/>
    <w:rsid w:val="006B26DB"/>
    <w:rsid w:val="006B6B98"/>
    <w:rsid w:val="006B7A8A"/>
    <w:rsid w:val="006C0EFA"/>
    <w:rsid w:val="006C5915"/>
    <w:rsid w:val="006C6F66"/>
    <w:rsid w:val="006C7739"/>
    <w:rsid w:val="006D132A"/>
    <w:rsid w:val="006D1934"/>
    <w:rsid w:val="006D247C"/>
    <w:rsid w:val="006D26F5"/>
    <w:rsid w:val="006D550A"/>
    <w:rsid w:val="006E25D6"/>
    <w:rsid w:val="006E559F"/>
    <w:rsid w:val="006F160C"/>
    <w:rsid w:val="006F6337"/>
    <w:rsid w:val="006F75D1"/>
    <w:rsid w:val="006F7D8C"/>
    <w:rsid w:val="00700754"/>
    <w:rsid w:val="00705D86"/>
    <w:rsid w:val="0070612A"/>
    <w:rsid w:val="00707E44"/>
    <w:rsid w:val="00716ECB"/>
    <w:rsid w:val="00722EC5"/>
    <w:rsid w:val="00724B0C"/>
    <w:rsid w:val="00725A95"/>
    <w:rsid w:val="007276DB"/>
    <w:rsid w:val="0073215D"/>
    <w:rsid w:val="007326C3"/>
    <w:rsid w:val="007360D7"/>
    <w:rsid w:val="00737346"/>
    <w:rsid w:val="00740BC1"/>
    <w:rsid w:val="007430BE"/>
    <w:rsid w:val="007459A0"/>
    <w:rsid w:val="00746521"/>
    <w:rsid w:val="00747C9C"/>
    <w:rsid w:val="00747CC9"/>
    <w:rsid w:val="00757814"/>
    <w:rsid w:val="00757E98"/>
    <w:rsid w:val="00762116"/>
    <w:rsid w:val="00763419"/>
    <w:rsid w:val="00765BEF"/>
    <w:rsid w:val="0076683A"/>
    <w:rsid w:val="007673CF"/>
    <w:rsid w:val="00770390"/>
    <w:rsid w:val="0077087D"/>
    <w:rsid w:val="007723BB"/>
    <w:rsid w:val="00773884"/>
    <w:rsid w:val="007775B1"/>
    <w:rsid w:val="00780DDD"/>
    <w:rsid w:val="00781637"/>
    <w:rsid w:val="00782338"/>
    <w:rsid w:val="007903F8"/>
    <w:rsid w:val="007A0A0B"/>
    <w:rsid w:val="007B556A"/>
    <w:rsid w:val="007B6262"/>
    <w:rsid w:val="007C4376"/>
    <w:rsid w:val="007C749D"/>
    <w:rsid w:val="007D0192"/>
    <w:rsid w:val="007D0F3B"/>
    <w:rsid w:val="007D28CB"/>
    <w:rsid w:val="007D2B06"/>
    <w:rsid w:val="007D3D6D"/>
    <w:rsid w:val="007E1152"/>
    <w:rsid w:val="007E304E"/>
    <w:rsid w:val="007F06C1"/>
    <w:rsid w:val="007F355E"/>
    <w:rsid w:val="007F4B2B"/>
    <w:rsid w:val="007F5C59"/>
    <w:rsid w:val="007F5D92"/>
    <w:rsid w:val="007F7CF8"/>
    <w:rsid w:val="00801294"/>
    <w:rsid w:val="00810FAC"/>
    <w:rsid w:val="00812E81"/>
    <w:rsid w:val="00814828"/>
    <w:rsid w:val="00815C32"/>
    <w:rsid w:val="00817D3C"/>
    <w:rsid w:val="00830E67"/>
    <w:rsid w:val="008326C2"/>
    <w:rsid w:val="00833B7E"/>
    <w:rsid w:val="00833C31"/>
    <w:rsid w:val="008361BA"/>
    <w:rsid w:val="008421C7"/>
    <w:rsid w:val="00866081"/>
    <w:rsid w:val="00867468"/>
    <w:rsid w:val="00871734"/>
    <w:rsid w:val="0087538A"/>
    <w:rsid w:val="00875491"/>
    <w:rsid w:val="00876FB8"/>
    <w:rsid w:val="008806FA"/>
    <w:rsid w:val="008830AB"/>
    <w:rsid w:val="008912C4"/>
    <w:rsid w:val="008A0307"/>
    <w:rsid w:val="008A0F5F"/>
    <w:rsid w:val="008A36CE"/>
    <w:rsid w:val="008A382E"/>
    <w:rsid w:val="008A5A97"/>
    <w:rsid w:val="008A5B15"/>
    <w:rsid w:val="008A6291"/>
    <w:rsid w:val="008A699F"/>
    <w:rsid w:val="008A721D"/>
    <w:rsid w:val="008A7C2A"/>
    <w:rsid w:val="008B00ED"/>
    <w:rsid w:val="008B173D"/>
    <w:rsid w:val="008B6347"/>
    <w:rsid w:val="008B655C"/>
    <w:rsid w:val="008C0FB1"/>
    <w:rsid w:val="008C35ED"/>
    <w:rsid w:val="008C55FC"/>
    <w:rsid w:val="008C73FF"/>
    <w:rsid w:val="008C76AA"/>
    <w:rsid w:val="008C7EAA"/>
    <w:rsid w:val="008D0355"/>
    <w:rsid w:val="008D5A52"/>
    <w:rsid w:val="008D5CF9"/>
    <w:rsid w:val="008E0255"/>
    <w:rsid w:val="008E17E7"/>
    <w:rsid w:val="008E4293"/>
    <w:rsid w:val="008E5ABA"/>
    <w:rsid w:val="008E64A1"/>
    <w:rsid w:val="008F00B9"/>
    <w:rsid w:val="008F1907"/>
    <w:rsid w:val="008F2663"/>
    <w:rsid w:val="008F3146"/>
    <w:rsid w:val="008F33AD"/>
    <w:rsid w:val="008F481E"/>
    <w:rsid w:val="008F5CE6"/>
    <w:rsid w:val="008F7834"/>
    <w:rsid w:val="009001F9"/>
    <w:rsid w:val="00903AB0"/>
    <w:rsid w:val="00907CEB"/>
    <w:rsid w:val="0091396F"/>
    <w:rsid w:val="00914599"/>
    <w:rsid w:val="00915053"/>
    <w:rsid w:val="00917A82"/>
    <w:rsid w:val="009209F5"/>
    <w:rsid w:val="00920EAE"/>
    <w:rsid w:val="00925596"/>
    <w:rsid w:val="00926788"/>
    <w:rsid w:val="00934FEC"/>
    <w:rsid w:val="00937239"/>
    <w:rsid w:val="00937582"/>
    <w:rsid w:val="00941361"/>
    <w:rsid w:val="0094263F"/>
    <w:rsid w:val="00946120"/>
    <w:rsid w:val="00946A69"/>
    <w:rsid w:val="00947E1A"/>
    <w:rsid w:val="009567CD"/>
    <w:rsid w:val="0095710D"/>
    <w:rsid w:val="00961085"/>
    <w:rsid w:val="0096158C"/>
    <w:rsid w:val="00966944"/>
    <w:rsid w:val="0096738A"/>
    <w:rsid w:val="00970916"/>
    <w:rsid w:val="00971339"/>
    <w:rsid w:val="009719A4"/>
    <w:rsid w:val="0097226C"/>
    <w:rsid w:val="00976D8C"/>
    <w:rsid w:val="00980041"/>
    <w:rsid w:val="00983F0E"/>
    <w:rsid w:val="00985E09"/>
    <w:rsid w:val="009901A5"/>
    <w:rsid w:val="00993622"/>
    <w:rsid w:val="009937EE"/>
    <w:rsid w:val="00993E64"/>
    <w:rsid w:val="00995A6E"/>
    <w:rsid w:val="00996C97"/>
    <w:rsid w:val="009975F0"/>
    <w:rsid w:val="009A7C33"/>
    <w:rsid w:val="009B3A3F"/>
    <w:rsid w:val="009B70A4"/>
    <w:rsid w:val="009C4448"/>
    <w:rsid w:val="009C5FF6"/>
    <w:rsid w:val="009C745B"/>
    <w:rsid w:val="009D609F"/>
    <w:rsid w:val="009E150E"/>
    <w:rsid w:val="009E5110"/>
    <w:rsid w:val="009F0167"/>
    <w:rsid w:val="009F1A2F"/>
    <w:rsid w:val="00A005C8"/>
    <w:rsid w:val="00A00E4A"/>
    <w:rsid w:val="00A010AD"/>
    <w:rsid w:val="00A012E1"/>
    <w:rsid w:val="00A05F70"/>
    <w:rsid w:val="00A06B02"/>
    <w:rsid w:val="00A13426"/>
    <w:rsid w:val="00A135AD"/>
    <w:rsid w:val="00A14178"/>
    <w:rsid w:val="00A15631"/>
    <w:rsid w:val="00A1573A"/>
    <w:rsid w:val="00A16E2F"/>
    <w:rsid w:val="00A21CFC"/>
    <w:rsid w:val="00A2273E"/>
    <w:rsid w:val="00A22887"/>
    <w:rsid w:val="00A22995"/>
    <w:rsid w:val="00A23068"/>
    <w:rsid w:val="00A230AC"/>
    <w:rsid w:val="00A24989"/>
    <w:rsid w:val="00A26ABF"/>
    <w:rsid w:val="00A30039"/>
    <w:rsid w:val="00A327B9"/>
    <w:rsid w:val="00A4343C"/>
    <w:rsid w:val="00A46EA8"/>
    <w:rsid w:val="00A5039E"/>
    <w:rsid w:val="00A52464"/>
    <w:rsid w:val="00A52C5B"/>
    <w:rsid w:val="00A53462"/>
    <w:rsid w:val="00A55C5B"/>
    <w:rsid w:val="00A62610"/>
    <w:rsid w:val="00A634C0"/>
    <w:rsid w:val="00A644F7"/>
    <w:rsid w:val="00A7255A"/>
    <w:rsid w:val="00A82334"/>
    <w:rsid w:val="00A868EB"/>
    <w:rsid w:val="00A914BA"/>
    <w:rsid w:val="00A9153E"/>
    <w:rsid w:val="00A91772"/>
    <w:rsid w:val="00A92ECB"/>
    <w:rsid w:val="00A93D7C"/>
    <w:rsid w:val="00A9607F"/>
    <w:rsid w:val="00AA4CF9"/>
    <w:rsid w:val="00AA6B68"/>
    <w:rsid w:val="00AA6BC7"/>
    <w:rsid w:val="00AB07BC"/>
    <w:rsid w:val="00AB2D9E"/>
    <w:rsid w:val="00AB2F59"/>
    <w:rsid w:val="00AB69A6"/>
    <w:rsid w:val="00AC01D5"/>
    <w:rsid w:val="00AC1084"/>
    <w:rsid w:val="00AC1AD6"/>
    <w:rsid w:val="00AC1FD0"/>
    <w:rsid w:val="00AC2C23"/>
    <w:rsid w:val="00AC5924"/>
    <w:rsid w:val="00AD122A"/>
    <w:rsid w:val="00AD158F"/>
    <w:rsid w:val="00AD3AC6"/>
    <w:rsid w:val="00AD420D"/>
    <w:rsid w:val="00AD74DD"/>
    <w:rsid w:val="00AE3996"/>
    <w:rsid w:val="00AF12CF"/>
    <w:rsid w:val="00AF483F"/>
    <w:rsid w:val="00AF620A"/>
    <w:rsid w:val="00B03322"/>
    <w:rsid w:val="00B03B19"/>
    <w:rsid w:val="00B07B0A"/>
    <w:rsid w:val="00B1498B"/>
    <w:rsid w:val="00B14FFE"/>
    <w:rsid w:val="00B155E1"/>
    <w:rsid w:val="00B23C42"/>
    <w:rsid w:val="00B24F4C"/>
    <w:rsid w:val="00B256BC"/>
    <w:rsid w:val="00B320CD"/>
    <w:rsid w:val="00B36254"/>
    <w:rsid w:val="00B41248"/>
    <w:rsid w:val="00B43882"/>
    <w:rsid w:val="00B470FD"/>
    <w:rsid w:val="00B51873"/>
    <w:rsid w:val="00B548D1"/>
    <w:rsid w:val="00B55B20"/>
    <w:rsid w:val="00B6001F"/>
    <w:rsid w:val="00B629C7"/>
    <w:rsid w:val="00B64B54"/>
    <w:rsid w:val="00B666E1"/>
    <w:rsid w:val="00B67304"/>
    <w:rsid w:val="00B67F0C"/>
    <w:rsid w:val="00B776BE"/>
    <w:rsid w:val="00B814B3"/>
    <w:rsid w:val="00B82E48"/>
    <w:rsid w:val="00B82FEE"/>
    <w:rsid w:val="00B867C8"/>
    <w:rsid w:val="00B9263D"/>
    <w:rsid w:val="00B92D13"/>
    <w:rsid w:val="00B94C81"/>
    <w:rsid w:val="00B977B5"/>
    <w:rsid w:val="00BA2255"/>
    <w:rsid w:val="00BA2793"/>
    <w:rsid w:val="00BB06B9"/>
    <w:rsid w:val="00BB38EB"/>
    <w:rsid w:val="00BB3F58"/>
    <w:rsid w:val="00BC024E"/>
    <w:rsid w:val="00BD29E2"/>
    <w:rsid w:val="00BD35ED"/>
    <w:rsid w:val="00BD469D"/>
    <w:rsid w:val="00BD5751"/>
    <w:rsid w:val="00BD6C36"/>
    <w:rsid w:val="00BE29E8"/>
    <w:rsid w:val="00BE3E94"/>
    <w:rsid w:val="00BE4343"/>
    <w:rsid w:val="00BE7773"/>
    <w:rsid w:val="00BF4E5A"/>
    <w:rsid w:val="00C012A2"/>
    <w:rsid w:val="00C03B95"/>
    <w:rsid w:val="00C06098"/>
    <w:rsid w:val="00C06DEF"/>
    <w:rsid w:val="00C0711C"/>
    <w:rsid w:val="00C11CDA"/>
    <w:rsid w:val="00C13A4A"/>
    <w:rsid w:val="00C14EC9"/>
    <w:rsid w:val="00C208CE"/>
    <w:rsid w:val="00C21D57"/>
    <w:rsid w:val="00C22824"/>
    <w:rsid w:val="00C25E27"/>
    <w:rsid w:val="00C3030E"/>
    <w:rsid w:val="00C31078"/>
    <w:rsid w:val="00C44FC9"/>
    <w:rsid w:val="00C55048"/>
    <w:rsid w:val="00C553A0"/>
    <w:rsid w:val="00C57D18"/>
    <w:rsid w:val="00C602C6"/>
    <w:rsid w:val="00C64613"/>
    <w:rsid w:val="00C66AB5"/>
    <w:rsid w:val="00C72DC1"/>
    <w:rsid w:val="00C73A58"/>
    <w:rsid w:val="00C74DAB"/>
    <w:rsid w:val="00C76A36"/>
    <w:rsid w:val="00CA0D95"/>
    <w:rsid w:val="00CB13AE"/>
    <w:rsid w:val="00CB3194"/>
    <w:rsid w:val="00CB37C6"/>
    <w:rsid w:val="00CC1BBD"/>
    <w:rsid w:val="00CC2B20"/>
    <w:rsid w:val="00CC6A68"/>
    <w:rsid w:val="00CC7770"/>
    <w:rsid w:val="00CD086A"/>
    <w:rsid w:val="00CD1A84"/>
    <w:rsid w:val="00CD2C18"/>
    <w:rsid w:val="00CE0234"/>
    <w:rsid w:val="00CE0B4F"/>
    <w:rsid w:val="00CE4E5E"/>
    <w:rsid w:val="00CE572E"/>
    <w:rsid w:val="00CE71BD"/>
    <w:rsid w:val="00CE7E78"/>
    <w:rsid w:val="00CF38ED"/>
    <w:rsid w:val="00CF5A9A"/>
    <w:rsid w:val="00CF62EB"/>
    <w:rsid w:val="00D02B53"/>
    <w:rsid w:val="00D03547"/>
    <w:rsid w:val="00D052CD"/>
    <w:rsid w:val="00D12678"/>
    <w:rsid w:val="00D14022"/>
    <w:rsid w:val="00D15DD1"/>
    <w:rsid w:val="00D1614F"/>
    <w:rsid w:val="00D20841"/>
    <w:rsid w:val="00D20C1C"/>
    <w:rsid w:val="00D2538C"/>
    <w:rsid w:val="00D315A5"/>
    <w:rsid w:val="00D32C4C"/>
    <w:rsid w:val="00D33327"/>
    <w:rsid w:val="00D33465"/>
    <w:rsid w:val="00D42BE6"/>
    <w:rsid w:val="00D479B4"/>
    <w:rsid w:val="00D50845"/>
    <w:rsid w:val="00D533D7"/>
    <w:rsid w:val="00D5390C"/>
    <w:rsid w:val="00D54E6C"/>
    <w:rsid w:val="00D553DC"/>
    <w:rsid w:val="00D62111"/>
    <w:rsid w:val="00D64FB8"/>
    <w:rsid w:val="00D6532E"/>
    <w:rsid w:val="00D6664F"/>
    <w:rsid w:val="00D674BE"/>
    <w:rsid w:val="00D808CC"/>
    <w:rsid w:val="00D84A63"/>
    <w:rsid w:val="00D85D76"/>
    <w:rsid w:val="00D86FBD"/>
    <w:rsid w:val="00D9511A"/>
    <w:rsid w:val="00D95C18"/>
    <w:rsid w:val="00D95CCF"/>
    <w:rsid w:val="00DA2572"/>
    <w:rsid w:val="00DA2807"/>
    <w:rsid w:val="00DA3CCD"/>
    <w:rsid w:val="00DA40A6"/>
    <w:rsid w:val="00DA502D"/>
    <w:rsid w:val="00DB364B"/>
    <w:rsid w:val="00DB56DF"/>
    <w:rsid w:val="00DB66E1"/>
    <w:rsid w:val="00DC0959"/>
    <w:rsid w:val="00DC1C2C"/>
    <w:rsid w:val="00DC4A9A"/>
    <w:rsid w:val="00DC6DD0"/>
    <w:rsid w:val="00DD2C4C"/>
    <w:rsid w:val="00DD599B"/>
    <w:rsid w:val="00DD5C07"/>
    <w:rsid w:val="00DE3DCC"/>
    <w:rsid w:val="00DE5872"/>
    <w:rsid w:val="00DE634B"/>
    <w:rsid w:val="00DF4543"/>
    <w:rsid w:val="00DF5315"/>
    <w:rsid w:val="00E009E0"/>
    <w:rsid w:val="00E07CCC"/>
    <w:rsid w:val="00E10983"/>
    <w:rsid w:val="00E11A78"/>
    <w:rsid w:val="00E124E8"/>
    <w:rsid w:val="00E1373A"/>
    <w:rsid w:val="00E1712C"/>
    <w:rsid w:val="00E1766F"/>
    <w:rsid w:val="00E3035C"/>
    <w:rsid w:val="00E30D03"/>
    <w:rsid w:val="00E321CF"/>
    <w:rsid w:val="00E42A3B"/>
    <w:rsid w:val="00E47C01"/>
    <w:rsid w:val="00E50A2E"/>
    <w:rsid w:val="00E5412E"/>
    <w:rsid w:val="00E56423"/>
    <w:rsid w:val="00E61B56"/>
    <w:rsid w:val="00E61FFE"/>
    <w:rsid w:val="00E676B0"/>
    <w:rsid w:val="00E73D0A"/>
    <w:rsid w:val="00E75077"/>
    <w:rsid w:val="00E75E83"/>
    <w:rsid w:val="00E75F35"/>
    <w:rsid w:val="00E82B15"/>
    <w:rsid w:val="00E83D68"/>
    <w:rsid w:val="00E845BD"/>
    <w:rsid w:val="00E85118"/>
    <w:rsid w:val="00E9123E"/>
    <w:rsid w:val="00E9295E"/>
    <w:rsid w:val="00E9689D"/>
    <w:rsid w:val="00EA2FBD"/>
    <w:rsid w:val="00EB18D8"/>
    <w:rsid w:val="00EB3CA8"/>
    <w:rsid w:val="00EB46F5"/>
    <w:rsid w:val="00EB6608"/>
    <w:rsid w:val="00EB7920"/>
    <w:rsid w:val="00EC159D"/>
    <w:rsid w:val="00EC1FC2"/>
    <w:rsid w:val="00EC5939"/>
    <w:rsid w:val="00ED01FE"/>
    <w:rsid w:val="00ED32CC"/>
    <w:rsid w:val="00ED56EE"/>
    <w:rsid w:val="00EE0593"/>
    <w:rsid w:val="00EE06D0"/>
    <w:rsid w:val="00EE0F06"/>
    <w:rsid w:val="00EE101D"/>
    <w:rsid w:val="00EE7795"/>
    <w:rsid w:val="00EF05A6"/>
    <w:rsid w:val="00EF2192"/>
    <w:rsid w:val="00EF43A0"/>
    <w:rsid w:val="00EF6DDC"/>
    <w:rsid w:val="00F00DE3"/>
    <w:rsid w:val="00F02501"/>
    <w:rsid w:val="00F027BB"/>
    <w:rsid w:val="00F063FE"/>
    <w:rsid w:val="00F06539"/>
    <w:rsid w:val="00F06F56"/>
    <w:rsid w:val="00F106AE"/>
    <w:rsid w:val="00F132C2"/>
    <w:rsid w:val="00F16110"/>
    <w:rsid w:val="00F2263E"/>
    <w:rsid w:val="00F2556D"/>
    <w:rsid w:val="00F263EA"/>
    <w:rsid w:val="00F26BC6"/>
    <w:rsid w:val="00F26D90"/>
    <w:rsid w:val="00F316C1"/>
    <w:rsid w:val="00F32B25"/>
    <w:rsid w:val="00F36AFF"/>
    <w:rsid w:val="00F37A5D"/>
    <w:rsid w:val="00F37CBA"/>
    <w:rsid w:val="00F40A99"/>
    <w:rsid w:val="00F476E4"/>
    <w:rsid w:val="00F50238"/>
    <w:rsid w:val="00F528B3"/>
    <w:rsid w:val="00F5338A"/>
    <w:rsid w:val="00F54418"/>
    <w:rsid w:val="00F56061"/>
    <w:rsid w:val="00F63F00"/>
    <w:rsid w:val="00F677B9"/>
    <w:rsid w:val="00F7005A"/>
    <w:rsid w:val="00F77542"/>
    <w:rsid w:val="00F80B76"/>
    <w:rsid w:val="00F81EE6"/>
    <w:rsid w:val="00F85799"/>
    <w:rsid w:val="00F86515"/>
    <w:rsid w:val="00F86BDF"/>
    <w:rsid w:val="00F90198"/>
    <w:rsid w:val="00F90FA2"/>
    <w:rsid w:val="00F91A67"/>
    <w:rsid w:val="00F94DD3"/>
    <w:rsid w:val="00F971AB"/>
    <w:rsid w:val="00F97F80"/>
    <w:rsid w:val="00FA0D27"/>
    <w:rsid w:val="00FA142D"/>
    <w:rsid w:val="00FA1515"/>
    <w:rsid w:val="00FA48B8"/>
    <w:rsid w:val="00FA4DA4"/>
    <w:rsid w:val="00FA5601"/>
    <w:rsid w:val="00FA73D6"/>
    <w:rsid w:val="00FA7A03"/>
    <w:rsid w:val="00FA7E03"/>
    <w:rsid w:val="00FB2C6C"/>
    <w:rsid w:val="00FB5CE5"/>
    <w:rsid w:val="00FC7DFB"/>
    <w:rsid w:val="00FD00C9"/>
    <w:rsid w:val="00FD10DD"/>
    <w:rsid w:val="00FD4E27"/>
    <w:rsid w:val="00FD51F4"/>
    <w:rsid w:val="00FD5A5D"/>
    <w:rsid w:val="00FD6040"/>
    <w:rsid w:val="00FD60E2"/>
    <w:rsid w:val="00FE7667"/>
    <w:rsid w:val="00FF1F04"/>
    <w:rsid w:val="00FF2617"/>
    <w:rsid w:val="00FF2801"/>
    <w:rsid w:val="00FF35AE"/>
    <w:rsid w:val="00FF39AD"/>
    <w:rsid w:val="00FF5920"/>
    <w:rsid w:val="00FF66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2041A9FC"/>
  <w15:docId w15:val="{A0625247-ABB0-4DBF-8463-5B950847D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3EAF"/>
    <w:pPr>
      <w:jc w:val="both"/>
    </w:pPr>
    <w:rPr>
      <w:sz w:val="24"/>
      <w:szCs w:val="24"/>
      <w:lang w:eastAsia="ru-RU"/>
    </w:rPr>
  </w:style>
  <w:style w:type="paragraph" w:styleId="1">
    <w:name w:val="heading 1"/>
    <w:basedOn w:val="a"/>
    <w:next w:val="a"/>
    <w:link w:val="10"/>
    <w:qFormat/>
    <w:rsid w:val="004B3EAF"/>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4B3EAF"/>
    <w:pPr>
      <w:keepNext/>
      <w:jc w:val="center"/>
      <w:outlineLvl w:val="1"/>
    </w:pPr>
    <w:rPr>
      <w:sz w:val="28"/>
      <w:szCs w:val="20"/>
    </w:rPr>
  </w:style>
  <w:style w:type="paragraph" w:styleId="3">
    <w:name w:val="heading 3"/>
    <w:basedOn w:val="a"/>
    <w:next w:val="a"/>
    <w:link w:val="30"/>
    <w:qFormat/>
    <w:rsid w:val="004B3EAF"/>
    <w:pPr>
      <w:keepNext/>
      <w:suppressAutoHyphens/>
      <w:autoSpaceDE w:val="0"/>
      <w:jc w:val="center"/>
      <w:outlineLvl w:val="2"/>
    </w:pPr>
    <w:rPr>
      <w:b/>
      <w:bCs/>
      <w:lang w:eastAsia="ar-SA"/>
    </w:rPr>
  </w:style>
  <w:style w:type="paragraph" w:styleId="4">
    <w:name w:val="heading 4"/>
    <w:basedOn w:val="a"/>
    <w:next w:val="a"/>
    <w:link w:val="40"/>
    <w:qFormat/>
    <w:rsid w:val="004B3EAF"/>
    <w:pPr>
      <w:keepNext/>
      <w:spacing w:before="240" w:after="60"/>
      <w:outlineLvl w:val="3"/>
    </w:pPr>
    <w:rPr>
      <w:b/>
      <w:bCs/>
      <w:sz w:val="28"/>
      <w:szCs w:val="28"/>
    </w:rPr>
  </w:style>
  <w:style w:type="paragraph" w:styleId="5">
    <w:name w:val="heading 5"/>
    <w:basedOn w:val="a"/>
    <w:next w:val="a"/>
    <w:link w:val="50"/>
    <w:qFormat/>
    <w:rsid w:val="004B3EAF"/>
    <w:pPr>
      <w:keepNext/>
      <w:jc w:val="left"/>
      <w:outlineLvl w:val="4"/>
    </w:pPr>
    <w:rPr>
      <w:sz w:val="28"/>
    </w:rPr>
  </w:style>
  <w:style w:type="paragraph" w:styleId="6">
    <w:name w:val="heading 6"/>
    <w:basedOn w:val="a"/>
    <w:next w:val="a"/>
    <w:link w:val="60"/>
    <w:qFormat/>
    <w:rsid w:val="004B3EAF"/>
    <w:pPr>
      <w:spacing w:before="240" w:after="60" w:line="360" w:lineRule="auto"/>
      <w:ind w:firstLine="709"/>
      <w:outlineLvl w:val="5"/>
    </w:pPr>
    <w:rPr>
      <w:b/>
      <w:bCs/>
      <w:sz w:val="22"/>
      <w:szCs w:val="22"/>
    </w:rPr>
  </w:style>
  <w:style w:type="paragraph" w:styleId="7">
    <w:name w:val="heading 7"/>
    <w:basedOn w:val="a"/>
    <w:next w:val="a"/>
    <w:link w:val="70"/>
    <w:qFormat/>
    <w:rsid w:val="004B3EAF"/>
    <w:pPr>
      <w:keepNext/>
      <w:jc w:val="left"/>
      <w:outlineLvl w:val="6"/>
    </w:pPr>
    <w:rPr>
      <w:b/>
      <w:bCs/>
    </w:rPr>
  </w:style>
  <w:style w:type="paragraph" w:styleId="8">
    <w:name w:val="heading 8"/>
    <w:basedOn w:val="a"/>
    <w:next w:val="a"/>
    <w:link w:val="80"/>
    <w:qFormat/>
    <w:rsid w:val="004B3EAF"/>
    <w:pPr>
      <w:keepNext/>
      <w:ind w:firstLine="709"/>
      <w:jc w:val="center"/>
      <w:outlineLvl w:val="7"/>
    </w:pPr>
    <w:rPr>
      <w:b/>
      <w:sz w:val="28"/>
    </w:rPr>
  </w:style>
  <w:style w:type="paragraph" w:styleId="9">
    <w:name w:val="heading 9"/>
    <w:basedOn w:val="a"/>
    <w:next w:val="a"/>
    <w:link w:val="90"/>
    <w:qFormat/>
    <w:rsid w:val="004B3EAF"/>
    <w:pPr>
      <w:keepNext/>
      <w:jc w:val="center"/>
      <w:outlineLvl w:val="8"/>
    </w:pPr>
    <w:rPr>
      <w:b/>
      <w:bCs/>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3EAF"/>
    <w:rPr>
      <w:rFonts w:ascii="Arial" w:hAnsi="Arial" w:cs="Arial"/>
      <w:b/>
      <w:bCs/>
      <w:kern w:val="32"/>
      <w:sz w:val="32"/>
      <w:szCs w:val="32"/>
      <w:lang w:eastAsia="ru-RU"/>
    </w:rPr>
  </w:style>
  <w:style w:type="character" w:customStyle="1" w:styleId="20">
    <w:name w:val="Заголовок 2 Знак"/>
    <w:basedOn w:val="a0"/>
    <w:link w:val="2"/>
    <w:rsid w:val="004B3EAF"/>
    <w:rPr>
      <w:sz w:val="28"/>
      <w:lang w:eastAsia="ru-RU"/>
    </w:rPr>
  </w:style>
  <w:style w:type="character" w:customStyle="1" w:styleId="30">
    <w:name w:val="Заголовок 3 Знак"/>
    <w:basedOn w:val="a0"/>
    <w:link w:val="3"/>
    <w:rsid w:val="004B3EAF"/>
    <w:rPr>
      <w:b/>
      <w:bCs/>
      <w:sz w:val="24"/>
      <w:szCs w:val="24"/>
      <w:lang w:eastAsia="ar-SA"/>
    </w:rPr>
  </w:style>
  <w:style w:type="character" w:customStyle="1" w:styleId="40">
    <w:name w:val="Заголовок 4 Знак"/>
    <w:link w:val="4"/>
    <w:rsid w:val="004B3EAF"/>
    <w:rPr>
      <w:b/>
      <w:bCs/>
      <w:sz w:val="28"/>
      <w:szCs w:val="28"/>
      <w:lang w:eastAsia="ru-RU"/>
    </w:rPr>
  </w:style>
  <w:style w:type="character" w:customStyle="1" w:styleId="50">
    <w:name w:val="Заголовок 5 Знак"/>
    <w:basedOn w:val="a0"/>
    <w:link w:val="5"/>
    <w:rsid w:val="004B3EAF"/>
    <w:rPr>
      <w:sz w:val="28"/>
      <w:szCs w:val="24"/>
      <w:lang w:eastAsia="ru-RU"/>
    </w:rPr>
  </w:style>
  <w:style w:type="character" w:customStyle="1" w:styleId="60">
    <w:name w:val="Заголовок 6 Знак"/>
    <w:basedOn w:val="a0"/>
    <w:link w:val="6"/>
    <w:rsid w:val="004B3EAF"/>
    <w:rPr>
      <w:b/>
      <w:bCs/>
      <w:sz w:val="22"/>
      <w:szCs w:val="22"/>
      <w:lang w:eastAsia="ru-RU"/>
    </w:rPr>
  </w:style>
  <w:style w:type="character" w:customStyle="1" w:styleId="70">
    <w:name w:val="Заголовок 7 Знак"/>
    <w:basedOn w:val="a0"/>
    <w:link w:val="7"/>
    <w:rsid w:val="004B3EAF"/>
    <w:rPr>
      <w:b/>
      <w:bCs/>
      <w:sz w:val="24"/>
      <w:szCs w:val="24"/>
      <w:lang w:eastAsia="ru-RU"/>
    </w:rPr>
  </w:style>
  <w:style w:type="character" w:customStyle="1" w:styleId="80">
    <w:name w:val="Заголовок 8 Знак"/>
    <w:basedOn w:val="a0"/>
    <w:link w:val="8"/>
    <w:rsid w:val="004B3EAF"/>
    <w:rPr>
      <w:b/>
      <w:sz w:val="28"/>
      <w:szCs w:val="24"/>
      <w:lang w:eastAsia="ru-RU"/>
    </w:rPr>
  </w:style>
  <w:style w:type="character" w:customStyle="1" w:styleId="90">
    <w:name w:val="Заголовок 9 Знак"/>
    <w:basedOn w:val="a0"/>
    <w:link w:val="9"/>
    <w:rsid w:val="004B3EAF"/>
    <w:rPr>
      <w:b/>
      <w:bCs/>
      <w:sz w:val="44"/>
      <w:szCs w:val="24"/>
      <w:lang w:eastAsia="ru-RU"/>
    </w:rPr>
  </w:style>
  <w:style w:type="paragraph" w:styleId="a3">
    <w:name w:val="caption"/>
    <w:basedOn w:val="a"/>
    <w:next w:val="a"/>
    <w:qFormat/>
    <w:rsid w:val="004B3EAF"/>
    <w:pPr>
      <w:jc w:val="left"/>
    </w:pPr>
    <w:rPr>
      <w:b/>
      <w:bCs/>
      <w:sz w:val="20"/>
      <w:szCs w:val="20"/>
    </w:rPr>
  </w:style>
  <w:style w:type="paragraph" w:styleId="a4">
    <w:name w:val="Title"/>
    <w:basedOn w:val="a"/>
    <w:link w:val="a5"/>
    <w:qFormat/>
    <w:rsid w:val="004B3EAF"/>
    <w:pPr>
      <w:jc w:val="center"/>
    </w:pPr>
    <w:rPr>
      <w:szCs w:val="20"/>
      <w:lang w:eastAsia="en-US"/>
    </w:rPr>
  </w:style>
  <w:style w:type="character" w:customStyle="1" w:styleId="a5">
    <w:name w:val="Заголовок Знак"/>
    <w:link w:val="a4"/>
    <w:rsid w:val="004B3EAF"/>
    <w:rPr>
      <w:sz w:val="24"/>
    </w:rPr>
  </w:style>
  <w:style w:type="paragraph" w:styleId="a6">
    <w:name w:val="Subtitle"/>
    <w:basedOn w:val="a"/>
    <w:link w:val="a7"/>
    <w:qFormat/>
    <w:rsid w:val="004B3EAF"/>
    <w:pPr>
      <w:jc w:val="left"/>
    </w:pPr>
    <w:rPr>
      <w:b/>
      <w:sz w:val="28"/>
    </w:rPr>
  </w:style>
  <w:style w:type="character" w:customStyle="1" w:styleId="a7">
    <w:name w:val="Подзаголовок Знак"/>
    <w:basedOn w:val="a0"/>
    <w:link w:val="a6"/>
    <w:rsid w:val="004B3EAF"/>
    <w:rPr>
      <w:b/>
      <w:sz w:val="28"/>
      <w:szCs w:val="24"/>
      <w:lang w:eastAsia="ru-RU"/>
    </w:rPr>
  </w:style>
  <w:style w:type="character" w:styleId="a8">
    <w:name w:val="Strong"/>
    <w:qFormat/>
    <w:rsid w:val="004B3EAF"/>
    <w:rPr>
      <w:b/>
      <w:bCs/>
    </w:rPr>
  </w:style>
  <w:style w:type="character" w:styleId="a9">
    <w:name w:val="Emphasis"/>
    <w:uiPriority w:val="20"/>
    <w:qFormat/>
    <w:rsid w:val="004B3EAF"/>
    <w:rPr>
      <w:i/>
      <w:iCs/>
    </w:rPr>
  </w:style>
  <w:style w:type="paragraph" w:styleId="aa">
    <w:name w:val="No Spacing"/>
    <w:link w:val="ab"/>
    <w:uiPriority w:val="1"/>
    <w:qFormat/>
    <w:rsid w:val="004B3EAF"/>
    <w:rPr>
      <w:rFonts w:ascii="Calibri" w:eastAsia="Calibri" w:hAnsi="Calibri"/>
      <w:sz w:val="22"/>
      <w:szCs w:val="22"/>
    </w:rPr>
  </w:style>
  <w:style w:type="paragraph" w:styleId="ac">
    <w:name w:val="List Paragraph"/>
    <w:basedOn w:val="a"/>
    <w:link w:val="ad"/>
    <w:uiPriority w:val="34"/>
    <w:qFormat/>
    <w:rsid w:val="004B3EAF"/>
    <w:pPr>
      <w:keepNext/>
      <w:widowControl w:val="0"/>
      <w:suppressAutoHyphens/>
      <w:spacing w:before="100" w:after="100"/>
    </w:pPr>
    <w:rPr>
      <w:rFonts w:eastAsia="Calibri"/>
      <w:kern w:val="1"/>
    </w:rPr>
  </w:style>
  <w:style w:type="table" w:styleId="ae">
    <w:name w:val="Table Grid"/>
    <w:basedOn w:val="a1"/>
    <w:uiPriority w:val="59"/>
    <w:rsid w:val="000D7F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Содержимое таблицы"/>
    <w:basedOn w:val="a"/>
    <w:rsid w:val="006C6F66"/>
    <w:pPr>
      <w:widowControl w:val="0"/>
      <w:suppressLineNumbers/>
      <w:suppressAutoHyphens/>
    </w:pPr>
    <w:rPr>
      <w:rFonts w:eastAsia="Arial Unicode MS" w:cs="Tahoma"/>
      <w:color w:val="000000"/>
      <w:lang w:val="en-US" w:eastAsia="en-US" w:bidi="en-US"/>
    </w:rPr>
  </w:style>
  <w:style w:type="paragraph" w:styleId="af0">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qFormat/>
    <w:rsid w:val="006C6F66"/>
    <w:pPr>
      <w:spacing w:before="100" w:beforeAutospacing="1" w:after="100" w:afterAutospacing="1"/>
    </w:pPr>
  </w:style>
  <w:style w:type="character" w:customStyle="1" w:styleId="ad">
    <w:name w:val="Абзац списка Знак"/>
    <w:link w:val="ac"/>
    <w:uiPriority w:val="34"/>
    <w:locked/>
    <w:rsid w:val="006C6F66"/>
    <w:rPr>
      <w:rFonts w:eastAsia="Calibri"/>
      <w:kern w:val="1"/>
      <w:sz w:val="24"/>
      <w:szCs w:val="24"/>
      <w:lang w:eastAsia="ru-RU"/>
    </w:rPr>
  </w:style>
  <w:style w:type="paragraph" w:styleId="af1">
    <w:name w:val="Body Text"/>
    <w:aliases w:val="Основной тек"/>
    <w:basedOn w:val="a"/>
    <w:link w:val="af2"/>
    <w:uiPriority w:val="99"/>
    <w:rsid w:val="00A13426"/>
    <w:pPr>
      <w:suppressAutoHyphens/>
      <w:spacing w:after="120"/>
    </w:pPr>
    <w:rPr>
      <w:lang w:eastAsia="ar-SA"/>
    </w:rPr>
  </w:style>
  <w:style w:type="character" w:customStyle="1" w:styleId="af2">
    <w:name w:val="Основной текст Знак"/>
    <w:aliases w:val="Основной тек Знак"/>
    <w:basedOn w:val="a0"/>
    <w:link w:val="af1"/>
    <w:uiPriority w:val="99"/>
    <w:rsid w:val="00A13426"/>
    <w:rPr>
      <w:sz w:val="24"/>
      <w:szCs w:val="24"/>
      <w:lang w:eastAsia="ar-SA"/>
    </w:rPr>
  </w:style>
  <w:style w:type="paragraph" w:customStyle="1" w:styleId="11">
    <w:name w:val="Обычный1"/>
    <w:uiPriority w:val="99"/>
    <w:rsid w:val="00665BC3"/>
    <w:pPr>
      <w:suppressAutoHyphens/>
      <w:spacing w:before="100" w:after="100"/>
      <w:jc w:val="both"/>
    </w:pPr>
    <w:rPr>
      <w:sz w:val="24"/>
      <w:lang w:eastAsia="ar-SA"/>
    </w:rPr>
  </w:style>
  <w:style w:type="character" w:customStyle="1" w:styleId="12">
    <w:name w:val="Основной шрифт абзаца1"/>
    <w:rsid w:val="00665BC3"/>
  </w:style>
  <w:style w:type="paragraph" w:customStyle="1" w:styleId="af3">
    <w:name w:val="Базовый"/>
    <w:rsid w:val="00665BC3"/>
    <w:pPr>
      <w:widowControl w:val="0"/>
      <w:tabs>
        <w:tab w:val="left" w:pos="706"/>
      </w:tabs>
      <w:suppressAutoHyphens/>
      <w:spacing w:line="200" w:lineRule="atLeast"/>
    </w:pPr>
    <w:rPr>
      <w:rFonts w:eastAsia="Andale Sans UI" w:cs="Tahoma"/>
      <w:sz w:val="24"/>
      <w:szCs w:val="24"/>
      <w:lang w:eastAsia="ru-RU" w:bidi="ru-RU"/>
    </w:rPr>
  </w:style>
  <w:style w:type="character" w:customStyle="1" w:styleId="21">
    <w:name w:val="Обычный2"/>
    <w:rsid w:val="00665BC3"/>
    <w:rPr>
      <w:rFonts w:ascii="Times New Roman" w:eastAsia="Times New Roman" w:hAnsi="Times New Roman" w:cs="Times New Roman"/>
      <w:sz w:val="24"/>
      <w:szCs w:val="24"/>
      <w:lang w:val="ru-RU"/>
    </w:rPr>
  </w:style>
  <w:style w:type="character" w:styleId="af4">
    <w:name w:val="Hyperlink"/>
    <w:rsid w:val="00980041"/>
    <w:rPr>
      <w:color w:val="0000FF"/>
      <w:u w:val="single"/>
    </w:rPr>
  </w:style>
  <w:style w:type="paragraph" w:customStyle="1" w:styleId="ConsPlusNonformat">
    <w:name w:val="ConsPlusNonformat"/>
    <w:uiPriority w:val="99"/>
    <w:rsid w:val="00980041"/>
    <w:pPr>
      <w:widowControl w:val="0"/>
      <w:autoSpaceDE w:val="0"/>
      <w:autoSpaceDN w:val="0"/>
      <w:adjustRightInd w:val="0"/>
    </w:pPr>
    <w:rPr>
      <w:rFonts w:ascii="Courier New" w:hAnsi="Courier New" w:cs="Courier New"/>
      <w:lang w:eastAsia="ru-RU"/>
    </w:rPr>
  </w:style>
  <w:style w:type="character" w:customStyle="1" w:styleId="apple-converted-space">
    <w:name w:val="apple-converted-space"/>
    <w:uiPriority w:val="99"/>
    <w:rsid w:val="00980041"/>
  </w:style>
  <w:style w:type="character" w:customStyle="1" w:styleId="ab">
    <w:name w:val="Без интервала Знак"/>
    <w:link w:val="aa"/>
    <w:uiPriority w:val="1"/>
    <w:locked/>
    <w:rsid w:val="00980041"/>
    <w:rPr>
      <w:rFonts w:ascii="Calibri" w:eastAsia="Calibri" w:hAnsi="Calibri"/>
      <w:sz w:val="22"/>
      <w:szCs w:val="22"/>
    </w:rPr>
  </w:style>
  <w:style w:type="paragraph" w:styleId="af5">
    <w:name w:val="Body Text Indent"/>
    <w:basedOn w:val="a"/>
    <w:link w:val="af6"/>
    <w:uiPriority w:val="99"/>
    <w:unhideWhenUsed/>
    <w:rsid w:val="0069054D"/>
    <w:pPr>
      <w:spacing w:after="120"/>
      <w:ind w:left="283"/>
    </w:pPr>
  </w:style>
  <w:style w:type="character" w:customStyle="1" w:styleId="af6">
    <w:name w:val="Основной текст с отступом Знак"/>
    <w:basedOn w:val="a0"/>
    <w:link w:val="af5"/>
    <w:uiPriority w:val="99"/>
    <w:rsid w:val="0069054D"/>
    <w:rPr>
      <w:sz w:val="24"/>
      <w:szCs w:val="24"/>
      <w:lang w:eastAsia="ru-RU"/>
    </w:rPr>
  </w:style>
  <w:style w:type="paragraph" w:customStyle="1" w:styleId="ConsNormal">
    <w:name w:val="ConsNormal"/>
    <w:uiPriority w:val="99"/>
    <w:rsid w:val="0069054D"/>
    <w:pPr>
      <w:widowControl w:val="0"/>
      <w:suppressAutoHyphens/>
      <w:autoSpaceDE w:val="0"/>
      <w:ind w:right="19772" w:firstLine="720"/>
      <w:jc w:val="both"/>
    </w:pPr>
    <w:rPr>
      <w:rFonts w:ascii="Arial" w:hAnsi="Arial" w:cs="Arial"/>
      <w:lang w:eastAsia="ar-SA"/>
    </w:rPr>
  </w:style>
  <w:style w:type="paragraph" w:customStyle="1" w:styleId="Web">
    <w:name w:val="Обычный (Web)"/>
    <w:basedOn w:val="a"/>
    <w:uiPriority w:val="99"/>
    <w:rsid w:val="0069054D"/>
    <w:pPr>
      <w:spacing w:before="100" w:after="100"/>
      <w:jc w:val="left"/>
    </w:pPr>
    <w:rPr>
      <w:szCs w:val="20"/>
    </w:rPr>
  </w:style>
  <w:style w:type="paragraph" w:styleId="af7">
    <w:name w:val="Balloon Text"/>
    <w:basedOn w:val="a"/>
    <w:link w:val="af8"/>
    <w:uiPriority w:val="99"/>
    <w:semiHidden/>
    <w:unhideWhenUsed/>
    <w:rsid w:val="00070B51"/>
    <w:rPr>
      <w:rFonts w:ascii="Tahoma" w:hAnsi="Tahoma" w:cs="Tahoma"/>
      <w:sz w:val="16"/>
      <w:szCs w:val="16"/>
    </w:rPr>
  </w:style>
  <w:style w:type="character" w:customStyle="1" w:styleId="af8">
    <w:name w:val="Текст выноски Знак"/>
    <w:basedOn w:val="a0"/>
    <w:link w:val="af7"/>
    <w:uiPriority w:val="99"/>
    <w:semiHidden/>
    <w:rsid w:val="00070B51"/>
    <w:rPr>
      <w:rFonts w:ascii="Tahoma" w:hAnsi="Tahoma" w:cs="Tahoma"/>
      <w:sz w:val="16"/>
      <w:szCs w:val="16"/>
      <w:lang w:eastAsia="ru-RU"/>
    </w:rPr>
  </w:style>
  <w:style w:type="paragraph" w:customStyle="1" w:styleId="ConsTitle">
    <w:name w:val="ConsTitle"/>
    <w:rsid w:val="00907CEB"/>
    <w:pPr>
      <w:widowControl w:val="0"/>
      <w:suppressAutoHyphens/>
      <w:autoSpaceDE w:val="0"/>
      <w:ind w:right="19772"/>
      <w:jc w:val="both"/>
    </w:pPr>
    <w:rPr>
      <w:rFonts w:ascii="Arial" w:hAnsi="Arial" w:cs="Arial"/>
      <w:b/>
      <w:bCs/>
      <w:sz w:val="14"/>
      <w:szCs w:val="14"/>
      <w:lang w:eastAsia="ar-SA"/>
    </w:rPr>
  </w:style>
  <w:style w:type="paragraph" w:styleId="13">
    <w:name w:val="toc 1"/>
    <w:basedOn w:val="a"/>
    <w:next w:val="a"/>
    <w:autoRedefine/>
    <w:uiPriority w:val="39"/>
    <w:rsid w:val="00601ADB"/>
    <w:pPr>
      <w:tabs>
        <w:tab w:val="right" w:leader="dot" w:pos="9629"/>
      </w:tabs>
      <w:ind w:left="120"/>
      <w:jc w:val="center"/>
    </w:pPr>
    <w:rPr>
      <w:sz w:val="28"/>
      <w:szCs w:val="28"/>
    </w:rPr>
  </w:style>
  <w:style w:type="character" w:customStyle="1" w:styleId="31">
    <w:name w:val="Основной текст (3)_"/>
    <w:basedOn w:val="a0"/>
    <w:link w:val="32"/>
    <w:rsid w:val="002C5EF9"/>
    <w:rPr>
      <w:b/>
      <w:bCs/>
      <w:sz w:val="26"/>
      <w:szCs w:val="26"/>
      <w:shd w:val="clear" w:color="auto" w:fill="FFFFFF"/>
    </w:rPr>
  </w:style>
  <w:style w:type="paragraph" w:customStyle="1" w:styleId="32">
    <w:name w:val="Основной текст (3)"/>
    <w:basedOn w:val="a"/>
    <w:link w:val="31"/>
    <w:rsid w:val="002C5EF9"/>
    <w:pPr>
      <w:widowControl w:val="0"/>
      <w:shd w:val="clear" w:color="auto" w:fill="FFFFFF"/>
      <w:spacing w:line="312" w:lineRule="exact"/>
      <w:jc w:val="center"/>
    </w:pPr>
    <w:rPr>
      <w:b/>
      <w:bCs/>
      <w:sz w:val="26"/>
      <w:szCs w:val="26"/>
      <w:lang w:eastAsia="en-US"/>
    </w:rPr>
  </w:style>
  <w:style w:type="paragraph" w:customStyle="1" w:styleId="ConsPlusTitle">
    <w:name w:val="ConsPlusTitle"/>
    <w:uiPriority w:val="99"/>
    <w:semiHidden/>
    <w:rsid w:val="002C5EF9"/>
    <w:pPr>
      <w:widowControl w:val="0"/>
      <w:autoSpaceDE w:val="0"/>
      <w:autoSpaceDN w:val="0"/>
    </w:pPr>
    <w:rPr>
      <w:rFonts w:ascii="Calibri" w:hAnsi="Calibri" w:cs="Calibri"/>
      <w:b/>
      <w:sz w:val="22"/>
      <w:lang w:eastAsia="ru-RU"/>
    </w:rPr>
  </w:style>
  <w:style w:type="paragraph" w:customStyle="1" w:styleId="c2">
    <w:name w:val="c2"/>
    <w:basedOn w:val="a"/>
    <w:rsid w:val="003958AF"/>
    <w:pPr>
      <w:spacing w:before="100" w:beforeAutospacing="1" w:after="100" w:afterAutospacing="1"/>
      <w:jc w:val="left"/>
    </w:pPr>
  </w:style>
  <w:style w:type="character" w:customStyle="1" w:styleId="c3">
    <w:name w:val="c3"/>
    <w:basedOn w:val="a0"/>
    <w:rsid w:val="003958AF"/>
  </w:style>
  <w:style w:type="paragraph" w:customStyle="1" w:styleId="Standard">
    <w:name w:val="Standard"/>
    <w:rsid w:val="003958AF"/>
    <w:pPr>
      <w:widowControl w:val="0"/>
      <w:suppressAutoHyphens/>
      <w:autoSpaceDN w:val="0"/>
      <w:textAlignment w:val="baseline"/>
    </w:pPr>
    <w:rPr>
      <w:rFonts w:eastAsia="Andale Sans UI" w:cs="Tahoma"/>
      <w:kern w:val="3"/>
      <w:sz w:val="24"/>
      <w:szCs w:val="24"/>
      <w:lang w:val="de-DE" w:eastAsia="ja-JP" w:bidi="fa-IR"/>
    </w:rPr>
  </w:style>
  <w:style w:type="paragraph" w:customStyle="1" w:styleId="14">
    <w:name w:val="Без интервала1"/>
    <w:uiPriority w:val="1"/>
    <w:qFormat/>
    <w:rsid w:val="00204524"/>
    <w:rPr>
      <w:rFonts w:ascii="Calibri" w:hAnsi="Calibri"/>
      <w:sz w:val="22"/>
      <w:szCs w:val="22"/>
      <w:lang w:eastAsia="ru-RU"/>
    </w:rPr>
  </w:style>
  <w:style w:type="paragraph" w:customStyle="1" w:styleId="formattext">
    <w:name w:val="formattext"/>
    <w:basedOn w:val="a"/>
    <w:rsid w:val="00A05F70"/>
    <w:pPr>
      <w:spacing w:before="100" w:beforeAutospacing="1" w:after="100" w:afterAutospacing="1"/>
      <w:jc w:val="left"/>
    </w:pPr>
  </w:style>
  <w:style w:type="paragraph" w:customStyle="1" w:styleId="Default">
    <w:name w:val="Default"/>
    <w:rsid w:val="00666BA5"/>
    <w:pPr>
      <w:autoSpaceDE w:val="0"/>
      <w:autoSpaceDN w:val="0"/>
      <w:adjustRightInd w:val="0"/>
    </w:pPr>
    <w:rPr>
      <w:color w:val="000000"/>
      <w:sz w:val="24"/>
      <w:szCs w:val="24"/>
    </w:rPr>
  </w:style>
  <w:style w:type="paragraph" w:customStyle="1" w:styleId="15">
    <w:name w:val="Знак Знак1"/>
    <w:basedOn w:val="a"/>
    <w:rsid w:val="00833B7E"/>
    <w:pPr>
      <w:spacing w:after="160" w:line="240" w:lineRule="exact"/>
      <w:jc w:val="left"/>
    </w:pPr>
    <w:rPr>
      <w:rFonts w:ascii="Verdana" w:hAnsi="Verdana" w:cs="Verdana"/>
      <w:sz w:val="20"/>
      <w:szCs w:val="20"/>
      <w:lang w:val="en-US" w:eastAsia="en-US"/>
    </w:rPr>
  </w:style>
  <w:style w:type="paragraph" w:customStyle="1" w:styleId="ConsPlusNormal">
    <w:name w:val="ConsPlusNormal"/>
    <w:link w:val="ConsPlusNormal0"/>
    <w:rsid w:val="001E6BE3"/>
    <w:pPr>
      <w:widowControl w:val="0"/>
      <w:autoSpaceDE w:val="0"/>
      <w:autoSpaceDN w:val="0"/>
      <w:adjustRightInd w:val="0"/>
      <w:ind w:firstLine="720"/>
    </w:pPr>
    <w:rPr>
      <w:rFonts w:ascii="Arial" w:hAnsi="Arial" w:cs="Arial"/>
      <w:lang w:eastAsia="ru-RU"/>
    </w:rPr>
  </w:style>
  <w:style w:type="character" w:customStyle="1" w:styleId="ConsPlusNormal0">
    <w:name w:val="ConsPlusNormal Знак"/>
    <w:link w:val="ConsPlusNormal"/>
    <w:rsid w:val="001E6BE3"/>
    <w:rPr>
      <w:rFonts w:ascii="Arial" w:hAnsi="Arial" w:cs="Arial"/>
      <w:lang w:eastAsia="ru-RU"/>
    </w:rPr>
  </w:style>
  <w:style w:type="paragraph" w:customStyle="1" w:styleId="af9">
    <w:basedOn w:val="a"/>
    <w:next w:val="af0"/>
    <w:rsid w:val="001E6BE3"/>
    <w:pPr>
      <w:spacing w:before="100" w:after="100"/>
      <w:jc w:val="left"/>
    </w:pPr>
    <w:rPr>
      <w:szCs w:val="20"/>
    </w:rPr>
  </w:style>
  <w:style w:type="paragraph" w:customStyle="1" w:styleId="210">
    <w:name w:val="Основной текст 21"/>
    <w:basedOn w:val="a"/>
    <w:rsid w:val="001E6BE3"/>
    <w:pPr>
      <w:suppressAutoHyphens/>
    </w:pPr>
    <w:rPr>
      <w:rFonts w:ascii="Tahoma" w:hAnsi="Tahoma" w:cs="Tahoma"/>
      <w:sz w:val="26"/>
      <w:lang w:eastAsia="ar-SA"/>
    </w:rPr>
  </w:style>
  <w:style w:type="paragraph" w:customStyle="1" w:styleId="xl44">
    <w:name w:val="xl44"/>
    <w:basedOn w:val="a"/>
    <w:rsid w:val="00477C3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styleId="22">
    <w:name w:val="Body Text 2"/>
    <w:basedOn w:val="a"/>
    <w:link w:val="23"/>
    <w:rsid w:val="00D14022"/>
    <w:pPr>
      <w:spacing w:after="120" w:line="480" w:lineRule="auto"/>
      <w:jc w:val="left"/>
    </w:pPr>
  </w:style>
  <w:style w:type="character" w:customStyle="1" w:styleId="23">
    <w:name w:val="Основной текст 2 Знак"/>
    <w:basedOn w:val="a0"/>
    <w:link w:val="22"/>
    <w:rsid w:val="00D14022"/>
    <w:rPr>
      <w:sz w:val="24"/>
      <w:szCs w:val="24"/>
      <w:lang w:eastAsia="ru-RU"/>
    </w:rPr>
  </w:style>
  <w:style w:type="paragraph" w:styleId="HTML">
    <w:name w:val="HTML Preformatted"/>
    <w:basedOn w:val="a"/>
    <w:link w:val="HTML0"/>
    <w:uiPriority w:val="99"/>
    <w:unhideWhenUsed/>
    <w:rsid w:val="00D140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szCs w:val="20"/>
    </w:rPr>
  </w:style>
  <w:style w:type="character" w:customStyle="1" w:styleId="HTML0">
    <w:name w:val="Стандартный HTML Знак"/>
    <w:basedOn w:val="a0"/>
    <w:link w:val="HTML"/>
    <w:uiPriority w:val="99"/>
    <w:rsid w:val="00D14022"/>
    <w:rPr>
      <w:rFonts w:ascii="Courier New" w:hAnsi="Courier New" w:cs="Courier New"/>
      <w:lang w:eastAsia="ru-RU"/>
    </w:rPr>
  </w:style>
  <w:style w:type="character" w:customStyle="1" w:styleId="afa">
    <w:name w:val="Основной текст_"/>
    <w:basedOn w:val="a0"/>
    <w:link w:val="41"/>
    <w:rsid w:val="00632BE5"/>
    <w:rPr>
      <w:shd w:val="clear" w:color="auto" w:fill="FFFFFF"/>
    </w:rPr>
  </w:style>
  <w:style w:type="paragraph" w:customStyle="1" w:styleId="41">
    <w:name w:val="Основной текст4"/>
    <w:basedOn w:val="a"/>
    <w:link w:val="afa"/>
    <w:rsid w:val="00632BE5"/>
    <w:pPr>
      <w:widowControl w:val="0"/>
      <w:shd w:val="clear" w:color="auto" w:fill="FFFFFF"/>
      <w:spacing w:before="240" w:after="360" w:line="0" w:lineRule="atLeast"/>
    </w:pPr>
    <w:rPr>
      <w:sz w:val="20"/>
      <w:szCs w:val="20"/>
      <w:lang w:eastAsia="en-US"/>
    </w:rPr>
  </w:style>
  <w:style w:type="paragraph" w:customStyle="1" w:styleId="16">
    <w:name w:val="Знак Знак1"/>
    <w:basedOn w:val="a"/>
    <w:rsid w:val="00AF483F"/>
    <w:pPr>
      <w:spacing w:after="160" w:line="240" w:lineRule="exact"/>
      <w:jc w:val="left"/>
    </w:pPr>
    <w:rPr>
      <w:rFonts w:ascii="Verdana" w:hAnsi="Verdana" w:cs="Verdana"/>
      <w:sz w:val="20"/>
      <w:szCs w:val="20"/>
      <w:lang w:val="en-US" w:eastAsia="en-US"/>
    </w:rPr>
  </w:style>
  <w:style w:type="paragraph" w:customStyle="1" w:styleId="afb">
    <w:basedOn w:val="a"/>
    <w:next w:val="af0"/>
    <w:rsid w:val="00C012A2"/>
    <w:pPr>
      <w:spacing w:before="100" w:after="100"/>
      <w:jc w:val="left"/>
    </w:pPr>
    <w:rPr>
      <w:szCs w:val="20"/>
    </w:rPr>
  </w:style>
  <w:style w:type="paragraph" w:customStyle="1" w:styleId="FR1">
    <w:name w:val="FR1"/>
    <w:rsid w:val="004545F8"/>
    <w:pPr>
      <w:widowControl w:val="0"/>
      <w:autoSpaceDE w:val="0"/>
      <w:autoSpaceDN w:val="0"/>
      <w:adjustRightInd w:val="0"/>
      <w:ind w:right="200"/>
      <w:jc w:val="center"/>
    </w:pPr>
    <w:rPr>
      <w:sz w:val="36"/>
      <w:szCs w:val="36"/>
      <w:lang w:eastAsia="ru-RU"/>
    </w:rPr>
  </w:style>
  <w:style w:type="paragraph" w:customStyle="1" w:styleId="afc">
    <w:basedOn w:val="a"/>
    <w:next w:val="a4"/>
    <w:link w:val="afd"/>
    <w:qFormat/>
    <w:rsid w:val="004545F8"/>
    <w:pPr>
      <w:jc w:val="center"/>
    </w:pPr>
    <w:rPr>
      <w:b/>
      <w:bCs/>
      <w:sz w:val="28"/>
      <w:szCs w:val="28"/>
    </w:rPr>
  </w:style>
  <w:style w:type="character" w:customStyle="1" w:styleId="afd">
    <w:name w:val="Название Знак"/>
    <w:link w:val="afc"/>
    <w:rsid w:val="004545F8"/>
    <w:rPr>
      <w:b/>
      <w:b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75956">
      <w:bodyDiv w:val="1"/>
      <w:marLeft w:val="0"/>
      <w:marRight w:val="0"/>
      <w:marTop w:val="0"/>
      <w:marBottom w:val="0"/>
      <w:divBdr>
        <w:top w:val="none" w:sz="0" w:space="0" w:color="auto"/>
        <w:left w:val="none" w:sz="0" w:space="0" w:color="auto"/>
        <w:bottom w:val="none" w:sz="0" w:space="0" w:color="auto"/>
        <w:right w:val="none" w:sz="0" w:space="0" w:color="auto"/>
      </w:divBdr>
    </w:div>
    <w:div w:id="17849948">
      <w:bodyDiv w:val="1"/>
      <w:marLeft w:val="0"/>
      <w:marRight w:val="0"/>
      <w:marTop w:val="0"/>
      <w:marBottom w:val="0"/>
      <w:divBdr>
        <w:top w:val="none" w:sz="0" w:space="0" w:color="auto"/>
        <w:left w:val="none" w:sz="0" w:space="0" w:color="auto"/>
        <w:bottom w:val="none" w:sz="0" w:space="0" w:color="auto"/>
        <w:right w:val="none" w:sz="0" w:space="0" w:color="auto"/>
      </w:divBdr>
    </w:div>
    <w:div w:id="36006141">
      <w:bodyDiv w:val="1"/>
      <w:marLeft w:val="0"/>
      <w:marRight w:val="0"/>
      <w:marTop w:val="0"/>
      <w:marBottom w:val="0"/>
      <w:divBdr>
        <w:top w:val="none" w:sz="0" w:space="0" w:color="auto"/>
        <w:left w:val="none" w:sz="0" w:space="0" w:color="auto"/>
        <w:bottom w:val="none" w:sz="0" w:space="0" w:color="auto"/>
        <w:right w:val="none" w:sz="0" w:space="0" w:color="auto"/>
      </w:divBdr>
    </w:div>
    <w:div w:id="56587024">
      <w:bodyDiv w:val="1"/>
      <w:marLeft w:val="0"/>
      <w:marRight w:val="0"/>
      <w:marTop w:val="0"/>
      <w:marBottom w:val="0"/>
      <w:divBdr>
        <w:top w:val="none" w:sz="0" w:space="0" w:color="auto"/>
        <w:left w:val="none" w:sz="0" w:space="0" w:color="auto"/>
        <w:bottom w:val="none" w:sz="0" w:space="0" w:color="auto"/>
        <w:right w:val="none" w:sz="0" w:space="0" w:color="auto"/>
      </w:divBdr>
    </w:div>
    <w:div w:id="69736134">
      <w:bodyDiv w:val="1"/>
      <w:marLeft w:val="0"/>
      <w:marRight w:val="0"/>
      <w:marTop w:val="0"/>
      <w:marBottom w:val="0"/>
      <w:divBdr>
        <w:top w:val="none" w:sz="0" w:space="0" w:color="auto"/>
        <w:left w:val="none" w:sz="0" w:space="0" w:color="auto"/>
        <w:bottom w:val="none" w:sz="0" w:space="0" w:color="auto"/>
        <w:right w:val="none" w:sz="0" w:space="0" w:color="auto"/>
      </w:divBdr>
    </w:div>
    <w:div w:id="163127277">
      <w:bodyDiv w:val="1"/>
      <w:marLeft w:val="0"/>
      <w:marRight w:val="0"/>
      <w:marTop w:val="0"/>
      <w:marBottom w:val="0"/>
      <w:divBdr>
        <w:top w:val="none" w:sz="0" w:space="0" w:color="auto"/>
        <w:left w:val="none" w:sz="0" w:space="0" w:color="auto"/>
        <w:bottom w:val="none" w:sz="0" w:space="0" w:color="auto"/>
        <w:right w:val="none" w:sz="0" w:space="0" w:color="auto"/>
      </w:divBdr>
    </w:div>
    <w:div w:id="255098769">
      <w:bodyDiv w:val="1"/>
      <w:marLeft w:val="0"/>
      <w:marRight w:val="0"/>
      <w:marTop w:val="0"/>
      <w:marBottom w:val="0"/>
      <w:divBdr>
        <w:top w:val="none" w:sz="0" w:space="0" w:color="auto"/>
        <w:left w:val="none" w:sz="0" w:space="0" w:color="auto"/>
        <w:bottom w:val="none" w:sz="0" w:space="0" w:color="auto"/>
        <w:right w:val="none" w:sz="0" w:space="0" w:color="auto"/>
      </w:divBdr>
    </w:div>
    <w:div w:id="296305567">
      <w:bodyDiv w:val="1"/>
      <w:marLeft w:val="0"/>
      <w:marRight w:val="0"/>
      <w:marTop w:val="0"/>
      <w:marBottom w:val="0"/>
      <w:divBdr>
        <w:top w:val="none" w:sz="0" w:space="0" w:color="auto"/>
        <w:left w:val="none" w:sz="0" w:space="0" w:color="auto"/>
        <w:bottom w:val="none" w:sz="0" w:space="0" w:color="auto"/>
        <w:right w:val="none" w:sz="0" w:space="0" w:color="auto"/>
      </w:divBdr>
    </w:div>
    <w:div w:id="315188056">
      <w:bodyDiv w:val="1"/>
      <w:marLeft w:val="0"/>
      <w:marRight w:val="0"/>
      <w:marTop w:val="0"/>
      <w:marBottom w:val="0"/>
      <w:divBdr>
        <w:top w:val="none" w:sz="0" w:space="0" w:color="auto"/>
        <w:left w:val="none" w:sz="0" w:space="0" w:color="auto"/>
        <w:bottom w:val="none" w:sz="0" w:space="0" w:color="auto"/>
        <w:right w:val="none" w:sz="0" w:space="0" w:color="auto"/>
      </w:divBdr>
    </w:div>
    <w:div w:id="350693315">
      <w:bodyDiv w:val="1"/>
      <w:marLeft w:val="0"/>
      <w:marRight w:val="0"/>
      <w:marTop w:val="0"/>
      <w:marBottom w:val="0"/>
      <w:divBdr>
        <w:top w:val="none" w:sz="0" w:space="0" w:color="auto"/>
        <w:left w:val="none" w:sz="0" w:space="0" w:color="auto"/>
        <w:bottom w:val="none" w:sz="0" w:space="0" w:color="auto"/>
        <w:right w:val="none" w:sz="0" w:space="0" w:color="auto"/>
      </w:divBdr>
    </w:div>
    <w:div w:id="375281453">
      <w:bodyDiv w:val="1"/>
      <w:marLeft w:val="0"/>
      <w:marRight w:val="0"/>
      <w:marTop w:val="0"/>
      <w:marBottom w:val="0"/>
      <w:divBdr>
        <w:top w:val="none" w:sz="0" w:space="0" w:color="auto"/>
        <w:left w:val="none" w:sz="0" w:space="0" w:color="auto"/>
        <w:bottom w:val="none" w:sz="0" w:space="0" w:color="auto"/>
        <w:right w:val="none" w:sz="0" w:space="0" w:color="auto"/>
      </w:divBdr>
    </w:div>
    <w:div w:id="387386633">
      <w:bodyDiv w:val="1"/>
      <w:marLeft w:val="0"/>
      <w:marRight w:val="0"/>
      <w:marTop w:val="0"/>
      <w:marBottom w:val="0"/>
      <w:divBdr>
        <w:top w:val="none" w:sz="0" w:space="0" w:color="auto"/>
        <w:left w:val="none" w:sz="0" w:space="0" w:color="auto"/>
        <w:bottom w:val="none" w:sz="0" w:space="0" w:color="auto"/>
        <w:right w:val="none" w:sz="0" w:space="0" w:color="auto"/>
      </w:divBdr>
    </w:div>
    <w:div w:id="396394336">
      <w:bodyDiv w:val="1"/>
      <w:marLeft w:val="0"/>
      <w:marRight w:val="0"/>
      <w:marTop w:val="0"/>
      <w:marBottom w:val="0"/>
      <w:divBdr>
        <w:top w:val="none" w:sz="0" w:space="0" w:color="auto"/>
        <w:left w:val="none" w:sz="0" w:space="0" w:color="auto"/>
        <w:bottom w:val="none" w:sz="0" w:space="0" w:color="auto"/>
        <w:right w:val="none" w:sz="0" w:space="0" w:color="auto"/>
      </w:divBdr>
      <w:divsChild>
        <w:div w:id="1322469567">
          <w:marLeft w:val="0"/>
          <w:marRight w:val="0"/>
          <w:marTop w:val="0"/>
          <w:marBottom w:val="0"/>
          <w:divBdr>
            <w:top w:val="none" w:sz="0" w:space="0" w:color="auto"/>
            <w:left w:val="none" w:sz="0" w:space="0" w:color="auto"/>
            <w:bottom w:val="none" w:sz="0" w:space="0" w:color="auto"/>
            <w:right w:val="none" w:sz="0" w:space="0" w:color="auto"/>
          </w:divBdr>
        </w:div>
      </w:divsChild>
    </w:div>
    <w:div w:id="398525203">
      <w:bodyDiv w:val="1"/>
      <w:marLeft w:val="0"/>
      <w:marRight w:val="0"/>
      <w:marTop w:val="0"/>
      <w:marBottom w:val="0"/>
      <w:divBdr>
        <w:top w:val="none" w:sz="0" w:space="0" w:color="auto"/>
        <w:left w:val="none" w:sz="0" w:space="0" w:color="auto"/>
        <w:bottom w:val="none" w:sz="0" w:space="0" w:color="auto"/>
        <w:right w:val="none" w:sz="0" w:space="0" w:color="auto"/>
      </w:divBdr>
    </w:div>
    <w:div w:id="400374791">
      <w:bodyDiv w:val="1"/>
      <w:marLeft w:val="0"/>
      <w:marRight w:val="0"/>
      <w:marTop w:val="0"/>
      <w:marBottom w:val="0"/>
      <w:divBdr>
        <w:top w:val="none" w:sz="0" w:space="0" w:color="auto"/>
        <w:left w:val="none" w:sz="0" w:space="0" w:color="auto"/>
        <w:bottom w:val="none" w:sz="0" w:space="0" w:color="auto"/>
        <w:right w:val="none" w:sz="0" w:space="0" w:color="auto"/>
      </w:divBdr>
    </w:div>
    <w:div w:id="432676093">
      <w:bodyDiv w:val="1"/>
      <w:marLeft w:val="0"/>
      <w:marRight w:val="0"/>
      <w:marTop w:val="0"/>
      <w:marBottom w:val="0"/>
      <w:divBdr>
        <w:top w:val="none" w:sz="0" w:space="0" w:color="auto"/>
        <w:left w:val="none" w:sz="0" w:space="0" w:color="auto"/>
        <w:bottom w:val="none" w:sz="0" w:space="0" w:color="auto"/>
        <w:right w:val="none" w:sz="0" w:space="0" w:color="auto"/>
      </w:divBdr>
    </w:div>
    <w:div w:id="436102466">
      <w:bodyDiv w:val="1"/>
      <w:marLeft w:val="0"/>
      <w:marRight w:val="0"/>
      <w:marTop w:val="0"/>
      <w:marBottom w:val="0"/>
      <w:divBdr>
        <w:top w:val="none" w:sz="0" w:space="0" w:color="auto"/>
        <w:left w:val="none" w:sz="0" w:space="0" w:color="auto"/>
        <w:bottom w:val="none" w:sz="0" w:space="0" w:color="auto"/>
        <w:right w:val="none" w:sz="0" w:space="0" w:color="auto"/>
      </w:divBdr>
    </w:div>
    <w:div w:id="465246905">
      <w:bodyDiv w:val="1"/>
      <w:marLeft w:val="0"/>
      <w:marRight w:val="0"/>
      <w:marTop w:val="0"/>
      <w:marBottom w:val="0"/>
      <w:divBdr>
        <w:top w:val="none" w:sz="0" w:space="0" w:color="auto"/>
        <w:left w:val="none" w:sz="0" w:space="0" w:color="auto"/>
        <w:bottom w:val="none" w:sz="0" w:space="0" w:color="auto"/>
        <w:right w:val="none" w:sz="0" w:space="0" w:color="auto"/>
      </w:divBdr>
    </w:div>
    <w:div w:id="499152415">
      <w:bodyDiv w:val="1"/>
      <w:marLeft w:val="0"/>
      <w:marRight w:val="0"/>
      <w:marTop w:val="0"/>
      <w:marBottom w:val="0"/>
      <w:divBdr>
        <w:top w:val="none" w:sz="0" w:space="0" w:color="auto"/>
        <w:left w:val="none" w:sz="0" w:space="0" w:color="auto"/>
        <w:bottom w:val="none" w:sz="0" w:space="0" w:color="auto"/>
        <w:right w:val="none" w:sz="0" w:space="0" w:color="auto"/>
      </w:divBdr>
      <w:divsChild>
        <w:div w:id="1435128165">
          <w:marLeft w:val="0"/>
          <w:marRight w:val="0"/>
          <w:marTop w:val="0"/>
          <w:marBottom w:val="0"/>
          <w:divBdr>
            <w:top w:val="none" w:sz="0" w:space="0" w:color="auto"/>
            <w:left w:val="none" w:sz="0" w:space="0" w:color="auto"/>
            <w:bottom w:val="none" w:sz="0" w:space="0" w:color="auto"/>
            <w:right w:val="none" w:sz="0" w:space="0" w:color="auto"/>
          </w:divBdr>
        </w:div>
        <w:div w:id="811168368">
          <w:marLeft w:val="0"/>
          <w:marRight w:val="0"/>
          <w:marTop w:val="0"/>
          <w:marBottom w:val="0"/>
          <w:divBdr>
            <w:top w:val="none" w:sz="0" w:space="0" w:color="auto"/>
            <w:left w:val="none" w:sz="0" w:space="0" w:color="auto"/>
            <w:bottom w:val="none" w:sz="0" w:space="0" w:color="auto"/>
            <w:right w:val="none" w:sz="0" w:space="0" w:color="auto"/>
          </w:divBdr>
        </w:div>
        <w:div w:id="541598165">
          <w:marLeft w:val="0"/>
          <w:marRight w:val="0"/>
          <w:marTop w:val="0"/>
          <w:marBottom w:val="0"/>
          <w:divBdr>
            <w:top w:val="none" w:sz="0" w:space="0" w:color="auto"/>
            <w:left w:val="none" w:sz="0" w:space="0" w:color="auto"/>
            <w:bottom w:val="none" w:sz="0" w:space="0" w:color="auto"/>
            <w:right w:val="none" w:sz="0" w:space="0" w:color="auto"/>
          </w:divBdr>
        </w:div>
      </w:divsChild>
    </w:div>
    <w:div w:id="505479269">
      <w:bodyDiv w:val="1"/>
      <w:marLeft w:val="0"/>
      <w:marRight w:val="0"/>
      <w:marTop w:val="0"/>
      <w:marBottom w:val="0"/>
      <w:divBdr>
        <w:top w:val="none" w:sz="0" w:space="0" w:color="auto"/>
        <w:left w:val="none" w:sz="0" w:space="0" w:color="auto"/>
        <w:bottom w:val="none" w:sz="0" w:space="0" w:color="auto"/>
        <w:right w:val="none" w:sz="0" w:space="0" w:color="auto"/>
      </w:divBdr>
    </w:div>
    <w:div w:id="548229921">
      <w:bodyDiv w:val="1"/>
      <w:marLeft w:val="0"/>
      <w:marRight w:val="0"/>
      <w:marTop w:val="0"/>
      <w:marBottom w:val="0"/>
      <w:divBdr>
        <w:top w:val="none" w:sz="0" w:space="0" w:color="auto"/>
        <w:left w:val="none" w:sz="0" w:space="0" w:color="auto"/>
        <w:bottom w:val="none" w:sz="0" w:space="0" w:color="auto"/>
        <w:right w:val="none" w:sz="0" w:space="0" w:color="auto"/>
      </w:divBdr>
      <w:divsChild>
        <w:div w:id="900020529">
          <w:marLeft w:val="0"/>
          <w:marRight w:val="0"/>
          <w:marTop w:val="0"/>
          <w:marBottom w:val="0"/>
          <w:divBdr>
            <w:top w:val="none" w:sz="0" w:space="0" w:color="auto"/>
            <w:left w:val="none" w:sz="0" w:space="0" w:color="auto"/>
            <w:bottom w:val="none" w:sz="0" w:space="0" w:color="auto"/>
            <w:right w:val="none" w:sz="0" w:space="0" w:color="auto"/>
          </w:divBdr>
        </w:div>
      </w:divsChild>
    </w:div>
    <w:div w:id="641618945">
      <w:bodyDiv w:val="1"/>
      <w:marLeft w:val="0"/>
      <w:marRight w:val="0"/>
      <w:marTop w:val="0"/>
      <w:marBottom w:val="0"/>
      <w:divBdr>
        <w:top w:val="none" w:sz="0" w:space="0" w:color="auto"/>
        <w:left w:val="none" w:sz="0" w:space="0" w:color="auto"/>
        <w:bottom w:val="none" w:sz="0" w:space="0" w:color="auto"/>
        <w:right w:val="none" w:sz="0" w:space="0" w:color="auto"/>
      </w:divBdr>
    </w:div>
    <w:div w:id="675885548">
      <w:bodyDiv w:val="1"/>
      <w:marLeft w:val="0"/>
      <w:marRight w:val="0"/>
      <w:marTop w:val="0"/>
      <w:marBottom w:val="0"/>
      <w:divBdr>
        <w:top w:val="none" w:sz="0" w:space="0" w:color="auto"/>
        <w:left w:val="none" w:sz="0" w:space="0" w:color="auto"/>
        <w:bottom w:val="none" w:sz="0" w:space="0" w:color="auto"/>
        <w:right w:val="none" w:sz="0" w:space="0" w:color="auto"/>
      </w:divBdr>
    </w:div>
    <w:div w:id="683702243">
      <w:bodyDiv w:val="1"/>
      <w:marLeft w:val="0"/>
      <w:marRight w:val="0"/>
      <w:marTop w:val="0"/>
      <w:marBottom w:val="0"/>
      <w:divBdr>
        <w:top w:val="none" w:sz="0" w:space="0" w:color="auto"/>
        <w:left w:val="none" w:sz="0" w:space="0" w:color="auto"/>
        <w:bottom w:val="none" w:sz="0" w:space="0" w:color="auto"/>
        <w:right w:val="none" w:sz="0" w:space="0" w:color="auto"/>
      </w:divBdr>
    </w:div>
    <w:div w:id="689602233">
      <w:bodyDiv w:val="1"/>
      <w:marLeft w:val="0"/>
      <w:marRight w:val="0"/>
      <w:marTop w:val="0"/>
      <w:marBottom w:val="0"/>
      <w:divBdr>
        <w:top w:val="none" w:sz="0" w:space="0" w:color="auto"/>
        <w:left w:val="none" w:sz="0" w:space="0" w:color="auto"/>
        <w:bottom w:val="none" w:sz="0" w:space="0" w:color="auto"/>
        <w:right w:val="none" w:sz="0" w:space="0" w:color="auto"/>
      </w:divBdr>
    </w:div>
    <w:div w:id="758795680">
      <w:bodyDiv w:val="1"/>
      <w:marLeft w:val="0"/>
      <w:marRight w:val="0"/>
      <w:marTop w:val="0"/>
      <w:marBottom w:val="0"/>
      <w:divBdr>
        <w:top w:val="none" w:sz="0" w:space="0" w:color="auto"/>
        <w:left w:val="none" w:sz="0" w:space="0" w:color="auto"/>
        <w:bottom w:val="none" w:sz="0" w:space="0" w:color="auto"/>
        <w:right w:val="none" w:sz="0" w:space="0" w:color="auto"/>
      </w:divBdr>
    </w:div>
    <w:div w:id="759637438">
      <w:bodyDiv w:val="1"/>
      <w:marLeft w:val="0"/>
      <w:marRight w:val="0"/>
      <w:marTop w:val="0"/>
      <w:marBottom w:val="0"/>
      <w:divBdr>
        <w:top w:val="none" w:sz="0" w:space="0" w:color="auto"/>
        <w:left w:val="none" w:sz="0" w:space="0" w:color="auto"/>
        <w:bottom w:val="none" w:sz="0" w:space="0" w:color="auto"/>
        <w:right w:val="none" w:sz="0" w:space="0" w:color="auto"/>
      </w:divBdr>
    </w:div>
    <w:div w:id="819544600">
      <w:bodyDiv w:val="1"/>
      <w:marLeft w:val="0"/>
      <w:marRight w:val="0"/>
      <w:marTop w:val="0"/>
      <w:marBottom w:val="0"/>
      <w:divBdr>
        <w:top w:val="none" w:sz="0" w:space="0" w:color="auto"/>
        <w:left w:val="none" w:sz="0" w:space="0" w:color="auto"/>
        <w:bottom w:val="none" w:sz="0" w:space="0" w:color="auto"/>
        <w:right w:val="none" w:sz="0" w:space="0" w:color="auto"/>
      </w:divBdr>
    </w:div>
    <w:div w:id="834952820">
      <w:bodyDiv w:val="1"/>
      <w:marLeft w:val="0"/>
      <w:marRight w:val="0"/>
      <w:marTop w:val="0"/>
      <w:marBottom w:val="0"/>
      <w:divBdr>
        <w:top w:val="none" w:sz="0" w:space="0" w:color="auto"/>
        <w:left w:val="none" w:sz="0" w:space="0" w:color="auto"/>
        <w:bottom w:val="none" w:sz="0" w:space="0" w:color="auto"/>
        <w:right w:val="none" w:sz="0" w:space="0" w:color="auto"/>
      </w:divBdr>
    </w:div>
    <w:div w:id="897127082">
      <w:bodyDiv w:val="1"/>
      <w:marLeft w:val="0"/>
      <w:marRight w:val="0"/>
      <w:marTop w:val="0"/>
      <w:marBottom w:val="0"/>
      <w:divBdr>
        <w:top w:val="none" w:sz="0" w:space="0" w:color="auto"/>
        <w:left w:val="none" w:sz="0" w:space="0" w:color="auto"/>
        <w:bottom w:val="none" w:sz="0" w:space="0" w:color="auto"/>
        <w:right w:val="none" w:sz="0" w:space="0" w:color="auto"/>
      </w:divBdr>
    </w:div>
    <w:div w:id="919169309">
      <w:bodyDiv w:val="1"/>
      <w:marLeft w:val="0"/>
      <w:marRight w:val="0"/>
      <w:marTop w:val="0"/>
      <w:marBottom w:val="0"/>
      <w:divBdr>
        <w:top w:val="none" w:sz="0" w:space="0" w:color="auto"/>
        <w:left w:val="none" w:sz="0" w:space="0" w:color="auto"/>
        <w:bottom w:val="none" w:sz="0" w:space="0" w:color="auto"/>
        <w:right w:val="none" w:sz="0" w:space="0" w:color="auto"/>
      </w:divBdr>
      <w:divsChild>
        <w:div w:id="625621334">
          <w:marLeft w:val="0"/>
          <w:marRight w:val="0"/>
          <w:marTop w:val="0"/>
          <w:marBottom w:val="0"/>
          <w:divBdr>
            <w:top w:val="none" w:sz="0" w:space="0" w:color="auto"/>
            <w:left w:val="none" w:sz="0" w:space="0" w:color="auto"/>
            <w:bottom w:val="none" w:sz="0" w:space="0" w:color="auto"/>
            <w:right w:val="none" w:sz="0" w:space="0" w:color="auto"/>
          </w:divBdr>
        </w:div>
      </w:divsChild>
    </w:div>
    <w:div w:id="951277535">
      <w:bodyDiv w:val="1"/>
      <w:marLeft w:val="0"/>
      <w:marRight w:val="0"/>
      <w:marTop w:val="0"/>
      <w:marBottom w:val="0"/>
      <w:divBdr>
        <w:top w:val="none" w:sz="0" w:space="0" w:color="auto"/>
        <w:left w:val="none" w:sz="0" w:space="0" w:color="auto"/>
        <w:bottom w:val="none" w:sz="0" w:space="0" w:color="auto"/>
        <w:right w:val="none" w:sz="0" w:space="0" w:color="auto"/>
      </w:divBdr>
    </w:div>
    <w:div w:id="972979134">
      <w:bodyDiv w:val="1"/>
      <w:marLeft w:val="0"/>
      <w:marRight w:val="0"/>
      <w:marTop w:val="0"/>
      <w:marBottom w:val="0"/>
      <w:divBdr>
        <w:top w:val="none" w:sz="0" w:space="0" w:color="auto"/>
        <w:left w:val="none" w:sz="0" w:space="0" w:color="auto"/>
        <w:bottom w:val="none" w:sz="0" w:space="0" w:color="auto"/>
        <w:right w:val="none" w:sz="0" w:space="0" w:color="auto"/>
      </w:divBdr>
    </w:div>
    <w:div w:id="1003363674">
      <w:bodyDiv w:val="1"/>
      <w:marLeft w:val="0"/>
      <w:marRight w:val="0"/>
      <w:marTop w:val="0"/>
      <w:marBottom w:val="0"/>
      <w:divBdr>
        <w:top w:val="none" w:sz="0" w:space="0" w:color="auto"/>
        <w:left w:val="none" w:sz="0" w:space="0" w:color="auto"/>
        <w:bottom w:val="none" w:sz="0" w:space="0" w:color="auto"/>
        <w:right w:val="none" w:sz="0" w:space="0" w:color="auto"/>
      </w:divBdr>
    </w:div>
    <w:div w:id="1059015475">
      <w:bodyDiv w:val="1"/>
      <w:marLeft w:val="0"/>
      <w:marRight w:val="0"/>
      <w:marTop w:val="0"/>
      <w:marBottom w:val="0"/>
      <w:divBdr>
        <w:top w:val="none" w:sz="0" w:space="0" w:color="auto"/>
        <w:left w:val="none" w:sz="0" w:space="0" w:color="auto"/>
        <w:bottom w:val="none" w:sz="0" w:space="0" w:color="auto"/>
        <w:right w:val="none" w:sz="0" w:space="0" w:color="auto"/>
      </w:divBdr>
    </w:div>
    <w:div w:id="1090467822">
      <w:bodyDiv w:val="1"/>
      <w:marLeft w:val="0"/>
      <w:marRight w:val="0"/>
      <w:marTop w:val="0"/>
      <w:marBottom w:val="0"/>
      <w:divBdr>
        <w:top w:val="none" w:sz="0" w:space="0" w:color="auto"/>
        <w:left w:val="none" w:sz="0" w:space="0" w:color="auto"/>
        <w:bottom w:val="none" w:sz="0" w:space="0" w:color="auto"/>
        <w:right w:val="none" w:sz="0" w:space="0" w:color="auto"/>
      </w:divBdr>
    </w:div>
    <w:div w:id="1099911876">
      <w:bodyDiv w:val="1"/>
      <w:marLeft w:val="0"/>
      <w:marRight w:val="0"/>
      <w:marTop w:val="0"/>
      <w:marBottom w:val="0"/>
      <w:divBdr>
        <w:top w:val="none" w:sz="0" w:space="0" w:color="auto"/>
        <w:left w:val="none" w:sz="0" w:space="0" w:color="auto"/>
        <w:bottom w:val="none" w:sz="0" w:space="0" w:color="auto"/>
        <w:right w:val="none" w:sz="0" w:space="0" w:color="auto"/>
      </w:divBdr>
      <w:divsChild>
        <w:div w:id="1613171504">
          <w:marLeft w:val="0"/>
          <w:marRight w:val="0"/>
          <w:marTop w:val="0"/>
          <w:marBottom w:val="0"/>
          <w:divBdr>
            <w:top w:val="none" w:sz="0" w:space="0" w:color="auto"/>
            <w:left w:val="none" w:sz="0" w:space="0" w:color="auto"/>
            <w:bottom w:val="none" w:sz="0" w:space="0" w:color="auto"/>
            <w:right w:val="none" w:sz="0" w:space="0" w:color="auto"/>
          </w:divBdr>
        </w:div>
        <w:div w:id="2070151712">
          <w:marLeft w:val="0"/>
          <w:marRight w:val="0"/>
          <w:marTop w:val="0"/>
          <w:marBottom w:val="0"/>
          <w:divBdr>
            <w:top w:val="none" w:sz="0" w:space="0" w:color="auto"/>
            <w:left w:val="none" w:sz="0" w:space="0" w:color="auto"/>
            <w:bottom w:val="none" w:sz="0" w:space="0" w:color="auto"/>
            <w:right w:val="none" w:sz="0" w:space="0" w:color="auto"/>
          </w:divBdr>
          <w:divsChild>
            <w:div w:id="1260455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86680">
      <w:bodyDiv w:val="1"/>
      <w:marLeft w:val="0"/>
      <w:marRight w:val="0"/>
      <w:marTop w:val="0"/>
      <w:marBottom w:val="0"/>
      <w:divBdr>
        <w:top w:val="none" w:sz="0" w:space="0" w:color="auto"/>
        <w:left w:val="none" w:sz="0" w:space="0" w:color="auto"/>
        <w:bottom w:val="none" w:sz="0" w:space="0" w:color="auto"/>
        <w:right w:val="none" w:sz="0" w:space="0" w:color="auto"/>
      </w:divBdr>
    </w:div>
    <w:div w:id="1116674561">
      <w:bodyDiv w:val="1"/>
      <w:marLeft w:val="0"/>
      <w:marRight w:val="0"/>
      <w:marTop w:val="0"/>
      <w:marBottom w:val="0"/>
      <w:divBdr>
        <w:top w:val="none" w:sz="0" w:space="0" w:color="auto"/>
        <w:left w:val="none" w:sz="0" w:space="0" w:color="auto"/>
        <w:bottom w:val="none" w:sz="0" w:space="0" w:color="auto"/>
        <w:right w:val="none" w:sz="0" w:space="0" w:color="auto"/>
      </w:divBdr>
    </w:div>
    <w:div w:id="1128473033">
      <w:bodyDiv w:val="1"/>
      <w:marLeft w:val="0"/>
      <w:marRight w:val="0"/>
      <w:marTop w:val="0"/>
      <w:marBottom w:val="0"/>
      <w:divBdr>
        <w:top w:val="none" w:sz="0" w:space="0" w:color="auto"/>
        <w:left w:val="none" w:sz="0" w:space="0" w:color="auto"/>
        <w:bottom w:val="none" w:sz="0" w:space="0" w:color="auto"/>
        <w:right w:val="none" w:sz="0" w:space="0" w:color="auto"/>
      </w:divBdr>
    </w:div>
    <w:div w:id="1134955644">
      <w:bodyDiv w:val="1"/>
      <w:marLeft w:val="0"/>
      <w:marRight w:val="0"/>
      <w:marTop w:val="0"/>
      <w:marBottom w:val="0"/>
      <w:divBdr>
        <w:top w:val="none" w:sz="0" w:space="0" w:color="auto"/>
        <w:left w:val="none" w:sz="0" w:space="0" w:color="auto"/>
        <w:bottom w:val="none" w:sz="0" w:space="0" w:color="auto"/>
        <w:right w:val="none" w:sz="0" w:space="0" w:color="auto"/>
      </w:divBdr>
    </w:div>
    <w:div w:id="1135608607">
      <w:bodyDiv w:val="1"/>
      <w:marLeft w:val="0"/>
      <w:marRight w:val="0"/>
      <w:marTop w:val="0"/>
      <w:marBottom w:val="0"/>
      <w:divBdr>
        <w:top w:val="none" w:sz="0" w:space="0" w:color="auto"/>
        <w:left w:val="none" w:sz="0" w:space="0" w:color="auto"/>
        <w:bottom w:val="none" w:sz="0" w:space="0" w:color="auto"/>
        <w:right w:val="none" w:sz="0" w:space="0" w:color="auto"/>
      </w:divBdr>
      <w:divsChild>
        <w:div w:id="690496253">
          <w:marLeft w:val="0"/>
          <w:marRight w:val="0"/>
          <w:marTop w:val="0"/>
          <w:marBottom w:val="0"/>
          <w:divBdr>
            <w:top w:val="none" w:sz="0" w:space="0" w:color="auto"/>
            <w:left w:val="none" w:sz="0" w:space="0" w:color="auto"/>
            <w:bottom w:val="none" w:sz="0" w:space="0" w:color="auto"/>
            <w:right w:val="none" w:sz="0" w:space="0" w:color="auto"/>
          </w:divBdr>
        </w:div>
        <w:div w:id="1502424144">
          <w:marLeft w:val="0"/>
          <w:marRight w:val="0"/>
          <w:marTop w:val="0"/>
          <w:marBottom w:val="0"/>
          <w:divBdr>
            <w:top w:val="none" w:sz="0" w:space="0" w:color="auto"/>
            <w:left w:val="none" w:sz="0" w:space="0" w:color="auto"/>
            <w:bottom w:val="none" w:sz="0" w:space="0" w:color="auto"/>
            <w:right w:val="none" w:sz="0" w:space="0" w:color="auto"/>
          </w:divBdr>
        </w:div>
        <w:div w:id="63188718">
          <w:marLeft w:val="0"/>
          <w:marRight w:val="0"/>
          <w:marTop w:val="0"/>
          <w:marBottom w:val="0"/>
          <w:divBdr>
            <w:top w:val="none" w:sz="0" w:space="0" w:color="auto"/>
            <w:left w:val="none" w:sz="0" w:space="0" w:color="auto"/>
            <w:bottom w:val="none" w:sz="0" w:space="0" w:color="auto"/>
            <w:right w:val="none" w:sz="0" w:space="0" w:color="auto"/>
          </w:divBdr>
        </w:div>
      </w:divsChild>
    </w:div>
    <w:div w:id="1142652227">
      <w:bodyDiv w:val="1"/>
      <w:marLeft w:val="0"/>
      <w:marRight w:val="0"/>
      <w:marTop w:val="0"/>
      <w:marBottom w:val="0"/>
      <w:divBdr>
        <w:top w:val="none" w:sz="0" w:space="0" w:color="auto"/>
        <w:left w:val="none" w:sz="0" w:space="0" w:color="auto"/>
        <w:bottom w:val="none" w:sz="0" w:space="0" w:color="auto"/>
        <w:right w:val="none" w:sz="0" w:space="0" w:color="auto"/>
      </w:divBdr>
    </w:div>
    <w:div w:id="1269973466">
      <w:bodyDiv w:val="1"/>
      <w:marLeft w:val="0"/>
      <w:marRight w:val="0"/>
      <w:marTop w:val="0"/>
      <w:marBottom w:val="0"/>
      <w:divBdr>
        <w:top w:val="none" w:sz="0" w:space="0" w:color="auto"/>
        <w:left w:val="none" w:sz="0" w:space="0" w:color="auto"/>
        <w:bottom w:val="none" w:sz="0" w:space="0" w:color="auto"/>
        <w:right w:val="none" w:sz="0" w:space="0" w:color="auto"/>
      </w:divBdr>
    </w:div>
    <w:div w:id="1308317829">
      <w:bodyDiv w:val="1"/>
      <w:marLeft w:val="0"/>
      <w:marRight w:val="0"/>
      <w:marTop w:val="0"/>
      <w:marBottom w:val="0"/>
      <w:divBdr>
        <w:top w:val="none" w:sz="0" w:space="0" w:color="auto"/>
        <w:left w:val="none" w:sz="0" w:space="0" w:color="auto"/>
        <w:bottom w:val="none" w:sz="0" w:space="0" w:color="auto"/>
        <w:right w:val="none" w:sz="0" w:space="0" w:color="auto"/>
      </w:divBdr>
      <w:divsChild>
        <w:div w:id="1569149667">
          <w:marLeft w:val="0"/>
          <w:marRight w:val="0"/>
          <w:marTop w:val="0"/>
          <w:marBottom w:val="0"/>
          <w:divBdr>
            <w:top w:val="none" w:sz="0" w:space="0" w:color="auto"/>
            <w:left w:val="none" w:sz="0" w:space="0" w:color="auto"/>
            <w:bottom w:val="none" w:sz="0" w:space="0" w:color="auto"/>
            <w:right w:val="none" w:sz="0" w:space="0" w:color="auto"/>
          </w:divBdr>
        </w:div>
      </w:divsChild>
    </w:div>
    <w:div w:id="1316837555">
      <w:bodyDiv w:val="1"/>
      <w:marLeft w:val="0"/>
      <w:marRight w:val="0"/>
      <w:marTop w:val="0"/>
      <w:marBottom w:val="0"/>
      <w:divBdr>
        <w:top w:val="none" w:sz="0" w:space="0" w:color="auto"/>
        <w:left w:val="none" w:sz="0" w:space="0" w:color="auto"/>
        <w:bottom w:val="none" w:sz="0" w:space="0" w:color="auto"/>
        <w:right w:val="none" w:sz="0" w:space="0" w:color="auto"/>
      </w:divBdr>
    </w:div>
    <w:div w:id="1388839088">
      <w:bodyDiv w:val="1"/>
      <w:marLeft w:val="0"/>
      <w:marRight w:val="0"/>
      <w:marTop w:val="0"/>
      <w:marBottom w:val="0"/>
      <w:divBdr>
        <w:top w:val="none" w:sz="0" w:space="0" w:color="auto"/>
        <w:left w:val="none" w:sz="0" w:space="0" w:color="auto"/>
        <w:bottom w:val="none" w:sz="0" w:space="0" w:color="auto"/>
        <w:right w:val="none" w:sz="0" w:space="0" w:color="auto"/>
      </w:divBdr>
    </w:div>
    <w:div w:id="1514765996">
      <w:bodyDiv w:val="1"/>
      <w:marLeft w:val="0"/>
      <w:marRight w:val="0"/>
      <w:marTop w:val="0"/>
      <w:marBottom w:val="0"/>
      <w:divBdr>
        <w:top w:val="none" w:sz="0" w:space="0" w:color="auto"/>
        <w:left w:val="none" w:sz="0" w:space="0" w:color="auto"/>
        <w:bottom w:val="none" w:sz="0" w:space="0" w:color="auto"/>
        <w:right w:val="none" w:sz="0" w:space="0" w:color="auto"/>
      </w:divBdr>
    </w:div>
    <w:div w:id="1598631638">
      <w:bodyDiv w:val="1"/>
      <w:marLeft w:val="0"/>
      <w:marRight w:val="0"/>
      <w:marTop w:val="0"/>
      <w:marBottom w:val="0"/>
      <w:divBdr>
        <w:top w:val="none" w:sz="0" w:space="0" w:color="auto"/>
        <w:left w:val="none" w:sz="0" w:space="0" w:color="auto"/>
        <w:bottom w:val="none" w:sz="0" w:space="0" w:color="auto"/>
        <w:right w:val="none" w:sz="0" w:space="0" w:color="auto"/>
      </w:divBdr>
    </w:div>
    <w:div w:id="1647469210">
      <w:bodyDiv w:val="1"/>
      <w:marLeft w:val="0"/>
      <w:marRight w:val="0"/>
      <w:marTop w:val="0"/>
      <w:marBottom w:val="0"/>
      <w:divBdr>
        <w:top w:val="none" w:sz="0" w:space="0" w:color="auto"/>
        <w:left w:val="none" w:sz="0" w:space="0" w:color="auto"/>
        <w:bottom w:val="none" w:sz="0" w:space="0" w:color="auto"/>
        <w:right w:val="none" w:sz="0" w:space="0" w:color="auto"/>
      </w:divBdr>
    </w:div>
    <w:div w:id="1650673820">
      <w:bodyDiv w:val="1"/>
      <w:marLeft w:val="0"/>
      <w:marRight w:val="0"/>
      <w:marTop w:val="0"/>
      <w:marBottom w:val="0"/>
      <w:divBdr>
        <w:top w:val="none" w:sz="0" w:space="0" w:color="auto"/>
        <w:left w:val="none" w:sz="0" w:space="0" w:color="auto"/>
        <w:bottom w:val="none" w:sz="0" w:space="0" w:color="auto"/>
        <w:right w:val="none" w:sz="0" w:space="0" w:color="auto"/>
      </w:divBdr>
    </w:div>
    <w:div w:id="1676303559">
      <w:bodyDiv w:val="1"/>
      <w:marLeft w:val="0"/>
      <w:marRight w:val="0"/>
      <w:marTop w:val="0"/>
      <w:marBottom w:val="0"/>
      <w:divBdr>
        <w:top w:val="none" w:sz="0" w:space="0" w:color="auto"/>
        <w:left w:val="none" w:sz="0" w:space="0" w:color="auto"/>
        <w:bottom w:val="none" w:sz="0" w:space="0" w:color="auto"/>
        <w:right w:val="none" w:sz="0" w:space="0" w:color="auto"/>
      </w:divBdr>
    </w:div>
    <w:div w:id="1735733846">
      <w:bodyDiv w:val="1"/>
      <w:marLeft w:val="0"/>
      <w:marRight w:val="0"/>
      <w:marTop w:val="0"/>
      <w:marBottom w:val="0"/>
      <w:divBdr>
        <w:top w:val="none" w:sz="0" w:space="0" w:color="auto"/>
        <w:left w:val="none" w:sz="0" w:space="0" w:color="auto"/>
        <w:bottom w:val="none" w:sz="0" w:space="0" w:color="auto"/>
        <w:right w:val="none" w:sz="0" w:space="0" w:color="auto"/>
      </w:divBdr>
    </w:div>
    <w:div w:id="1837375164">
      <w:bodyDiv w:val="1"/>
      <w:marLeft w:val="0"/>
      <w:marRight w:val="0"/>
      <w:marTop w:val="0"/>
      <w:marBottom w:val="0"/>
      <w:divBdr>
        <w:top w:val="none" w:sz="0" w:space="0" w:color="auto"/>
        <w:left w:val="none" w:sz="0" w:space="0" w:color="auto"/>
        <w:bottom w:val="none" w:sz="0" w:space="0" w:color="auto"/>
        <w:right w:val="none" w:sz="0" w:space="0" w:color="auto"/>
      </w:divBdr>
      <w:divsChild>
        <w:div w:id="1407072769">
          <w:marLeft w:val="0"/>
          <w:marRight w:val="0"/>
          <w:marTop w:val="0"/>
          <w:marBottom w:val="0"/>
          <w:divBdr>
            <w:top w:val="none" w:sz="0" w:space="0" w:color="auto"/>
            <w:left w:val="none" w:sz="0" w:space="0" w:color="auto"/>
            <w:bottom w:val="none" w:sz="0" w:space="0" w:color="auto"/>
            <w:right w:val="none" w:sz="0" w:space="0" w:color="auto"/>
          </w:divBdr>
        </w:div>
      </w:divsChild>
    </w:div>
    <w:div w:id="1923680312">
      <w:bodyDiv w:val="1"/>
      <w:marLeft w:val="0"/>
      <w:marRight w:val="0"/>
      <w:marTop w:val="0"/>
      <w:marBottom w:val="0"/>
      <w:divBdr>
        <w:top w:val="none" w:sz="0" w:space="0" w:color="auto"/>
        <w:left w:val="none" w:sz="0" w:space="0" w:color="auto"/>
        <w:bottom w:val="none" w:sz="0" w:space="0" w:color="auto"/>
        <w:right w:val="none" w:sz="0" w:space="0" w:color="auto"/>
      </w:divBdr>
    </w:div>
    <w:div w:id="2015259267">
      <w:bodyDiv w:val="1"/>
      <w:marLeft w:val="0"/>
      <w:marRight w:val="0"/>
      <w:marTop w:val="0"/>
      <w:marBottom w:val="0"/>
      <w:divBdr>
        <w:top w:val="none" w:sz="0" w:space="0" w:color="auto"/>
        <w:left w:val="none" w:sz="0" w:space="0" w:color="auto"/>
        <w:bottom w:val="none" w:sz="0" w:space="0" w:color="auto"/>
        <w:right w:val="none" w:sz="0" w:space="0" w:color="auto"/>
      </w:divBdr>
    </w:div>
    <w:div w:id="2054649778">
      <w:bodyDiv w:val="1"/>
      <w:marLeft w:val="0"/>
      <w:marRight w:val="0"/>
      <w:marTop w:val="0"/>
      <w:marBottom w:val="0"/>
      <w:divBdr>
        <w:top w:val="none" w:sz="0" w:space="0" w:color="auto"/>
        <w:left w:val="none" w:sz="0" w:space="0" w:color="auto"/>
        <w:bottom w:val="none" w:sz="0" w:space="0" w:color="auto"/>
        <w:right w:val="none" w:sz="0" w:space="0" w:color="auto"/>
      </w:divBdr>
    </w:div>
    <w:div w:id="2088187538">
      <w:bodyDiv w:val="1"/>
      <w:marLeft w:val="0"/>
      <w:marRight w:val="0"/>
      <w:marTop w:val="0"/>
      <w:marBottom w:val="0"/>
      <w:divBdr>
        <w:top w:val="none" w:sz="0" w:space="0" w:color="auto"/>
        <w:left w:val="none" w:sz="0" w:space="0" w:color="auto"/>
        <w:bottom w:val="none" w:sz="0" w:space="0" w:color="auto"/>
        <w:right w:val="none" w:sz="0" w:space="0" w:color="auto"/>
      </w:divBdr>
    </w:div>
    <w:div w:id="2098864824">
      <w:bodyDiv w:val="1"/>
      <w:marLeft w:val="0"/>
      <w:marRight w:val="0"/>
      <w:marTop w:val="0"/>
      <w:marBottom w:val="0"/>
      <w:divBdr>
        <w:top w:val="none" w:sz="0" w:space="0" w:color="auto"/>
        <w:left w:val="none" w:sz="0" w:space="0" w:color="auto"/>
        <w:bottom w:val="none" w:sz="0" w:space="0" w:color="auto"/>
        <w:right w:val="none" w:sz="0" w:space="0" w:color="auto"/>
      </w:divBdr>
    </w:div>
    <w:div w:id="2100633678">
      <w:bodyDiv w:val="1"/>
      <w:marLeft w:val="0"/>
      <w:marRight w:val="0"/>
      <w:marTop w:val="0"/>
      <w:marBottom w:val="0"/>
      <w:divBdr>
        <w:top w:val="none" w:sz="0" w:space="0" w:color="auto"/>
        <w:left w:val="none" w:sz="0" w:space="0" w:color="auto"/>
        <w:bottom w:val="none" w:sz="0" w:space="0" w:color="auto"/>
        <w:right w:val="none" w:sz="0" w:space="0" w:color="auto"/>
      </w:divBdr>
    </w:div>
    <w:div w:id="2101487734">
      <w:bodyDiv w:val="1"/>
      <w:marLeft w:val="0"/>
      <w:marRight w:val="0"/>
      <w:marTop w:val="0"/>
      <w:marBottom w:val="0"/>
      <w:divBdr>
        <w:top w:val="none" w:sz="0" w:space="0" w:color="auto"/>
        <w:left w:val="none" w:sz="0" w:space="0" w:color="auto"/>
        <w:bottom w:val="none" w:sz="0" w:space="0" w:color="auto"/>
        <w:right w:val="none" w:sz="0" w:space="0" w:color="auto"/>
      </w:divBdr>
    </w:div>
    <w:div w:id="212422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A%D0%BE%D1%80%D0%BA%D0%B0%D1%8F%D0%B3" TargetMode="External"/><Relationship Id="rId13" Type="http://schemas.openxmlformats.org/officeDocument/2006/relationships/hyperlink" Target="https://ru.wikipedia.org/wiki/%D0%9B%D1%8B%D0%B7%D0%BC%D1%83%D0%B2%D1%8B%D1%80" TargetMode="External"/><Relationship Id="rId3" Type="http://schemas.openxmlformats.org/officeDocument/2006/relationships/styles" Target="styles.xml"/><Relationship Id="rId7" Type="http://schemas.openxmlformats.org/officeDocument/2006/relationships/hyperlink" Target="https://ru.wikipedia.org/wiki/%D0%91%D0%B0%D0%BD%D0%B8_(%D0%A0%D0%BE%D1%81%D1%81%D0%B8%D1%8F)" TargetMode="External"/><Relationship Id="rId12" Type="http://schemas.openxmlformats.org/officeDocument/2006/relationships/hyperlink" Target="https://ru.wikipedia.org/wiki/%D0%92%D0%BE%D1%80%D1%82%D1%87%D0%B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ru.wikipedia.org/w/index.php?title=%D0%A7%D0%B5%D0%BF%D1%86%D0%B0_(%D0%9A%D0%B5%D0%B7%D1%81%D0%BA%D0%B8%D0%B9_%D1%80%D0%B0%D0%B9%D0%BE%D0%BD)&amp;action=edit&amp;redlink=1" TargetMode="External"/><Relationship Id="rId11" Type="http://schemas.openxmlformats.org/officeDocument/2006/relationships/hyperlink" Target="https://ru.wikipedia.org/wiki/%D0%A2%D0%B0%D0%BC%D0%B0%D1%87%D0%B5%D0%BD%D0%BA%D0%B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wikipedia.org/wiki/%D0%AE%D1%80%D1%83%D0%BA" TargetMode="External"/><Relationship Id="rId4" Type="http://schemas.openxmlformats.org/officeDocument/2006/relationships/settings" Target="settings.xml"/><Relationship Id="rId9" Type="http://schemas.openxmlformats.org/officeDocument/2006/relationships/hyperlink" Target="https://ru.wikipedia.org/w/index.php?title=%D0%9E%D0%B7%D0%BE%D0%BD_(%D0%9A%D0%B5%D0%B7%D1%81%D0%BA%D0%B8%D0%B9_%D1%80%D0%B0%D0%B9%D0%BE%D0%BD)&amp;action=edit&amp;redlink=1" TargetMode="External"/><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130742049469965"/>
          <c:y val="9.2936802973977689E-2"/>
          <c:w val="0.87279151943462896"/>
          <c:h val="0.53531598513011147"/>
        </c:manualLayout>
      </c:layout>
      <c:lineChart>
        <c:grouping val="standard"/>
        <c:varyColors val="0"/>
        <c:ser>
          <c:idx val="0"/>
          <c:order val="0"/>
          <c:tx>
            <c:strRef>
              <c:f>Sheet1!$A$2</c:f>
              <c:strCache>
                <c:ptCount val="1"/>
                <c:pt idx="0">
                  <c:v>ввод жилых домов всего, кв.м.</c:v>
                </c:pt>
              </c:strCache>
            </c:strRef>
          </c:tx>
          <c:spPr>
            <a:ln w="12722">
              <a:solidFill>
                <a:srgbClr val="000080"/>
              </a:solidFill>
              <a:prstDash val="solid"/>
            </a:ln>
          </c:spPr>
          <c:marker>
            <c:symbol val="diamond"/>
            <c:size val="5"/>
            <c:spPr>
              <a:solidFill>
                <a:srgbClr val="000080"/>
              </a:solidFill>
              <a:ln>
                <a:solidFill>
                  <a:srgbClr val="000080"/>
                </a:solidFill>
                <a:prstDash val="solid"/>
              </a:ln>
            </c:spPr>
          </c:marker>
          <c:dLbls>
            <c:dLbl>
              <c:idx val="0"/>
              <c:layout>
                <c:manualLayout>
                  <c:x val="-5.5459272097053723E-2"/>
                  <c:y val="-5.2380806768086027E-2"/>
                </c:manualLayout>
              </c:layout>
              <c:tx>
                <c:rich>
                  <a:bodyPr/>
                  <a:lstStyle/>
                  <a:p>
                    <a:pPr>
                      <a:defRPr sz="1177" b="1" i="0" u="none" strike="noStrike" baseline="0">
                        <a:solidFill>
                          <a:srgbClr val="000000"/>
                        </a:solidFill>
                        <a:latin typeface="Arial Cyr"/>
                        <a:ea typeface="Arial Cyr"/>
                        <a:cs typeface="Arial Cyr"/>
                      </a:defRPr>
                    </a:pPr>
                    <a:r>
                      <a:rPr lang="en-US"/>
                      <a:t>7308</a:t>
                    </a:r>
                  </a:p>
                </c:rich>
              </c:tx>
              <c:spPr>
                <a:noFill/>
                <a:ln w="25444">
                  <a:noFill/>
                </a:ln>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8EC9-4D24-A240-6E340FA30D41}"/>
                </c:ext>
              </c:extLst>
            </c:dLbl>
            <c:dLbl>
              <c:idx val="1"/>
              <c:layout>
                <c:manualLayout>
                  <c:x val="-5.5459272097053813E-2"/>
                  <c:y val="-6.1904761904761886E-2"/>
                </c:manualLayout>
              </c:layout>
              <c:tx>
                <c:rich>
                  <a:bodyPr/>
                  <a:lstStyle/>
                  <a:p>
                    <a:pPr>
                      <a:defRPr sz="1177" b="1" i="0" u="none" strike="noStrike" baseline="0">
                        <a:solidFill>
                          <a:srgbClr val="000000"/>
                        </a:solidFill>
                        <a:latin typeface="Arial Cyr"/>
                        <a:ea typeface="Arial Cyr"/>
                        <a:cs typeface="Arial Cyr"/>
                      </a:defRPr>
                    </a:pPr>
                    <a:r>
                      <a:rPr lang="en-US"/>
                      <a:t>6000</a:t>
                    </a:r>
                  </a:p>
                </c:rich>
              </c:tx>
              <c:spPr>
                <a:noFill/>
                <a:ln w="25444">
                  <a:noFill/>
                </a:ln>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8EC9-4D24-A240-6E340FA30D41}"/>
                </c:ext>
              </c:extLst>
            </c:dLbl>
            <c:dLbl>
              <c:idx val="2"/>
              <c:layout>
                <c:manualLayout>
                  <c:x val="-6.2391681109185609E-2"/>
                  <c:y val="-7.1428571428571438E-2"/>
                </c:manualLayout>
              </c:layout>
              <c:tx>
                <c:rich>
                  <a:bodyPr/>
                  <a:lstStyle/>
                  <a:p>
                    <a:pPr>
                      <a:defRPr sz="1177" b="1" i="0" u="none" strike="noStrike" baseline="0">
                        <a:solidFill>
                          <a:srgbClr val="000000"/>
                        </a:solidFill>
                        <a:latin typeface="Arial Cyr"/>
                        <a:ea typeface="Arial Cyr"/>
                        <a:cs typeface="Arial Cyr"/>
                      </a:defRPr>
                    </a:pPr>
                    <a:r>
                      <a:rPr lang="en-US"/>
                      <a:t>6964</a:t>
                    </a:r>
                  </a:p>
                </c:rich>
              </c:tx>
              <c:spPr>
                <a:noFill/>
                <a:ln w="25444">
                  <a:noFill/>
                </a:ln>
              </c:spPr>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8EC9-4D24-A240-6E340FA30D41}"/>
                </c:ext>
              </c:extLst>
            </c:dLbl>
            <c:numFmt formatCode="General" sourceLinked="0"/>
            <c:spPr>
              <a:noFill/>
              <a:ln w="25444">
                <a:noFill/>
              </a:ln>
            </c:spPr>
            <c:txPr>
              <a:bodyPr wrap="square" lIns="38100" tIns="19050" rIns="38100" bIns="19050" anchor="ctr">
                <a:spAutoFit/>
              </a:bodyPr>
              <a:lstStyle/>
              <a:p>
                <a:pPr>
                  <a:defRPr sz="1177"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9 месяцев 2023 г.</c:v>
                </c:pt>
                <c:pt idx="1">
                  <c:v>План 2024 г.</c:v>
                </c:pt>
                <c:pt idx="2">
                  <c:v>9 месяцев 2024 г.</c:v>
                </c:pt>
              </c:strCache>
              <c:extLst/>
            </c:strRef>
          </c:cat>
          <c:val>
            <c:numRef>
              <c:f>Sheet1!$B$2:$D$2</c:f>
              <c:numCache>
                <c:formatCode>General</c:formatCode>
                <c:ptCount val="3"/>
                <c:pt idx="0">
                  <c:v>7308</c:v>
                </c:pt>
                <c:pt idx="1">
                  <c:v>6000</c:v>
                </c:pt>
                <c:pt idx="2">
                  <c:v>6964</c:v>
                </c:pt>
              </c:numCache>
              <c:extLst/>
            </c:numRef>
          </c:val>
          <c:smooth val="0"/>
          <c:extLst>
            <c:ext xmlns:c16="http://schemas.microsoft.com/office/drawing/2014/chart" uri="{C3380CC4-5D6E-409C-BE32-E72D297353CC}">
              <c16:uniqueId val="{00000004-8EC9-4D24-A240-6E340FA30D41}"/>
            </c:ext>
          </c:extLst>
        </c:ser>
        <c:dLbls>
          <c:showLegendKey val="0"/>
          <c:showVal val="0"/>
          <c:showCatName val="0"/>
          <c:showSerName val="0"/>
          <c:showPercent val="0"/>
          <c:showBubbleSize val="0"/>
        </c:dLbls>
        <c:marker val="1"/>
        <c:smooth val="0"/>
        <c:axId val="1220128319"/>
        <c:axId val="1"/>
      </c:lineChart>
      <c:catAx>
        <c:axId val="1220128319"/>
        <c:scaling>
          <c:orientation val="minMax"/>
        </c:scaling>
        <c:delete val="0"/>
        <c:axPos val="b"/>
        <c:numFmt formatCode="General" sourceLinked="1"/>
        <c:majorTickMark val="out"/>
        <c:minorTickMark val="none"/>
        <c:tickLblPos val="nextTo"/>
        <c:spPr>
          <a:ln w="3181">
            <a:solidFill>
              <a:srgbClr val="000000"/>
            </a:solidFill>
            <a:prstDash val="solid"/>
          </a:ln>
        </c:spPr>
        <c:txPr>
          <a:bodyPr rot="0" vert="horz"/>
          <a:lstStyle/>
          <a:p>
            <a:pPr>
              <a:defRPr sz="1177" b="1" i="0" u="none" strike="noStrike" baseline="0">
                <a:solidFill>
                  <a:srgbClr val="000000"/>
                </a:solidFill>
                <a:latin typeface="Arial Cyr"/>
                <a:ea typeface="Arial Cyr"/>
                <a:cs typeface="Arial Cyr"/>
              </a:defRPr>
            </a:pPr>
            <a:endParaRPr lang="ru-RU"/>
          </a:p>
        </c:txPr>
        <c:crossAx val="1"/>
        <c:crosses val="autoZero"/>
        <c:auto val="1"/>
        <c:lblAlgn val="ctr"/>
        <c:lblOffset val="100"/>
        <c:tickLblSkip val="1"/>
        <c:tickMarkSkip val="1"/>
        <c:noMultiLvlLbl val="0"/>
      </c:catAx>
      <c:valAx>
        <c:axId val="1"/>
        <c:scaling>
          <c:orientation val="minMax"/>
        </c:scaling>
        <c:delete val="0"/>
        <c:axPos val="l"/>
        <c:majorGridlines>
          <c:spPr>
            <a:ln w="3181">
              <a:solidFill>
                <a:srgbClr val="000000"/>
              </a:solidFill>
              <a:prstDash val="sysDash"/>
            </a:ln>
          </c:spPr>
        </c:majorGridlines>
        <c:numFmt formatCode="General" sourceLinked="1"/>
        <c:majorTickMark val="out"/>
        <c:minorTickMark val="none"/>
        <c:tickLblPos val="nextTo"/>
        <c:spPr>
          <a:ln w="3181">
            <a:solidFill>
              <a:srgbClr val="000000"/>
            </a:solidFill>
            <a:prstDash val="solid"/>
          </a:ln>
        </c:spPr>
        <c:txPr>
          <a:bodyPr rot="0" vert="horz"/>
          <a:lstStyle/>
          <a:p>
            <a:pPr>
              <a:defRPr sz="1177" b="1" i="0" u="none" strike="noStrike" baseline="0">
                <a:solidFill>
                  <a:srgbClr val="000000"/>
                </a:solidFill>
                <a:latin typeface="Arial Cyr"/>
                <a:ea typeface="Arial Cyr"/>
                <a:cs typeface="Arial Cyr"/>
              </a:defRPr>
            </a:pPr>
            <a:endParaRPr lang="ru-RU"/>
          </a:p>
        </c:txPr>
        <c:crossAx val="1220128319"/>
        <c:crosses val="autoZero"/>
        <c:crossBetween val="between"/>
      </c:valAx>
      <c:spPr>
        <a:noFill/>
        <a:ln w="12722">
          <a:solidFill>
            <a:srgbClr val="808080"/>
          </a:solidFill>
          <a:prstDash val="solid"/>
        </a:ln>
      </c:spPr>
    </c:plotArea>
    <c:legend>
      <c:legendPos val="b"/>
      <c:layout>
        <c:manualLayout>
          <c:xMode val="edge"/>
          <c:yMode val="edge"/>
          <c:x val="0.23949398872801211"/>
          <c:y val="0.84277348826542298"/>
          <c:w val="0.53487684056823914"/>
          <c:h val="0.11630456387126366"/>
        </c:manualLayout>
      </c:layout>
      <c:overlay val="0"/>
      <c:spPr>
        <a:noFill/>
        <a:ln w="3181">
          <a:solidFill>
            <a:srgbClr val="000000"/>
          </a:solidFill>
          <a:prstDash val="solid"/>
        </a:ln>
      </c:spPr>
      <c:txPr>
        <a:bodyPr/>
        <a:lstStyle/>
        <a:p>
          <a:pPr>
            <a:defRPr sz="1082" b="1"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177" b="1" i="0" u="none" strike="noStrike" baseline="0">
          <a:solidFill>
            <a:srgbClr val="000000"/>
          </a:solidFill>
          <a:latin typeface="Arial Cyr"/>
          <a:ea typeface="Arial Cyr"/>
          <a:cs typeface="Arial Cyr"/>
        </a:defRPr>
      </a:pPr>
      <a:endParaRPr lang="ru-RU"/>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0.491</cdr:x>
      <cdr:y>0.49825</cdr:y>
    </cdr:from>
    <cdr:to>
      <cdr:x>0.5015</cdr:x>
      <cdr:y>0.569</cdr:y>
    </cdr:to>
    <cdr:sp macro="" textlink="">
      <cdr:nvSpPr>
        <cdr:cNvPr id="1025" name="Text Box 1">
          <a:extLst xmlns:a="http://schemas.openxmlformats.org/drawingml/2006/main">
            <a:ext uri="{FF2B5EF4-FFF2-40B4-BE49-F238E27FC236}">
              <a16:creationId xmlns:a16="http://schemas.microsoft.com/office/drawing/2014/main" id="{92D3134E-B781-614D-964B-1502B457FF29}"/>
            </a:ext>
          </a:extLst>
        </cdr:cNvPr>
        <cdr:cNvSpPr txBox="1">
          <a:spLocks xmlns:a="http://schemas.openxmlformats.org/drawingml/2006/main" noChangeArrowheads="1"/>
        </cdr:cNvSpPr>
      </cdr:nvSpPr>
      <cdr:spPr bwMode="auto">
        <a:xfrm xmlns:a="http://schemas.openxmlformats.org/drawingml/2006/main">
          <a:off x="2647055" y="1276629"/>
          <a:ext cx="56607" cy="181277"/>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1C1CD0-6E22-435C-B54F-2AFB34475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5788</TotalTime>
  <Pages>44</Pages>
  <Words>18432</Words>
  <Characters>105069</Characters>
  <Application>Microsoft Office Word</Application>
  <DocSecurity>0</DocSecurity>
  <Lines>875</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Вениаминов</dc:creator>
  <cp:lastModifiedBy>Урасинова Татьяна Владимировна</cp:lastModifiedBy>
  <cp:revision>83</cp:revision>
  <cp:lastPrinted>2024-11-18T05:37:00Z</cp:lastPrinted>
  <dcterms:created xsi:type="dcterms:W3CDTF">2023-10-09T09:26:00Z</dcterms:created>
  <dcterms:modified xsi:type="dcterms:W3CDTF">2024-11-18T05:43:00Z</dcterms:modified>
</cp:coreProperties>
</file>